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0D" w:rsidRPr="00175B8A" w:rsidRDefault="002D270D" w:rsidP="00C039AC">
      <w:pPr>
        <w:tabs>
          <w:tab w:val="left" w:pos="274"/>
          <w:tab w:val="left" w:pos="806"/>
          <w:tab w:val="left" w:pos="1440"/>
          <w:tab w:val="left" w:pos="2074"/>
          <w:tab w:val="left" w:pos="2707"/>
          <w:tab w:val="center" w:pos="4680"/>
        </w:tabs>
        <w:spacing w:line="240" w:lineRule="exact"/>
        <w:jc w:val="both"/>
        <w:rPr>
          <w:rFonts w:ascii="Arial" w:hAnsi="Arial" w:cs="Arial"/>
          <w:b/>
          <w:bCs/>
          <w:sz w:val="22"/>
          <w:szCs w:val="22"/>
        </w:rPr>
      </w:pPr>
      <w:bookmarkStart w:id="0" w:name="_Toc215646051"/>
      <w:bookmarkStart w:id="1" w:name="_Toc215646060"/>
      <w:r w:rsidRPr="00175B8A">
        <w:rPr>
          <w:rFonts w:ascii="Arial" w:hAnsi="Arial" w:cs="Arial"/>
          <w:b/>
          <w:bCs/>
          <w:sz w:val="22"/>
          <w:szCs w:val="22"/>
        </w:rPr>
        <w:tab/>
      </w:r>
    </w:p>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bCs/>
          <w:sz w:val="22"/>
          <w:szCs w:val="22"/>
        </w:rPr>
      </w:pPr>
    </w:p>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bCs/>
          <w:sz w:val="22"/>
          <w:szCs w:val="22"/>
        </w:rPr>
      </w:pPr>
    </w:p>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bCs/>
          <w:sz w:val="22"/>
          <w:szCs w:val="22"/>
        </w:rPr>
      </w:pPr>
    </w:p>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bCs/>
          <w:sz w:val="22"/>
          <w:szCs w:val="22"/>
        </w:rPr>
      </w:pPr>
    </w:p>
    <w:p w:rsidR="002D270D" w:rsidRPr="00175B8A" w:rsidRDefault="002D270D"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ind w:firstLine="244"/>
        <w:jc w:val="both"/>
        <w:rPr>
          <w:rFonts w:ascii="Arial" w:hAnsi="Arial" w:cs="Arial"/>
          <w:b/>
          <w:bCs/>
          <w:sz w:val="22"/>
          <w:szCs w:val="22"/>
        </w:rPr>
      </w:pPr>
    </w:p>
    <w:p w:rsidR="002D270D" w:rsidRPr="00175B8A" w:rsidRDefault="002D270D" w:rsidP="00C039AC">
      <w:pPr>
        <w:tabs>
          <w:tab w:val="left" w:pos="244"/>
          <w:tab w:val="left" w:pos="274"/>
          <w:tab w:val="left" w:pos="806"/>
          <w:tab w:val="left" w:pos="835"/>
          <w:tab w:val="left" w:pos="1440"/>
          <w:tab w:val="left" w:pos="2074"/>
          <w:tab w:val="left" w:pos="2250"/>
          <w:tab w:val="left" w:pos="2707"/>
          <w:tab w:val="left" w:pos="3240"/>
          <w:tab w:val="left" w:pos="3844"/>
          <w:tab w:val="left" w:pos="5760"/>
          <w:tab w:val="left" w:pos="7380"/>
          <w:tab w:val="left" w:pos="8730"/>
        </w:tabs>
        <w:spacing w:after="120"/>
        <w:jc w:val="both"/>
        <w:rPr>
          <w:rFonts w:ascii="Arial" w:hAnsi="Arial" w:cs="Arial"/>
          <w:b/>
          <w:sz w:val="38"/>
          <w:szCs w:val="38"/>
        </w:rPr>
      </w:pPr>
      <w:r w:rsidRPr="00175B8A">
        <w:rPr>
          <w:rFonts w:ascii="Arial" w:hAnsi="Arial" w:cs="Arial"/>
          <w:b/>
          <w:sz w:val="38"/>
          <w:szCs w:val="38"/>
        </w:rPr>
        <w:tab/>
      </w:r>
      <w:r w:rsidRPr="00175B8A">
        <w:rPr>
          <w:rFonts w:ascii="Arial" w:hAnsi="Arial" w:cs="Arial"/>
          <w:b/>
          <w:sz w:val="38"/>
          <w:szCs w:val="38"/>
        </w:rPr>
        <w:tab/>
      </w:r>
      <w:r w:rsidRPr="00175B8A">
        <w:rPr>
          <w:rFonts w:ascii="Arial" w:hAnsi="Arial" w:cs="Arial"/>
          <w:b/>
          <w:sz w:val="38"/>
          <w:szCs w:val="38"/>
        </w:rPr>
        <w:tab/>
      </w:r>
      <w:r w:rsidRPr="00175B8A">
        <w:rPr>
          <w:rFonts w:ascii="Arial" w:hAnsi="Arial" w:cs="Arial"/>
          <w:b/>
          <w:sz w:val="38"/>
          <w:szCs w:val="38"/>
        </w:rPr>
        <w:tab/>
      </w:r>
      <w:r w:rsidRPr="00175B8A">
        <w:rPr>
          <w:rFonts w:ascii="Arial" w:hAnsi="Arial" w:cs="Arial"/>
          <w:b/>
          <w:sz w:val="38"/>
          <w:szCs w:val="38"/>
        </w:rPr>
        <w:tab/>
      </w:r>
      <w:r w:rsidRPr="00175B8A">
        <w:rPr>
          <w:rFonts w:ascii="Arial" w:hAnsi="Arial" w:cs="Arial"/>
          <w:b/>
          <w:sz w:val="38"/>
          <w:szCs w:val="38"/>
        </w:rPr>
        <w:tab/>
        <w:t>NRC INSPECTION MANUAL</w:t>
      </w:r>
      <w:r w:rsidRPr="00175B8A">
        <w:rPr>
          <w:rFonts w:ascii="Arial" w:hAnsi="Arial" w:cs="Arial"/>
          <w:sz w:val="38"/>
          <w:szCs w:val="38"/>
        </w:rPr>
        <w:tab/>
      </w:r>
      <w:r w:rsidRPr="00175B8A">
        <w:rPr>
          <w:rFonts w:ascii="Arial" w:hAnsi="Arial" w:cs="Arial"/>
          <w:sz w:val="38"/>
          <w:szCs w:val="38"/>
        </w:rPr>
        <w:tab/>
      </w:r>
      <w:r w:rsidRPr="00175B8A">
        <w:rPr>
          <w:rFonts w:ascii="Arial" w:hAnsi="Arial" w:cs="Arial"/>
          <w:sz w:val="20"/>
          <w:szCs w:val="20"/>
        </w:rPr>
        <w:t>IPAB</w:t>
      </w:r>
    </w:p>
    <w:p w:rsidR="002D270D" w:rsidRPr="00175B8A" w:rsidRDefault="002D270D" w:rsidP="009E3C28">
      <w:pPr>
        <w:pBdr>
          <w:top w:val="single" w:sz="18" w:space="1" w:color="auto"/>
          <w:bottom w:val="single" w:sz="18" w:space="1" w:color="auto"/>
        </w:pBdr>
        <w:tabs>
          <w:tab w:val="left" w:pos="274"/>
          <w:tab w:val="left" w:pos="806"/>
          <w:tab w:val="left" w:pos="1440"/>
          <w:tab w:val="left" w:pos="2074"/>
          <w:tab w:val="left" w:pos="2707"/>
          <w:tab w:val="center" w:pos="4680"/>
        </w:tabs>
        <w:spacing w:before="120" w:after="120" w:line="240" w:lineRule="exact"/>
        <w:jc w:val="center"/>
        <w:rPr>
          <w:rFonts w:ascii="Arial" w:hAnsi="Arial" w:cs="Arial"/>
        </w:rPr>
      </w:pPr>
      <w:r w:rsidRPr="00175B8A">
        <w:rPr>
          <w:rFonts w:ascii="Arial" w:hAnsi="Arial" w:cs="Arial"/>
        </w:rPr>
        <w:t>MANUAL CHAPTER 0306</w:t>
      </w:r>
    </w:p>
    <w:p w:rsidR="002D270D" w:rsidRPr="00175B8A" w:rsidRDefault="002D270D" w:rsidP="009E3C28">
      <w:pPr>
        <w:tabs>
          <w:tab w:val="left" w:pos="274"/>
          <w:tab w:val="left" w:pos="806"/>
          <w:tab w:val="left" w:pos="1440"/>
          <w:tab w:val="left" w:pos="2074"/>
          <w:tab w:val="left" w:pos="2707"/>
          <w:tab w:val="right" w:pos="9360"/>
        </w:tabs>
        <w:spacing w:line="240" w:lineRule="exact"/>
        <w:jc w:val="center"/>
        <w:rPr>
          <w:rFonts w:ascii="Arial" w:hAnsi="Arial" w:cs="Arial"/>
        </w:rPr>
      </w:pPr>
    </w:p>
    <w:p w:rsidR="002D270D" w:rsidRPr="00175B8A" w:rsidRDefault="002D270D" w:rsidP="009E3C28">
      <w:pPr>
        <w:tabs>
          <w:tab w:val="left" w:pos="274"/>
          <w:tab w:val="left" w:pos="806"/>
          <w:tab w:val="left" w:pos="1440"/>
          <w:tab w:val="left" w:pos="2074"/>
          <w:tab w:val="left" w:pos="2707"/>
          <w:tab w:val="center" w:pos="4680"/>
        </w:tabs>
        <w:spacing w:line="240" w:lineRule="exact"/>
        <w:jc w:val="center"/>
        <w:rPr>
          <w:rFonts w:ascii="Arial" w:hAnsi="Arial" w:cs="Arial"/>
        </w:rPr>
      </w:pPr>
      <w:r w:rsidRPr="00175B8A">
        <w:rPr>
          <w:rFonts w:ascii="Arial" w:hAnsi="Arial" w:cs="Arial"/>
        </w:rPr>
        <w:t>INFORMATION TECHNOLOGY SUPPORT</w:t>
      </w:r>
    </w:p>
    <w:p w:rsidR="002D270D" w:rsidRPr="00175B8A" w:rsidRDefault="002D270D" w:rsidP="009E3C28">
      <w:pPr>
        <w:tabs>
          <w:tab w:val="left" w:pos="274"/>
          <w:tab w:val="left" w:pos="806"/>
          <w:tab w:val="left" w:pos="1440"/>
          <w:tab w:val="left" w:pos="2074"/>
          <w:tab w:val="left" w:pos="2707"/>
          <w:tab w:val="center" w:pos="4680"/>
        </w:tabs>
        <w:spacing w:line="240" w:lineRule="exact"/>
        <w:jc w:val="center"/>
        <w:rPr>
          <w:rFonts w:ascii="Arial" w:hAnsi="Arial" w:cs="Arial"/>
        </w:rPr>
      </w:pPr>
      <w:r w:rsidRPr="00175B8A">
        <w:rPr>
          <w:rFonts w:ascii="Arial" w:hAnsi="Arial" w:cs="Arial"/>
        </w:rPr>
        <w:t>FOR THE REACTOR OVERSIGHT PROCESS</w:t>
      </w:r>
    </w:p>
    <w:p w:rsidR="00207310" w:rsidRDefault="00207310"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ins w:id="2" w:author="kjl1" w:date="2011-11-09T12:07:00Z"/>
          <w:rFonts w:ascii="Arial" w:hAnsi="Arial" w:cs="Arial"/>
        </w:rPr>
        <w:sectPr w:rsidR="00207310" w:rsidSect="00510D94">
          <w:footerReference w:type="first" r:id="rId11"/>
          <w:pgSz w:w="12240" w:h="15840"/>
          <w:pgMar w:top="1080" w:right="1440" w:bottom="720" w:left="1440" w:header="720" w:footer="720" w:gutter="0"/>
          <w:pgNumType w:fmt="lowerRoman" w:start="1"/>
          <w:cols w:space="720"/>
          <w:noEndnote/>
        </w:sectPr>
      </w:pPr>
    </w:p>
    <w:p w:rsidR="00E73C76" w:rsidRPr="00175B8A" w:rsidRDefault="00E73C76"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ins w:id="8" w:author="KJL1" w:date="2011-06-30T08:29:00Z"/>
          <w:rFonts w:ascii="Arial" w:hAnsi="Arial" w:cs="Arial"/>
          <w:b/>
        </w:rPr>
      </w:pPr>
    </w:p>
    <w:p w:rsidR="00E73C76" w:rsidRPr="00175B8A" w:rsidRDefault="00E73C76"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ins w:id="9" w:author="KJL1" w:date="2011-06-30T08:29:00Z"/>
          <w:rFonts w:ascii="Arial" w:hAnsi="Arial" w:cs="Arial"/>
          <w:b/>
        </w:rPr>
      </w:pPr>
    </w:p>
    <w:p w:rsidR="00E73C76" w:rsidRPr="00175B8A" w:rsidRDefault="00FF3420" w:rsidP="00C039AC">
      <w:pPr>
        <w:pStyle w:val="TOC1"/>
        <w:tabs>
          <w:tab w:val="left" w:pos="1200"/>
          <w:tab w:val="right" w:leader="dot" w:pos="9350"/>
        </w:tabs>
        <w:jc w:val="both"/>
        <w:rPr>
          <w:ins w:id="10" w:author="KJL1" w:date="2011-06-30T08:29:00Z"/>
          <w:rFonts w:cs="Arial"/>
          <w:noProof/>
        </w:rPr>
      </w:pPr>
      <w:ins w:id="11" w:author="KJL1" w:date="2011-06-30T08:29:00Z">
        <w:r w:rsidRPr="00175B8A">
          <w:rPr>
            <w:rFonts w:cs="Arial"/>
            <w:b/>
          </w:rPr>
          <w:fldChar w:fldCharType="begin"/>
        </w:r>
        <w:r w:rsidR="00E73C76" w:rsidRPr="00175B8A">
          <w:rPr>
            <w:rFonts w:cs="Arial"/>
            <w:b/>
          </w:rPr>
          <w:instrText xml:space="preserve"> TOC \o "1-2" \f \u </w:instrText>
        </w:r>
        <w:r w:rsidRPr="00175B8A">
          <w:rPr>
            <w:rFonts w:cs="Arial"/>
            <w:b/>
          </w:rPr>
          <w:fldChar w:fldCharType="separate"/>
        </w:r>
        <w:r w:rsidR="00E73C76" w:rsidRPr="00175B8A">
          <w:rPr>
            <w:rFonts w:cs="Arial"/>
            <w:noProof/>
          </w:rPr>
          <w:t>0306-01</w:t>
        </w:r>
        <w:r w:rsidR="00E73C76" w:rsidRPr="00175B8A">
          <w:rPr>
            <w:rFonts w:cs="Arial"/>
            <w:noProof/>
          </w:rPr>
          <w:tab/>
          <w:t>PURPOSE</w:t>
        </w:r>
        <w:r w:rsidR="00E73C76" w:rsidRPr="00175B8A">
          <w:rPr>
            <w:rFonts w:cs="Arial"/>
            <w:noProof/>
          </w:rPr>
          <w:tab/>
        </w:r>
      </w:ins>
      <w:ins w:id="12" w:author="kjl1" w:date="2011-10-18T15:26:00Z">
        <w:r w:rsidR="00745B1E" w:rsidRPr="00175B8A">
          <w:rPr>
            <w:rFonts w:cs="Arial"/>
            <w:noProof/>
          </w:rPr>
          <w:t>1</w:t>
        </w:r>
      </w:ins>
    </w:p>
    <w:p w:rsidR="00E73C76" w:rsidRPr="00175B8A" w:rsidRDefault="00E73C76" w:rsidP="00C039AC">
      <w:pPr>
        <w:pStyle w:val="TOC1"/>
        <w:tabs>
          <w:tab w:val="left" w:pos="1200"/>
          <w:tab w:val="right" w:leader="dot" w:pos="9350"/>
        </w:tabs>
        <w:jc w:val="both"/>
        <w:rPr>
          <w:ins w:id="13" w:author="KJL1" w:date="2011-06-30T08:29:00Z"/>
          <w:rFonts w:cs="Arial"/>
          <w:noProof/>
        </w:rPr>
      </w:pPr>
      <w:ins w:id="14" w:author="KJL1" w:date="2011-06-30T08:29:00Z">
        <w:r w:rsidRPr="00175B8A">
          <w:rPr>
            <w:rFonts w:cs="Arial"/>
            <w:noProof/>
          </w:rPr>
          <w:t>0306-02</w:t>
        </w:r>
        <w:r w:rsidRPr="00175B8A">
          <w:rPr>
            <w:rFonts w:cs="Arial"/>
            <w:noProof/>
          </w:rPr>
          <w:tab/>
          <w:t>OBJECTIVES</w:t>
        </w:r>
        <w:r w:rsidRPr="00175B8A">
          <w:rPr>
            <w:rFonts w:cs="Arial"/>
            <w:noProof/>
          </w:rPr>
          <w:tab/>
          <w:t>1</w:t>
        </w:r>
      </w:ins>
    </w:p>
    <w:p w:rsidR="00E73C76" w:rsidRPr="00175B8A" w:rsidRDefault="00E73C76" w:rsidP="00C039AC">
      <w:pPr>
        <w:pStyle w:val="TOC1"/>
        <w:tabs>
          <w:tab w:val="left" w:pos="1200"/>
          <w:tab w:val="right" w:leader="dot" w:pos="9350"/>
        </w:tabs>
        <w:jc w:val="both"/>
        <w:rPr>
          <w:ins w:id="15" w:author="KJL1" w:date="2011-06-30T08:29:00Z"/>
          <w:rFonts w:cs="Arial"/>
          <w:noProof/>
        </w:rPr>
      </w:pPr>
      <w:ins w:id="16" w:author="KJL1" w:date="2011-06-30T08:29:00Z">
        <w:r w:rsidRPr="00175B8A">
          <w:rPr>
            <w:rFonts w:cs="Arial"/>
            <w:noProof/>
          </w:rPr>
          <w:t>0306-03</w:t>
        </w:r>
        <w:r w:rsidRPr="00175B8A">
          <w:rPr>
            <w:rFonts w:cs="Arial"/>
            <w:noProof/>
          </w:rPr>
          <w:tab/>
          <w:t>DEFINITIONS</w:t>
        </w:r>
        <w:r w:rsidRPr="00175B8A">
          <w:rPr>
            <w:rFonts w:cs="Arial"/>
            <w:noProof/>
          </w:rPr>
          <w:tab/>
          <w:t>2</w:t>
        </w:r>
      </w:ins>
    </w:p>
    <w:p w:rsidR="00E73C76" w:rsidRPr="00175B8A" w:rsidRDefault="00E73C76" w:rsidP="00C039AC">
      <w:pPr>
        <w:pStyle w:val="TOC1"/>
        <w:tabs>
          <w:tab w:val="left" w:pos="1200"/>
          <w:tab w:val="right" w:leader="dot" w:pos="9350"/>
        </w:tabs>
        <w:jc w:val="both"/>
        <w:rPr>
          <w:ins w:id="17" w:author="KJL1" w:date="2011-06-30T08:29:00Z"/>
          <w:rFonts w:cs="Arial"/>
          <w:noProof/>
        </w:rPr>
      </w:pPr>
      <w:ins w:id="18" w:author="KJL1" w:date="2011-06-30T08:29:00Z">
        <w:r w:rsidRPr="00175B8A">
          <w:rPr>
            <w:rFonts w:cs="Arial"/>
            <w:noProof/>
          </w:rPr>
          <w:t>0306-04</w:t>
        </w:r>
        <w:r w:rsidRPr="00175B8A">
          <w:rPr>
            <w:rFonts w:cs="Arial"/>
            <w:noProof/>
          </w:rPr>
          <w:tab/>
          <w:t>RESPONSIBILITIES AND AUTHORITIES</w:t>
        </w:r>
        <w:r w:rsidRPr="00175B8A">
          <w:rPr>
            <w:rFonts w:cs="Arial"/>
            <w:noProof/>
          </w:rPr>
          <w:tab/>
          <w:t>3</w:t>
        </w:r>
      </w:ins>
    </w:p>
    <w:p w:rsidR="00E73C76" w:rsidRPr="00175B8A" w:rsidRDefault="00E73C76" w:rsidP="00C039AC">
      <w:pPr>
        <w:pStyle w:val="TOC2"/>
        <w:tabs>
          <w:tab w:val="left" w:pos="1200"/>
          <w:tab w:val="right" w:leader="dot" w:pos="9350"/>
        </w:tabs>
        <w:jc w:val="both"/>
        <w:rPr>
          <w:ins w:id="19" w:author="KJL1" w:date="2011-06-30T08:29:00Z"/>
          <w:rFonts w:cs="Arial"/>
          <w:noProof/>
        </w:rPr>
      </w:pPr>
      <w:ins w:id="20" w:author="KJL1" w:date="2011-06-30T08:29:00Z">
        <w:r w:rsidRPr="00175B8A">
          <w:rPr>
            <w:rFonts w:cs="Arial"/>
            <w:noProof/>
          </w:rPr>
          <w:t>04.01</w:t>
        </w:r>
        <w:r w:rsidRPr="00175B8A">
          <w:rPr>
            <w:rFonts w:cs="Arial"/>
            <w:noProof/>
          </w:rPr>
          <w:tab/>
          <w:t>Program Offices</w:t>
        </w:r>
        <w:r w:rsidRPr="00175B8A">
          <w:rPr>
            <w:rFonts w:cs="Arial"/>
            <w:noProof/>
          </w:rPr>
          <w:tab/>
          <w:t>3</w:t>
        </w:r>
      </w:ins>
    </w:p>
    <w:p w:rsidR="00E73C76" w:rsidRPr="00175B8A" w:rsidRDefault="00E73C76" w:rsidP="00C039AC">
      <w:pPr>
        <w:pStyle w:val="TOC2"/>
        <w:tabs>
          <w:tab w:val="left" w:pos="1200"/>
          <w:tab w:val="right" w:leader="dot" w:pos="9350"/>
        </w:tabs>
        <w:jc w:val="both"/>
        <w:rPr>
          <w:ins w:id="21" w:author="KJL1" w:date="2011-06-30T08:29:00Z"/>
          <w:rFonts w:cs="Arial"/>
          <w:noProof/>
        </w:rPr>
      </w:pPr>
      <w:ins w:id="22" w:author="KJL1" w:date="2011-06-30T08:29:00Z">
        <w:r w:rsidRPr="00175B8A">
          <w:rPr>
            <w:rFonts w:cs="Arial"/>
            <w:noProof/>
          </w:rPr>
          <w:t>04.02</w:t>
        </w:r>
        <w:r w:rsidRPr="00175B8A">
          <w:rPr>
            <w:rFonts w:cs="Arial"/>
            <w:noProof/>
          </w:rPr>
          <w:tab/>
          <w:t>Regional Offices</w:t>
        </w:r>
        <w:r w:rsidRPr="00175B8A">
          <w:rPr>
            <w:rFonts w:cs="Arial"/>
            <w:noProof/>
          </w:rPr>
          <w:tab/>
          <w:t>3</w:t>
        </w:r>
      </w:ins>
    </w:p>
    <w:p w:rsidR="00E73C76" w:rsidRPr="00175B8A" w:rsidRDefault="00E73C76" w:rsidP="00C039AC">
      <w:pPr>
        <w:pStyle w:val="TOC2"/>
        <w:tabs>
          <w:tab w:val="left" w:pos="1200"/>
          <w:tab w:val="right" w:leader="dot" w:pos="9350"/>
        </w:tabs>
        <w:jc w:val="both"/>
        <w:rPr>
          <w:ins w:id="23" w:author="KJL1" w:date="2011-06-30T08:29:00Z"/>
          <w:rFonts w:cs="Arial"/>
          <w:noProof/>
        </w:rPr>
      </w:pPr>
      <w:ins w:id="24" w:author="KJL1" w:date="2011-06-30T08:29:00Z">
        <w:r w:rsidRPr="00175B8A">
          <w:rPr>
            <w:rFonts w:cs="Arial"/>
            <w:noProof/>
          </w:rPr>
          <w:t>04.03</w:t>
        </w:r>
        <w:r w:rsidRPr="00175B8A">
          <w:rPr>
            <w:rFonts w:cs="Arial"/>
            <w:noProof/>
          </w:rPr>
          <w:tab/>
          <w:t>All RPS Users</w:t>
        </w:r>
        <w:r w:rsidRPr="00175B8A">
          <w:rPr>
            <w:rFonts w:cs="Arial"/>
            <w:noProof/>
          </w:rPr>
          <w:tab/>
          <w:t>4</w:t>
        </w:r>
      </w:ins>
    </w:p>
    <w:p w:rsidR="00E73C76" w:rsidRPr="00175B8A" w:rsidRDefault="00E73C76" w:rsidP="00C039AC">
      <w:pPr>
        <w:pStyle w:val="TOC1"/>
        <w:tabs>
          <w:tab w:val="left" w:pos="1200"/>
          <w:tab w:val="right" w:leader="dot" w:pos="9350"/>
        </w:tabs>
        <w:jc w:val="both"/>
        <w:rPr>
          <w:ins w:id="25" w:author="KJL1" w:date="2011-06-30T08:29:00Z"/>
          <w:rFonts w:cs="Arial"/>
          <w:noProof/>
        </w:rPr>
      </w:pPr>
      <w:ins w:id="26" w:author="KJL1" w:date="2011-06-30T08:29:00Z">
        <w:r w:rsidRPr="00175B8A">
          <w:rPr>
            <w:rFonts w:cs="Arial"/>
            <w:noProof/>
          </w:rPr>
          <w:t>0306-05</w:t>
        </w:r>
        <w:r w:rsidRPr="00175B8A">
          <w:rPr>
            <w:rFonts w:cs="Arial"/>
            <w:noProof/>
          </w:rPr>
          <w:tab/>
          <w:t>GENERAL REQUIREMENTS</w:t>
        </w:r>
        <w:r w:rsidRPr="00175B8A">
          <w:rPr>
            <w:rFonts w:cs="Arial"/>
            <w:noProof/>
          </w:rPr>
          <w:tab/>
          <w:t>4</w:t>
        </w:r>
      </w:ins>
    </w:p>
    <w:p w:rsidR="00E73C76" w:rsidRPr="00175B8A" w:rsidRDefault="00E73C76" w:rsidP="00C039AC">
      <w:pPr>
        <w:pStyle w:val="TOC2"/>
        <w:tabs>
          <w:tab w:val="left" w:pos="1200"/>
          <w:tab w:val="right" w:leader="dot" w:pos="9350"/>
        </w:tabs>
        <w:jc w:val="both"/>
        <w:rPr>
          <w:ins w:id="27" w:author="KJL1" w:date="2011-06-30T08:29:00Z"/>
          <w:rFonts w:cs="Arial"/>
          <w:noProof/>
        </w:rPr>
      </w:pPr>
      <w:ins w:id="28" w:author="KJL1" w:date="2011-06-30T08:29:00Z">
        <w:r w:rsidRPr="00175B8A">
          <w:rPr>
            <w:rFonts w:cs="Arial"/>
            <w:noProof/>
          </w:rPr>
          <w:t>05.01</w:t>
        </w:r>
        <w:r w:rsidRPr="00175B8A">
          <w:rPr>
            <w:rFonts w:cs="Arial"/>
            <w:noProof/>
          </w:rPr>
          <w:tab/>
          <w:t>Inspection Procedure Planning and Frequencies.</w:t>
        </w:r>
        <w:r w:rsidRPr="00175B8A">
          <w:rPr>
            <w:rFonts w:cs="Arial"/>
            <w:noProof/>
          </w:rPr>
          <w:tab/>
          <w:t>4</w:t>
        </w:r>
      </w:ins>
    </w:p>
    <w:p w:rsidR="00E73C76" w:rsidRPr="00175B8A" w:rsidRDefault="00E73C76" w:rsidP="00C039AC">
      <w:pPr>
        <w:pStyle w:val="TOC2"/>
        <w:tabs>
          <w:tab w:val="left" w:pos="1200"/>
          <w:tab w:val="right" w:leader="dot" w:pos="9350"/>
        </w:tabs>
        <w:jc w:val="both"/>
        <w:rPr>
          <w:ins w:id="29" w:author="KJL1" w:date="2011-06-30T08:29:00Z"/>
          <w:rFonts w:cs="Arial"/>
          <w:noProof/>
        </w:rPr>
      </w:pPr>
      <w:ins w:id="30" w:author="KJL1" w:date="2011-06-30T08:29:00Z">
        <w:r w:rsidRPr="00175B8A">
          <w:rPr>
            <w:rFonts w:cs="Arial"/>
            <w:noProof/>
          </w:rPr>
          <w:t>05.02</w:t>
        </w:r>
        <w:r w:rsidRPr="00175B8A">
          <w:rPr>
            <w:rFonts w:cs="Arial"/>
            <w:noProof/>
          </w:rPr>
          <w:tab/>
          <w:t>Inspection Procedure Status and Sample Sizes.</w:t>
        </w:r>
        <w:r w:rsidRPr="00175B8A">
          <w:rPr>
            <w:rFonts w:cs="Arial"/>
            <w:noProof/>
          </w:rPr>
          <w:tab/>
        </w:r>
      </w:ins>
      <w:ins w:id="31" w:author="kjl1" w:date="2011-10-18T16:35:00Z">
        <w:r w:rsidR="00175B8A">
          <w:rPr>
            <w:rFonts w:cs="Arial"/>
            <w:noProof/>
          </w:rPr>
          <w:t>6</w:t>
        </w:r>
      </w:ins>
    </w:p>
    <w:p w:rsidR="00E73C76" w:rsidRPr="00175B8A" w:rsidRDefault="00E73C76" w:rsidP="00C039AC">
      <w:pPr>
        <w:pStyle w:val="TOC2"/>
        <w:tabs>
          <w:tab w:val="left" w:pos="1200"/>
          <w:tab w:val="right" w:leader="dot" w:pos="9350"/>
        </w:tabs>
        <w:jc w:val="both"/>
        <w:rPr>
          <w:ins w:id="32" w:author="KJL1" w:date="2011-06-30T08:29:00Z"/>
          <w:rFonts w:cs="Arial"/>
          <w:noProof/>
        </w:rPr>
      </w:pPr>
      <w:ins w:id="33" w:author="KJL1" w:date="2011-06-30T08:29:00Z">
        <w:r w:rsidRPr="00175B8A">
          <w:rPr>
            <w:rFonts w:cs="Arial"/>
            <w:noProof/>
          </w:rPr>
          <w:t>05.03</w:t>
        </w:r>
        <w:r w:rsidRPr="00175B8A">
          <w:rPr>
            <w:rFonts w:cs="Arial"/>
            <w:noProof/>
          </w:rPr>
          <w:tab/>
          <w:t>Inspection Report and Item Numbering</w:t>
        </w:r>
        <w:r w:rsidRPr="00175B8A">
          <w:rPr>
            <w:rFonts w:cs="Arial"/>
            <w:noProof/>
          </w:rPr>
          <w:tab/>
          <w:t>1</w:t>
        </w:r>
      </w:ins>
      <w:ins w:id="34" w:author="kjl1" w:date="2011-11-15T09:57:00Z">
        <w:r w:rsidR="005D5E95">
          <w:rPr>
            <w:rFonts w:cs="Arial"/>
            <w:noProof/>
          </w:rPr>
          <w:t>0</w:t>
        </w:r>
      </w:ins>
    </w:p>
    <w:p w:rsidR="00E73C76" w:rsidRPr="00175B8A" w:rsidRDefault="00E73C76" w:rsidP="00C039AC">
      <w:pPr>
        <w:pStyle w:val="TOC2"/>
        <w:tabs>
          <w:tab w:val="left" w:pos="1200"/>
          <w:tab w:val="right" w:leader="dot" w:pos="9350"/>
        </w:tabs>
        <w:jc w:val="both"/>
        <w:rPr>
          <w:ins w:id="35" w:author="KJL1" w:date="2011-06-30T08:29:00Z"/>
          <w:rFonts w:cs="Arial"/>
          <w:noProof/>
        </w:rPr>
      </w:pPr>
      <w:ins w:id="36" w:author="KJL1" w:date="2011-06-30T08:29:00Z">
        <w:r w:rsidRPr="00175B8A">
          <w:rPr>
            <w:rFonts w:cs="Arial"/>
            <w:noProof/>
          </w:rPr>
          <w:t>05.04</w:t>
        </w:r>
        <w:r w:rsidRPr="00175B8A">
          <w:rPr>
            <w:rFonts w:cs="Arial"/>
            <w:noProof/>
          </w:rPr>
          <w:tab/>
          <w:t>Charging Time for ROP Activities</w:t>
        </w:r>
        <w:r w:rsidRPr="00175B8A">
          <w:rPr>
            <w:rFonts w:cs="Arial"/>
            <w:noProof/>
          </w:rPr>
          <w:tab/>
        </w:r>
        <w:r w:rsidR="00FF3420" w:rsidRPr="00175B8A">
          <w:rPr>
            <w:rFonts w:cs="Arial"/>
            <w:noProof/>
          </w:rPr>
          <w:fldChar w:fldCharType="begin"/>
        </w:r>
        <w:r w:rsidRPr="00175B8A">
          <w:rPr>
            <w:rFonts w:cs="Arial"/>
            <w:noProof/>
          </w:rPr>
          <w:instrText xml:space="preserve"> PAGEREF _Toc215646062 \h </w:instrText>
        </w:r>
      </w:ins>
      <w:r w:rsidR="00FF3420" w:rsidRPr="00175B8A">
        <w:rPr>
          <w:rFonts w:cs="Arial"/>
          <w:noProof/>
        </w:rPr>
      </w:r>
      <w:ins w:id="37" w:author="KJL1" w:date="2011-06-30T08:29:00Z">
        <w:r w:rsidR="00FF3420" w:rsidRPr="00175B8A">
          <w:rPr>
            <w:rFonts w:cs="Arial"/>
            <w:noProof/>
          </w:rPr>
          <w:fldChar w:fldCharType="separate"/>
        </w:r>
      </w:ins>
      <w:ins w:id="38" w:author="kjl1" w:date="2011-11-16T10:05:00Z">
        <w:r w:rsidR="00273AFB">
          <w:rPr>
            <w:rFonts w:cs="Arial"/>
            <w:noProof/>
          </w:rPr>
          <w:t>13</w:t>
        </w:r>
      </w:ins>
      <w:ins w:id="39" w:author="KJL1" w:date="2011-06-30T08:29:00Z">
        <w:r w:rsidR="00FF3420" w:rsidRPr="00175B8A">
          <w:rPr>
            <w:rFonts w:cs="Arial"/>
            <w:noProof/>
          </w:rPr>
          <w:fldChar w:fldCharType="end"/>
        </w:r>
      </w:ins>
    </w:p>
    <w:p w:rsidR="00E73C76" w:rsidRPr="00175B8A" w:rsidRDefault="00E73C76" w:rsidP="00C039AC">
      <w:pPr>
        <w:pStyle w:val="TOC2"/>
        <w:tabs>
          <w:tab w:val="left" w:pos="1200"/>
          <w:tab w:val="right" w:leader="dot" w:pos="9350"/>
        </w:tabs>
        <w:jc w:val="both"/>
        <w:rPr>
          <w:ins w:id="40" w:author="KJL1" w:date="2011-06-30T08:29:00Z"/>
          <w:rFonts w:cs="Arial"/>
          <w:noProof/>
        </w:rPr>
      </w:pPr>
      <w:ins w:id="41" w:author="KJL1" w:date="2011-06-30T08:29:00Z">
        <w:r w:rsidRPr="00175B8A">
          <w:rPr>
            <w:rFonts w:cs="Arial"/>
            <w:noProof/>
          </w:rPr>
          <w:t>05.05</w:t>
        </w:r>
        <w:r w:rsidRPr="00175B8A">
          <w:rPr>
            <w:rFonts w:cs="Arial"/>
            <w:noProof/>
          </w:rPr>
          <w:tab/>
          <w:t xml:space="preserve">Entering and Updating Inspection Findings in the </w:t>
        </w:r>
      </w:ins>
    </w:p>
    <w:p w:rsidR="00E73C76" w:rsidRPr="00175B8A" w:rsidRDefault="00E73C76" w:rsidP="00C039AC">
      <w:pPr>
        <w:pStyle w:val="TOC2"/>
        <w:tabs>
          <w:tab w:val="left" w:pos="1200"/>
          <w:tab w:val="right" w:leader="dot" w:pos="9350"/>
        </w:tabs>
        <w:jc w:val="both"/>
        <w:rPr>
          <w:ins w:id="42" w:author="KJL1" w:date="2011-06-30T08:29:00Z"/>
          <w:rFonts w:cs="Arial"/>
          <w:noProof/>
        </w:rPr>
      </w:pPr>
      <w:ins w:id="43" w:author="KJL1" w:date="2011-06-30T08:29:00Z">
        <w:r w:rsidRPr="00175B8A">
          <w:rPr>
            <w:rFonts w:cs="Arial"/>
            <w:noProof/>
          </w:rPr>
          <w:tab/>
          <w:t>Plant Issues Matrix (PIM)</w:t>
        </w:r>
        <w:r w:rsidRPr="00175B8A">
          <w:rPr>
            <w:rFonts w:cs="Arial"/>
            <w:noProof/>
          </w:rPr>
          <w:tab/>
        </w:r>
        <w:r w:rsidR="00FF3420" w:rsidRPr="00175B8A">
          <w:rPr>
            <w:rFonts w:cs="Arial"/>
            <w:noProof/>
          </w:rPr>
          <w:fldChar w:fldCharType="begin"/>
        </w:r>
        <w:r w:rsidRPr="00175B8A">
          <w:rPr>
            <w:rFonts w:cs="Arial"/>
            <w:noProof/>
          </w:rPr>
          <w:instrText xml:space="preserve"> PAGEREF _Toc215646064 \h </w:instrText>
        </w:r>
      </w:ins>
      <w:r w:rsidR="00FF3420" w:rsidRPr="00175B8A">
        <w:rPr>
          <w:rFonts w:cs="Arial"/>
          <w:noProof/>
        </w:rPr>
      </w:r>
      <w:ins w:id="44" w:author="KJL1" w:date="2011-06-30T08:29:00Z">
        <w:r w:rsidR="00FF3420" w:rsidRPr="00175B8A">
          <w:rPr>
            <w:rFonts w:cs="Arial"/>
            <w:noProof/>
          </w:rPr>
          <w:fldChar w:fldCharType="separate"/>
        </w:r>
      </w:ins>
      <w:ins w:id="45" w:author="kjl1" w:date="2011-11-16T10:05:00Z">
        <w:r w:rsidR="00273AFB">
          <w:rPr>
            <w:rFonts w:cs="Arial"/>
            <w:noProof/>
          </w:rPr>
          <w:t>15</w:t>
        </w:r>
      </w:ins>
      <w:ins w:id="46" w:author="KJL1" w:date="2011-06-30T08:29:00Z">
        <w:r w:rsidR="00FF3420" w:rsidRPr="00175B8A">
          <w:rPr>
            <w:rFonts w:cs="Arial"/>
            <w:noProof/>
          </w:rPr>
          <w:fldChar w:fldCharType="end"/>
        </w:r>
      </w:ins>
    </w:p>
    <w:p w:rsidR="00E73C76" w:rsidRPr="00175B8A" w:rsidRDefault="00E73C76" w:rsidP="00C039AC">
      <w:pPr>
        <w:pStyle w:val="TOC2"/>
        <w:tabs>
          <w:tab w:val="left" w:pos="1200"/>
          <w:tab w:val="right" w:leader="dot" w:pos="9350"/>
        </w:tabs>
        <w:jc w:val="both"/>
        <w:rPr>
          <w:ins w:id="47" w:author="kjl1" w:date="2011-10-18T10:22:00Z"/>
          <w:rFonts w:cs="Arial"/>
          <w:noProof/>
        </w:rPr>
      </w:pPr>
      <w:ins w:id="48" w:author="KJL1" w:date="2011-06-30T08:29:00Z">
        <w:r w:rsidRPr="00175B8A">
          <w:rPr>
            <w:rFonts w:cs="Arial"/>
            <w:noProof/>
          </w:rPr>
          <w:t>05.06</w:t>
        </w:r>
        <w:r w:rsidRPr="00175B8A">
          <w:rPr>
            <w:rFonts w:cs="Arial"/>
            <w:noProof/>
          </w:rPr>
          <w:tab/>
          <w:t>ROP Web Posting Process and Schedule</w:t>
        </w:r>
        <w:r w:rsidRPr="00175B8A">
          <w:rPr>
            <w:rFonts w:cs="Arial"/>
            <w:noProof/>
          </w:rPr>
          <w:tab/>
        </w:r>
        <w:r w:rsidR="00FF3420" w:rsidRPr="00175B8A">
          <w:rPr>
            <w:rFonts w:cs="Arial"/>
            <w:noProof/>
          </w:rPr>
          <w:fldChar w:fldCharType="begin"/>
        </w:r>
        <w:r w:rsidRPr="00175B8A">
          <w:rPr>
            <w:rFonts w:cs="Arial"/>
            <w:noProof/>
          </w:rPr>
          <w:instrText xml:space="preserve"> PAGEREF _Toc215646065 \h </w:instrText>
        </w:r>
      </w:ins>
      <w:r w:rsidR="00FF3420" w:rsidRPr="00175B8A">
        <w:rPr>
          <w:rFonts w:cs="Arial"/>
          <w:noProof/>
        </w:rPr>
      </w:r>
      <w:ins w:id="49" w:author="KJL1" w:date="2011-06-30T08:29:00Z">
        <w:r w:rsidR="00FF3420" w:rsidRPr="00175B8A">
          <w:rPr>
            <w:rFonts w:cs="Arial"/>
            <w:noProof/>
          </w:rPr>
          <w:fldChar w:fldCharType="separate"/>
        </w:r>
      </w:ins>
      <w:ins w:id="50" w:author="kjl1" w:date="2011-11-16T10:05:00Z">
        <w:r w:rsidR="00273AFB">
          <w:rPr>
            <w:rFonts w:cs="Arial"/>
            <w:noProof/>
          </w:rPr>
          <w:t>23</w:t>
        </w:r>
      </w:ins>
      <w:ins w:id="51" w:author="KJL1" w:date="2011-06-30T08:29:00Z">
        <w:r w:rsidR="00FF3420" w:rsidRPr="00175B8A">
          <w:rPr>
            <w:rFonts w:cs="Arial"/>
            <w:noProof/>
          </w:rPr>
          <w:fldChar w:fldCharType="end"/>
        </w:r>
      </w:ins>
    </w:p>
    <w:p w:rsidR="000F38D0" w:rsidRPr="00175B8A" w:rsidRDefault="000F38D0" w:rsidP="000F38D0">
      <w:pPr>
        <w:rPr>
          <w:ins w:id="52" w:author="kjl1" w:date="2011-10-18T10:13:00Z"/>
          <w:rFonts w:ascii="Arial" w:hAnsi="Arial" w:cs="Arial"/>
        </w:rPr>
      </w:pPr>
    </w:p>
    <w:p w:rsidR="009E7E83" w:rsidRPr="00175B8A" w:rsidRDefault="000F38D0" w:rsidP="000F38D0">
      <w:pPr>
        <w:pStyle w:val="TOC2"/>
        <w:tabs>
          <w:tab w:val="left" w:pos="1200"/>
          <w:tab w:val="right" w:leader="dot" w:pos="9350"/>
        </w:tabs>
        <w:ind w:left="0"/>
        <w:jc w:val="both"/>
        <w:rPr>
          <w:ins w:id="53" w:author="kjl1" w:date="2011-10-18T10:13:00Z"/>
          <w:rFonts w:cs="Arial"/>
          <w:noProof/>
        </w:rPr>
      </w:pPr>
      <w:ins w:id="54" w:author="kjl1" w:date="2011-10-18T10:22:00Z">
        <w:r w:rsidRPr="00175B8A">
          <w:rPr>
            <w:rFonts w:cs="Arial"/>
          </w:rPr>
          <w:t>0306-0</w:t>
        </w:r>
      </w:ins>
      <w:ins w:id="55" w:author="kjl1" w:date="2011-10-21T08:33:00Z">
        <w:r w:rsidR="00537A41">
          <w:rPr>
            <w:rFonts w:cs="Arial"/>
          </w:rPr>
          <w:t>7</w:t>
        </w:r>
      </w:ins>
      <w:ins w:id="56" w:author="kjl1" w:date="2011-10-18T10:13:00Z">
        <w:r w:rsidR="009E7E83" w:rsidRPr="00175B8A">
          <w:rPr>
            <w:rFonts w:cs="Arial"/>
          </w:rPr>
          <w:tab/>
        </w:r>
        <w:r w:rsidR="009E7E83" w:rsidRPr="00175B8A">
          <w:rPr>
            <w:rFonts w:cs="Arial"/>
            <w:noProof/>
          </w:rPr>
          <w:t xml:space="preserve">References </w:t>
        </w:r>
        <w:r w:rsidR="009E7E83" w:rsidRPr="00175B8A">
          <w:rPr>
            <w:rFonts w:cs="Arial"/>
            <w:noProof/>
          </w:rPr>
          <w:tab/>
        </w:r>
      </w:ins>
      <w:ins w:id="57" w:author="kjl1" w:date="2011-10-18T16:35:00Z">
        <w:r w:rsidR="00175B8A">
          <w:rPr>
            <w:rFonts w:cs="Arial"/>
            <w:noProof/>
          </w:rPr>
          <w:t>30</w:t>
        </w:r>
      </w:ins>
    </w:p>
    <w:p w:rsidR="009E7E83" w:rsidRPr="00175B8A" w:rsidRDefault="009E7E83" w:rsidP="009E7E83">
      <w:pPr>
        <w:pStyle w:val="TOC2"/>
        <w:tabs>
          <w:tab w:val="left" w:pos="1200"/>
          <w:tab w:val="right" w:leader="dot" w:pos="9350"/>
        </w:tabs>
        <w:jc w:val="both"/>
        <w:rPr>
          <w:ins w:id="58" w:author="kjl1" w:date="2011-10-18T10:13:00Z"/>
          <w:rFonts w:cs="Arial"/>
        </w:rPr>
      </w:pPr>
    </w:p>
    <w:p w:rsidR="009E7E83" w:rsidRPr="00175B8A" w:rsidRDefault="009E7E83" w:rsidP="009E7E83">
      <w:pPr>
        <w:rPr>
          <w:ins w:id="59" w:author="KJL1" w:date="2011-06-30T08:29:00Z"/>
          <w:rFonts w:ascii="Arial" w:hAnsi="Arial" w:cs="Arial"/>
        </w:rPr>
      </w:pPr>
    </w:p>
    <w:p w:rsidR="003B6D4F" w:rsidRPr="00175B8A" w:rsidRDefault="00FF3420"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line="240" w:lineRule="exact"/>
        <w:jc w:val="both"/>
        <w:rPr>
          <w:rFonts w:ascii="Arial" w:hAnsi="Arial" w:cs="Arial"/>
          <w:b/>
        </w:rPr>
        <w:sectPr w:rsidR="003B6D4F" w:rsidRPr="00175B8A" w:rsidSect="00EE7A26">
          <w:footerReference w:type="default" r:id="rId12"/>
          <w:pgSz w:w="12240" w:h="15840"/>
          <w:pgMar w:top="1080" w:right="1440" w:bottom="720" w:left="1440" w:header="1080" w:footer="720" w:gutter="0"/>
          <w:pgNumType w:fmt="lowerRoman" w:start="1"/>
          <w:cols w:space="720"/>
          <w:noEndnote/>
          <w:docGrid w:linePitch="326"/>
        </w:sectPr>
      </w:pPr>
      <w:ins w:id="60" w:author="KJL1" w:date="2011-06-30T08:29:00Z">
        <w:r w:rsidRPr="00175B8A">
          <w:rPr>
            <w:rFonts w:ascii="Arial" w:hAnsi="Arial" w:cs="Arial"/>
            <w:b/>
          </w:rPr>
          <w:fldChar w:fldCharType="end"/>
        </w:r>
      </w:ins>
    </w:p>
    <w:p w:rsidR="00F05811" w:rsidRPr="00175B8A" w:rsidRDefault="00F05811" w:rsidP="00C039AC">
      <w:pPr>
        <w:pStyle w:val="Heading1"/>
        <w:tabs>
          <w:tab w:val="left" w:pos="274"/>
          <w:tab w:val="left" w:pos="806"/>
          <w:tab w:val="left" w:pos="1440"/>
          <w:tab w:val="left" w:pos="2074"/>
          <w:tab w:val="left" w:pos="2707"/>
        </w:tabs>
        <w:jc w:val="both"/>
      </w:pPr>
      <w:r w:rsidRPr="00175B8A">
        <w:lastRenderedPageBreak/>
        <w:t>0306-01</w:t>
      </w:r>
      <w:r w:rsidRPr="00175B8A">
        <w:tab/>
        <w:t>PURPOSE</w:t>
      </w:r>
    </w:p>
    <w:bookmarkEnd w:id="0"/>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61" w:author="KJL1" w:date="2011-06-02T08:44:00Z"/>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2" w:author="KJL1" w:date="2011-06-02T08:44:00Z">
        <w:r w:rsidRPr="00175B8A">
          <w:rPr>
            <w:rFonts w:ascii="Arial" w:hAnsi="Arial" w:cs="Arial"/>
          </w:rPr>
          <w:t>01.01</w:t>
        </w:r>
        <w:r w:rsidRPr="00175B8A">
          <w:rPr>
            <w:rFonts w:ascii="Arial" w:hAnsi="Arial" w:cs="Arial"/>
          </w:rPr>
          <w:tab/>
          <w:t>The</w:t>
        </w:r>
      </w:ins>
      <w:r w:rsidRPr="00175B8A">
        <w:rPr>
          <w:rFonts w:ascii="Arial" w:hAnsi="Arial" w:cs="Arial"/>
        </w:rPr>
        <w:t xml:space="preserve"> NRC </w:t>
      </w:r>
      <w:ins w:id="63" w:author="KJL1" w:date="2011-06-02T08:44:00Z">
        <w:r w:rsidR="00051FC7" w:rsidRPr="00175B8A">
          <w:rPr>
            <w:rFonts w:ascii="Arial" w:hAnsi="Arial" w:cs="Arial"/>
          </w:rPr>
          <w:t>uses</w:t>
        </w:r>
      </w:ins>
      <w:r w:rsidR="00051FC7" w:rsidRPr="00175B8A">
        <w:rPr>
          <w:rFonts w:ascii="Arial" w:hAnsi="Arial" w:cs="Arial"/>
        </w:rPr>
        <w:t xml:space="preserve"> the </w:t>
      </w:r>
      <w:r w:rsidRPr="00175B8A">
        <w:rPr>
          <w:rFonts w:ascii="Arial" w:hAnsi="Arial" w:cs="Arial"/>
        </w:rPr>
        <w:t xml:space="preserve">Reactor Program System (RPS) and the Reactor Oversight Process (ROP) </w:t>
      </w:r>
      <w:ins w:id="64" w:author="Jocelyn" w:date="2011-08-21T17:58:00Z">
        <w:r w:rsidR="00BD6038" w:rsidRPr="00175B8A">
          <w:rPr>
            <w:rFonts w:ascii="Arial" w:hAnsi="Arial" w:cs="Arial"/>
          </w:rPr>
          <w:t>Webpage</w:t>
        </w:r>
      </w:ins>
      <w:ins w:id="65" w:author="KJL1" w:date="2011-06-02T08:44:00Z">
        <w:r w:rsidRPr="00175B8A">
          <w:rPr>
            <w:rFonts w:ascii="Arial" w:hAnsi="Arial" w:cs="Arial"/>
          </w:rPr>
          <w:t xml:space="preserve"> </w:t>
        </w:r>
      </w:ins>
      <w:r w:rsidRPr="00175B8A">
        <w:rPr>
          <w:rFonts w:ascii="Arial" w:hAnsi="Arial" w:cs="Arial"/>
        </w:rPr>
        <w:t>to support ROP implementation.</w:t>
      </w:r>
      <w:ins w:id="66" w:author="KJL1" w:date="2011-06-02T08:44:00Z">
        <w:r w:rsidRPr="00175B8A">
          <w:rPr>
            <w:rFonts w:ascii="Arial" w:hAnsi="Arial" w:cs="Arial"/>
          </w:rPr>
          <w:t xml:space="preserve">  </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635"/>
        <w:jc w:val="both"/>
        <w:rPr>
          <w:ins w:id="67" w:author="KJL1" w:date="2011-06-02T08:44:00Z"/>
          <w:rFonts w:ascii="Arial" w:hAnsi="Arial" w:cs="Arial"/>
        </w:rPr>
      </w:pPr>
    </w:p>
    <w:p w:rsidR="00880555" w:rsidRPr="00175B8A" w:rsidRDefault="00850F7E"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68" w:author="KJL1" w:date="2011-06-02T08:44:00Z"/>
          <w:rFonts w:ascii="Arial" w:hAnsi="Arial" w:cs="Arial"/>
        </w:rPr>
      </w:pPr>
      <w:ins w:id="69" w:author="KJL1" w:date="2011-06-02T08:44:00Z">
        <w:r w:rsidRPr="00175B8A">
          <w:rPr>
            <w:rFonts w:ascii="Arial" w:hAnsi="Arial" w:cs="Arial"/>
          </w:rPr>
          <w:t>ROP-related data from RPS and other NRC information systems are used for</w:t>
        </w:r>
      </w:ins>
      <w:ins w:id="70" w:author="kjl1" w:date="2011-10-18T15:26:00Z">
        <w:r w:rsidR="00745B1E" w:rsidRPr="00175B8A">
          <w:rPr>
            <w:rFonts w:ascii="Arial" w:hAnsi="Arial" w:cs="Arial"/>
          </w:rPr>
          <w:t>:</w:t>
        </w:r>
      </w:ins>
      <w:ins w:id="71" w:author="KJL1" w:date="2011-06-02T08:44:00Z">
        <w:r w:rsidRPr="00175B8A">
          <w:rPr>
            <w:rFonts w:ascii="Arial" w:hAnsi="Arial" w:cs="Arial"/>
          </w:rPr>
          <w:t xml:space="preserve"> </w:t>
        </w:r>
      </w:ins>
    </w:p>
    <w:p w:rsidR="002634A1" w:rsidRPr="00175B8A" w:rsidRDefault="002634A1"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72" w:author="KJL1" w:date="2011-06-02T08:44:00Z"/>
          <w:rFonts w:ascii="Arial" w:hAnsi="Arial" w:cs="Arial"/>
        </w:rPr>
      </w:pPr>
    </w:p>
    <w:p w:rsidR="00880555" w:rsidRPr="00175B8A"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3" w:author="KJL1" w:date="2011-06-02T08:44:00Z"/>
          <w:rFonts w:ascii="Arial" w:hAnsi="Arial" w:cs="Arial"/>
        </w:rPr>
      </w:pPr>
      <w:ins w:id="74" w:author="KJL1" w:date="2011-06-02T08:44:00Z">
        <w:r w:rsidRPr="00175B8A">
          <w:rPr>
            <w:rFonts w:ascii="Arial" w:hAnsi="Arial" w:cs="Arial"/>
          </w:rPr>
          <w:t>A</w:t>
        </w:r>
        <w:r w:rsidR="00850F7E" w:rsidRPr="00175B8A">
          <w:rPr>
            <w:rFonts w:ascii="Arial" w:hAnsi="Arial" w:cs="Arial"/>
          </w:rPr>
          <w:t>ssist</w:t>
        </w:r>
        <w:r w:rsidRPr="00175B8A">
          <w:rPr>
            <w:rFonts w:ascii="Arial" w:hAnsi="Arial" w:cs="Arial"/>
          </w:rPr>
          <w:t>ing in official agency record production</w:t>
        </w:r>
      </w:ins>
      <w:ins w:id="75" w:author="kjl1" w:date="2011-10-07T15:02:00Z">
        <w:r w:rsidR="00B54F11" w:rsidRPr="00175B8A">
          <w:rPr>
            <w:rFonts w:ascii="Arial" w:hAnsi="Arial" w:cs="Arial"/>
          </w:rPr>
          <w:t>;</w:t>
        </w:r>
      </w:ins>
      <w:ins w:id="76" w:author="KJL1" w:date="2011-06-02T08:44:00Z">
        <w:r w:rsidR="00850F7E" w:rsidRPr="00175B8A">
          <w:rPr>
            <w:rFonts w:ascii="Arial" w:hAnsi="Arial" w:cs="Arial"/>
          </w:rPr>
          <w:t xml:space="preserve"> </w:t>
        </w:r>
      </w:ins>
    </w:p>
    <w:p w:rsidR="00880555" w:rsidRPr="00175B8A" w:rsidRDefault="00880555"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ins w:id="77" w:author="KJL1" w:date="2011-06-02T08:44:00Z"/>
          <w:rFonts w:ascii="Arial" w:hAnsi="Arial" w:cs="Arial"/>
        </w:rPr>
      </w:pPr>
    </w:p>
    <w:p w:rsidR="00880555" w:rsidRPr="00175B8A" w:rsidRDefault="002634A1" w:rsidP="00544759">
      <w:pPr>
        <w:pStyle w:val="ListParagraph"/>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8" w:author="KJL1" w:date="2011-06-02T08:44:00Z"/>
          <w:rFonts w:ascii="Arial" w:hAnsi="Arial" w:cs="Arial"/>
        </w:rPr>
      </w:pPr>
      <w:ins w:id="79" w:author="KJL1" w:date="2011-06-02T08:44:00Z">
        <w:r w:rsidRPr="00175B8A">
          <w:rPr>
            <w:rFonts w:ascii="Arial" w:hAnsi="Arial" w:cs="Arial"/>
          </w:rPr>
          <w:t>D</w:t>
        </w:r>
        <w:r w:rsidR="00850F7E" w:rsidRPr="00175B8A">
          <w:rPr>
            <w:rFonts w:ascii="Arial" w:hAnsi="Arial" w:cs="Arial"/>
          </w:rPr>
          <w:t xml:space="preserve">eveloping the ROP </w:t>
        </w:r>
      </w:ins>
      <w:ins w:id="80" w:author="Jocelyn" w:date="2011-08-21T17:58:00Z">
        <w:r w:rsidR="00BD6038" w:rsidRPr="00175B8A">
          <w:rPr>
            <w:rFonts w:ascii="Arial" w:hAnsi="Arial" w:cs="Arial"/>
          </w:rPr>
          <w:t>Webpage</w:t>
        </w:r>
      </w:ins>
      <w:ins w:id="81" w:author="kjl1" w:date="2011-10-07T15:02:00Z">
        <w:r w:rsidR="00B54F11" w:rsidRPr="00175B8A">
          <w:rPr>
            <w:rFonts w:ascii="Arial" w:hAnsi="Arial" w:cs="Arial"/>
          </w:rPr>
          <w:t>;</w:t>
        </w:r>
      </w:ins>
      <w:ins w:id="82" w:author="KJL1" w:date="2011-06-02T08:44:00Z">
        <w:r w:rsidR="00850F7E" w:rsidRPr="00175B8A">
          <w:rPr>
            <w:rFonts w:ascii="Arial" w:hAnsi="Arial" w:cs="Arial"/>
          </w:rPr>
          <w:t xml:space="preserve"> </w:t>
        </w:r>
      </w:ins>
    </w:p>
    <w:p w:rsidR="00880555" w:rsidRPr="00175B8A" w:rsidRDefault="00880555" w:rsidP="00D6688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83" w:author="KJL1" w:date="2011-06-02T08:44:00Z"/>
          <w:rFonts w:ascii="Arial" w:hAnsi="Arial" w:cs="Arial"/>
        </w:rPr>
      </w:pPr>
    </w:p>
    <w:p w:rsidR="00880555" w:rsidRPr="00175B8A"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4" w:author="KJL1" w:date="2011-06-02T08:44:00Z"/>
          <w:rFonts w:ascii="Arial" w:hAnsi="Arial" w:cs="Arial"/>
        </w:rPr>
      </w:pPr>
      <w:ins w:id="85" w:author="KJL1" w:date="2011-06-02T08:44:00Z">
        <w:r w:rsidRPr="00175B8A">
          <w:rPr>
            <w:rFonts w:ascii="Arial" w:hAnsi="Arial" w:cs="Arial"/>
          </w:rPr>
          <w:t>P</w:t>
        </w:r>
        <w:r w:rsidR="00850F7E" w:rsidRPr="00175B8A">
          <w:rPr>
            <w:rFonts w:ascii="Arial" w:hAnsi="Arial" w:cs="Arial"/>
          </w:rPr>
          <w:t xml:space="preserve">roviding inputs to NRC management decisions; and </w:t>
        </w:r>
      </w:ins>
    </w:p>
    <w:p w:rsidR="00880555" w:rsidRPr="00175B8A"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ins w:id="86" w:author="KJL1" w:date="2011-06-02T08:44:00Z"/>
          <w:rFonts w:ascii="Arial" w:hAnsi="Arial" w:cs="Arial"/>
        </w:rPr>
      </w:pPr>
    </w:p>
    <w:p w:rsidR="00880555" w:rsidRPr="00175B8A" w:rsidRDefault="002634A1" w:rsidP="00544759">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7" w:author="KJL1" w:date="2011-06-02T08:44:00Z"/>
          <w:rFonts w:ascii="Arial" w:hAnsi="Arial" w:cs="Arial"/>
        </w:rPr>
      </w:pPr>
      <w:ins w:id="88" w:author="KJL1" w:date="2011-06-02T08:44:00Z">
        <w:r w:rsidRPr="00175B8A">
          <w:rPr>
            <w:rFonts w:ascii="Arial" w:hAnsi="Arial" w:cs="Arial"/>
          </w:rPr>
          <w:t>A</w:t>
        </w:r>
        <w:r w:rsidR="00850F7E" w:rsidRPr="00175B8A">
          <w:rPr>
            <w:rFonts w:ascii="Arial" w:hAnsi="Arial" w:cs="Arial"/>
          </w:rPr>
          <w:t xml:space="preserve">nswering questions that the NRC receives from Congress, the Commission, State officials, interveners, and other </w:t>
        </w:r>
      </w:ins>
      <w:ins w:id="89" w:author="kjl1" w:date="2011-09-28T15:43:00Z">
        <w:r w:rsidR="008E5E70" w:rsidRPr="00175B8A">
          <w:rPr>
            <w:rFonts w:ascii="Arial" w:hAnsi="Arial" w:cs="Arial"/>
          </w:rPr>
          <w:t>stakeholders</w:t>
        </w:r>
      </w:ins>
      <w:ins w:id="90" w:author="KJL1" w:date="2011-06-02T08:44:00Z">
        <w:r w:rsidR="00850F7E" w:rsidRPr="00175B8A">
          <w:rPr>
            <w:rFonts w:ascii="Arial" w:hAnsi="Arial" w:cs="Arial"/>
          </w:rPr>
          <w:t>.</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p>
    <w:p w:rsidR="00880555" w:rsidRPr="00175B8A" w:rsidRDefault="00850F7E"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This manual chapter discusses the following specific areas:</w:t>
      </w:r>
    </w:p>
    <w:p w:rsidR="00880555" w:rsidRPr="00175B8A"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Inspection Procedure Planning and Frequencies</w:t>
      </w:r>
      <w:ins w:id="91" w:author="kjl1" w:date="2011-10-07T15:03:00Z">
        <w:r w:rsidR="00B54F11" w:rsidRPr="00175B8A">
          <w:rPr>
            <w:rFonts w:ascii="Arial" w:hAnsi="Arial" w:cs="Arial"/>
          </w:rPr>
          <w:t>;</w:t>
        </w:r>
      </w:ins>
    </w:p>
    <w:p w:rsidR="003904AE" w:rsidRPr="00175B8A"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Inspection Procedure Status and Sample Sizes</w:t>
      </w:r>
      <w:ins w:id="92" w:author="kjl1" w:date="2011-10-07T15:03:00Z">
        <w:r w:rsidR="00B54F11" w:rsidRPr="00175B8A">
          <w:rPr>
            <w:rFonts w:ascii="Arial" w:hAnsi="Arial" w:cs="Arial"/>
          </w:rPr>
          <w:t>;</w:t>
        </w:r>
      </w:ins>
      <w:r w:rsidRPr="00175B8A">
        <w:rPr>
          <w:rFonts w:ascii="Arial" w:hAnsi="Arial" w:cs="Arial"/>
        </w:rPr>
        <w:t xml:space="preserve"> </w:t>
      </w:r>
    </w:p>
    <w:p w:rsidR="003904AE" w:rsidRPr="00175B8A"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Charging Time for ROP Activities</w:t>
      </w:r>
      <w:ins w:id="93" w:author="kjl1" w:date="2011-10-07T15:03:00Z">
        <w:r w:rsidR="00B54F11" w:rsidRPr="00175B8A">
          <w:rPr>
            <w:rFonts w:ascii="Arial" w:hAnsi="Arial" w:cs="Arial"/>
          </w:rPr>
          <w:t>;</w:t>
        </w:r>
      </w:ins>
    </w:p>
    <w:p w:rsidR="003904AE" w:rsidRPr="00175B8A"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Inspection Report and Item Numbering</w:t>
      </w:r>
      <w:ins w:id="94" w:author="kjl1" w:date="2011-10-07T15:03:00Z">
        <w:r w:rsidR="00B54F11" w:rsidRPr="00175B8A">
          <w:rPr>
            <w:rFonts w:ascii="Arial" w:hAnsi="Arial" w:cs="Arial"/>
          </w:rPr>
          <w:t>;</w:t>
        </w:r>
      </w:ins>
    </w:p>
    <w:p w:rsidR="003904AE" w:rsidRPr="00175B8A"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Entering and Updating Inspection</w:t>
      </w:r>
      <w:r w:rsidR="00B43147" w:rsidRPr="00175B8A">
        <w:rPr>
          <w:rFonts w:ascii="Arial" w:hAnsi="Arial" w:cs="Arial"/>
        </w:rPr>
        <w:t xml:space="preserve"> </w:t>
      </w:r>
      <w:ins w:id="95" w:author="KJL1" w:date="2011-06-02T08:44:00Z">
        <w:r w:rsidR="00B43147" w:rsidRPr="00175B8A">
          <w:rPr>
            <w:rFonts w:ascii="Arial" w:hAnsi="Arial" w:cs="Arial"/>
          </w:rPr>
          <w:t>findings</w:t>
        </w:r>
        <w:r w:rsidRPr="00175B8A">
          <w:rPr>
            <w:rFonts w:ascii="Arial" w:hAnsi="Arial" w:cs="Arial"/>
          </w:rPr>
          <w:t xml:space="preserve"> </w:t>
        </w:r>
      </w:ins>
      <w:r w:rsidRPr="00175B8A">
        <w:rPr>
          <w:rFonts w:ascii="Arial" w:hAnsi="Arial" w:cs="Arial"/>
        </w:rPr>
        <w:t>in the Plant Issues Matrix (PIM)</w:t>
      </w:r>
      <w:ins w:id="96" w:author="kjl1" w:date="2011-10-07T15:03:00Z">
        <w:r w:rsidR="00B54F11" w:rsidRPr="00175B8A">
          <w:rPr>
            <w:rFonts w:ascii="Arial" w:hAnsi="Arial" w:cs="Arial"/>
          </w:rPr>
          <w:t>; and</w:t>
        </w:r>
      </w:ins>
    </w:p>
    <w:p w:rsidR="003904AE" w:rsidRPr="00175B8A" w:rsidRDefault="003904A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447"/>
        <w:jc w:val="both"/>
        <w:rPr>
          <w:rFonts w:ascii="Arial" w:hAnsi="Arial" w:cs="Arial"/>
        </w:rPr>
      </w:pPr>
    </w:p>
    <w:p w:rsidR="00880555" w:rsidRPr="00175B8A" w:rsidRDefault="00850F7E" w:rsidP="00DA20F0">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ROP Web Posting Process and Schedule</w:t>
      </w:r>
      <w:ins w:id="97" w:author="kjl1" w:date="2011-11-09T12:08:00Z">
        <w:r w:rsidR="00207310">
          <w:rPr>
            <w:rFonts w:ascii="Arial" w:hAnsi="Arial" w:cs="Arial"/>
          </w:rPr>
          <w:t>.</w:t>
        </w:r>
      </w:ins>
    </w:p>
    <w:p w:rsidR="0078320C" w:rsidRPr="00175B8A" w:rsidRDefault="0078320C"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7567A6" w:rsidRPr="00175B8A" w:rsidRDefault="007567A6"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98" w:author="KJL1" w:date="2011-06-02T08:44:00Z"/>
          <w:rFonts w:ascii="Arial" w:hAnsi="Arial" w:cs="Arial"/>
        </w:rPr>
      </w:pPr>
      <w:bookmarkStart w:id="99" w:name="_Toc215646052"/>
      <w:ins w:id="100" w:author="KJL1" w:date="2011-06-02T08:44:00Z">
        <w:r w:rsidRPr="00175B8A">
          <w:rPr>
            <w:rFonts w:ascii="Arial" w:hAnsi="Arial" w:cs="Arial"/>
          </w:rPr>
          <w:t>This manual only provides guidelines for the use of RPS to support ROP implementation</w:t>
        </w:r>
        <w:r w:rsidR="005F5757" w:rsidRPr="00175B8A">
          <w:rPr>
            <w:rFonts w:ascii="Arial" w:hAnsi="Arial" w:cs="Arial"/>
          </w:rPr>
          <w:t>, specifically the assessment and inspection activities</w:t>
        </w:r>
        <w:r w:rsidRPr="00175B8A">
          <w:rPr>
            <w:rFonts w:ascii="Arial" w:hAnsi="Arial" w:cs="Arial"/>
          </w:rPr>
          <w:t xml:space="preserve">.  </w:t>
        </w:r>
      </w:ins>
    </w:p>
    <w:p w:rsidR="007567A6" w:rsidRPr="00175B8A" w:rsidRDefault="007567A6" w:rsidP="00C039AC">
      <w:pPr>
        <w:jc w:val="both"/>
        <w:rPr>
          <w:ins w:id="101" w:author="KJL1" w:date="2011-06-02T08:44:00Z"/>
          <w:rFonts w:ascii="Arial" w:hAnsi="Arial" w:cs="Arial"/>
        </w:rPr>
      </w:pPr>
    </w:p>
    <w:p w:rsidR="001C42F6" w:rsidRPr="00175B8A" w:rsidRDefault="001C42F6" w:rsidP="00544759">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02" w:author="KJL1" w:date="2011-06-02T08:44:00Z"/>
          <w:rFonts w:ascii="Arial" w:hAnsi="Arial" w:cs="Arial"/>
        </w:rPr>
      </w:pPr>
      <w:ins w:id="103" w:author="KJL1" w:date="2011-06-02T08:44:00Z">
        <w:r w:rsidRPr="00175B8A">
          <w:rPr>
            <w:rFonts w:ascii="Arial" w:hAnsi="Arial" w:cs="Arial"/>
          </w:rPr>
          <w:t xml:space="preserve">This manual </w:t>
        </w:r>
        <w:r w:rsidR="007567A6" w:rsidRPr="00175B8A">
          <w:rPr>
            <w:rFonts w:ascii="Arial" w:hAnsi="Arial" w:cs="Arial"/>
          </w:rPr>
          <w:t>does</w:t>
        </w:r>
        <w:r w:rsidRPr="00175B8A">
          <w:rPr>
            <w:rFonts w:ascii="Arial" w:hAnsi="Arial" w:cs="Arial"/>
          </w:rPr>
          <w:t xml:space="preserve"> not </w:t>
        </w:r>
        <w:r w:rsidR="007567A6" w:rsidRPr="00175B8A">
          <w:rPr>
            <w:rFonts w:ascii="Arial" w:hAnsi="Arial" w:cs="Arial"/>
          </w:rPr>
          <w:t xml:space="preserve">provide </w:t>
        </w:r>
        <w:r w:rsidRPr="00175B8A">
          <w:rPr>
            <w:rFonts w:ascii="Arial" w:hAnsi="Arial" w:cs="Arial"/>
          </w:rPr>
          <w:t>step</w:t>
        </w:r>
      </w:ins>
      <w:ins w:id="104" w:author="kjl1" w:date="2011-10-18T16:35:00Z">
        <w:r w:rsidR="00B353D7">
          <w:rPr>
            <w:rFonts w:ascii="Arial" w:hAnsi="Arial" w:cs="Arial"/>
          </w:rPr>
          <w:t>-</w:t>
        </w:r>
      </w:ins>
      <w:ins w:id="105" w:author="KJL1" w:date="2011-06-02T08:44:00Z">
        <w:r w:rsidRPr="00175B8A">
          <w:rPr>
            <w:rFonts w:ascii="Arial" w:hAnsi="Arial" w:cs="Arial"/>
          </w:rPr>
          <w:t>by</w:t>
        </w:r>
      </w:ins>
      <w:ins w:id="106" w:author="kjl1" w:date="2011-10-18T16:35:00Z">
        <w:r w:rsidR="00B353D7">
          <w:rPr>
            <w:rFonts w:ascii="Arial" w:hAnsi="Arial" w:cs="Arial"/>
          </w:rPr>
          <w:t>-</w:t>
        </w:r>
      </w:ins>
      <w:ins w:id="107" w:author="KJL1" w:date="2011-06-02T08:44:00Z">
        <w:r w:rsidRPr="00175B8A">
          <w:rPr>
            <w:rFonts w:ascii="Arial" w:hAnsi="Arial" w:cs="Arial"/>
          </w:rPr>
          <w:t xml:space="preserve">step instructions.  For detailed information on entering and updating RPS data, understanding the computer screen layouts, and creating and printing reports, visit the RPS Help Services </w:t>
        </w:r>
      </w:ins>
      <w:ins w:id="108" w:author="Jocelyn" w:date="2011-08-21T17:58:00Z">
        <w:r w:rsidR="00BD6038" w:rsidRPr="00175B8A">
          <w:rPr>
            <w:rFonts w:ascii="Arial" w:hAnsi="Arial" w:cs="Arial"/>
          </w:rPr>
          <w:t>Webpage</w:t>
        </w:r>
      </w:ins>
      <w:ins w:id="109" w:author="KJL1" w:date="2011-06-02T08:44:00Z">
        <w:r w:rsidRPr="00175B8A">
          <w:rPr>
            <w:rFonts w:ascii="Arial" w:hAnsi="Arial" w:cs="Arial"/>
          </w:rPr>
          <w:t xml:space="preserve"> at:</w:t>
        </w:r>
      </w:ins>
    </w:p>
    <w:p w:rsidR="001C42F6" w:rsidRPr="00175B8A" w:rsidRDefault="001C42F6"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0" w:author="KJL1" w:date="2011-06-02T08:44:00Z"/>
          <w:rFonts w:ascii="Arial" w:hAnsi="Arial" w:cs="Arial"/>
        </w:rPr>
      </w:pPr>
    </w:p>
    <w:p w:rsidR="001C42F6" w:rsidRPr="00175B8A" w:rsidRDefault="00FF3420"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rPr>
      </w:pPr>
      <w:ins w:id="111" w:author="kjl1" w:date="2011-10-18T16:35:00Z">
        <w:r>
          <w:rPr>
            <w:rFonts w:ascii="Arial" w:hAnsi="Arial" w:cs="Arial"/>
          </w:rPr>
          <w:fldChar w:fldCharType="begin"/>
        </w:r>
        <w:r w:rsidR="00B353D7">
          <w:rPr>
            <w:rFonts w:ascii="Arial" w:hAnsi="Arial" w:cs="Arial"/>
          </w:rPr>
          <w:instrText xml:space="preserve"> HYPERLINK "http://nrr10.nrc.gov/nrr-office/rps/index.cfm%20%20" </w:instrText>
        </w:r>
        <w:r>
          <w:rPr>
            <w:rFonts w:ascii="Arial" w:hAnsi="Arial" w:cs="Arial"/>
          </w:rPr>
          <w:fldChar w:fldCharType="separate"/>
        </w:r>
        <w:r w:rsidR="00B353D7" w:rsidRPr="00B353D7">
          <w:rPr>
            <w:rStyle w:val="Hyperlink"/>
            <w:rFonts w:ascii="Arial" w:hAnsi="Arial" w:cs="Arial"/>
          </w:rPr>
          <w:t xml:space="preserve">http://nrr10.nrc.gov/nrr-office/rps/index.cfm </w:t>
        </w:r>
        <w:r>
          <w:rPr>
            <w:rFonts w:ascii="Arial" w:hAnsi="Arial" w:cs="Arial"/>
          </w:rPr>
          <w:fldChar w:fldCharType="end"/>
        </w:r>
      </w:ins>
      <w:r w:rsidR="001C42F6" w:rsidRPr="00175B8A">
        <w:rPr>
          <w:rFonts w:ascii="Arial" w:hAnsi="Arial" w:cs="Arial"/>
        </w:rPr>
        <w:t xml:space="preserve"> </w:t>
      </w:r>
    </w:p>
    <w:p w:rsidR="001C42F6" w:rsidRPr="00175B8A" w:rsidRDefault="001C42F6"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ins w:id="112" w:author="KJL1" w:date="2011-06-02T08:44:00Z"/>
          <w:rFonts w:ascii="Arial" w:hAnsi="Arial" w:cs="Arial"/>
        </w:rPr>
      </w:pPr>
    </w:p>
    <w:p w:rsidR="001C42F6" w:rsidRPr="00175B8A" w:rsidRDefault="001C42F6" w:rsidP="00745B1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ins w:id="113" w:author="KJL1" w:date="2011-06-02T08:44:00Z"/>
          <w:rFonts w:ascii="Arial" w:hAnsi="Arial" w:cs="Arial"/>
        </w:rPr>
      </w:pPr>
      <w:ins w:id="114" w:author="KJL1" w:date="2011-06-02T08:44:00Z">
        <w:r w:rsidRPr="00175B8A">
          <w:rPr>
            <w:rFonts w:ascii="Arial" w:hAnsi="Arial" w:cs="Arial"/>
          </w:rPr>
          <w:t xml:space="preserve">On the RPS </w:t>
        </w:r>
      </w:ins>
      <w:ins w:id="115" w:author="Jocelyn" w:date="2011-08-21T17:59:00Z">
        <w:r w:rsidR="00BD6038" w:rsidRPr="00175B8A">
          <w:rPr>
            <w:rFonts w:ascii="Arial" w:hAnsi="Arial" w:cs="Arial"/>
          </w:rPr>
          <w:t>Webpage</w:t>
        </w:r>
      </w:ins>
      <w:ins w:id="116" w:author="KJL1" w:date="2011-06-02T08:44:00Z">
        <w:r w:rsidRPr="00175B8A">
          <w:rPr>
            <w:rFonts w:ascii="Arial" w:hAnsi="Arial" w:cs="Arial"/>
          </w:rPr>
          <w:t>, users can access the RPS Dynamic Webpage and user guides.</w:t>
        </w:r>
      </w:ins>
    </w:p>
    <w:p w:rsidR="001C42F6" w:rsidRPr="00175B8A" w:rsidRDefault="001C42F6" w:rsidP="00C039AC">
      <w:pPr>
        <w:jc w:val="both"/>
        <w:rPr>
          <w:ins w:id="117" w:author="KJL1" w:date="2011-06-02T08:44:00Z"/>
          <w:rFonts w:ascii="Arial" w:hAnsi="Arial" w:cs="Arial"/>
        </w:rPr>
      </w:pPr>
    </w:p>
    <w:p w:rsidR="001C42F6" w:rsidRPr="00175B8A" w:rsidRDefault="001C42F6" w:rsidP="00C039AC">
      <w:pPr>
        <w:jc w:val="both"/>
        <w:rPr>
          <w:ins w:id="118" w:author="KJL1" w:date="2011-06-02T08:44:00Z"/>
          <w:rFonts w:ascii="Arial" w:hAnsi="Arial" w:cs="Arial"/>
        </w:rPr>
      </w:pPr>
    </w:p>
    <w:p w:rsidR="00850F7E" w:rsidRPr="00175B8A" w:rsidRDefault="00850F7E" w:rsidP="00C039AC">
      <w:pPr>
        <w:pStyle w:val="Heading1"/>
        <w:tabs>
          <w:tab w:val="left" w:pos="274"/>
          <w:tab w:val="left" w:pos="806"/>
          <w:tab w:val="left" w:pos="1440"/>
          <w:tab w:val="left" w:pos="2074"/>
          <w:tab w:val="left" w:pos="2707"/>
        </w:tabs>
        <w:spacing w:before="0" w:after="0"/>
        <w:jc w:val="both"/>
        <w:rPr>
          <w:szCs w:val="24"/>
        </w:rPr>
      </w:pPr>
      <w:r w:rsidRPr="00175B8A">
        <w:rPr>
          <w:szCs w:val="24"/>
        </w:rPr>
        <w:t>0306-02</w:t>
      </w:r>
      <w:r w:rsidRPr="00175B8A">
        <w:rPr>
          <w:szCs w:val="24"/>
        </w:rPr>
        <w:tab/>
        <w:t>OBJECTIVES</w:t>
      </w:r>
      <w:bookmarkEnd w:id="99"/>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02.01</w:t>
      </w:r>
      <w:r w:rsidRPr="00175B8A">
        <w:rPr>
          <w:rFonts w:ascii="Arial" w:hAnsi="Arial" w:cs="Arial"/>
        </w:rPr>
        <w:tab/>
        <w:t>To establish the policy and processes for entering and maintaining data in RPS and other NRC information systems used to support the ROP.</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lastRenderedPageBreak/>
        <w:t>02.02</w:t>
      </w:r>
      <w:r w:rsidRPr="00175B8A">
        <w:rPr>
          <w:rFonts w:ascii="Arial" w:hAnsi="Arial" w:cs="Arial"/>
        </w:rPr>
        <w:tab/>
        <w:t>To help users of RPS and other NRC information systems, as well as NRC management</w:t>
      </w:r>
      <w:ins w:id="119" w:author="kjl1" w:date="2011-10-05T08:49:00Z">
        <w:r w:rsidR="004B2360" w:rsidRPr="00175B8A">
          <w:rPr>
            <w:rFonts w:ascii="Arial" w:hAnsi="Arial" w:cs="Arial"/>
          </w:rPr>
          <w:t>, to</w:t>
        </w:r>
      </w:ins>
      <w:ins w:id="120" w:author="KJL1" w:date="2011-06-02T08:44:00Z">
        <w:r w:rsidR="004153F8" w:rsidRPr="00175B8A">
          <w:rPr>
            <w:rFonts w:ascii="Arial" w:hAnsi="Arial" w:cs="Arial"/>
          </w:rPr>
          <w:t xml:space="preserve"> understand</w:t>
        </w:r>
      </w:ins>
      <w:r w:rsidR="004153F8" w:rsidRPr="00175B8A">
        <w:rPr>
          <w:rFonts w:ascii="Arial" w:hAnsi="Arial" w:cs="Arial"/>
        </w:rPr>
        <w:t xml:space="preserve"> and </w:t>
      </w:r>
      <w:ins w:id="121" w:author="KJL1" w:date="2011-06-02T08:44:00Z">
        <w:r w:rsidR="004153F8" w:rsidRPr="00175B8A">
          <w:rPr>
            <w:rFonts w:ascii="Arial" w:hAnsi="Arial" w:cs="Arial"/>
          </w:rPr>
          <w:t>use</w:t>
        </w:r>
      </w:ins>
      <w:r w:rsidRPr="00175B8A">
        <w:rPr>
          <w:rFonts w:ascii="Arial" w:hAnsi="Arial" w:cs="Arial"/>
        </w:rPr>
        <w:t xml:space="preserve"> ROP-related information.</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02.03</w:t>
      </w:r>
      <w:r w:rsidRPr="00175B8A">
        <w:rPr>
          <w:rFonts w:ascii="Arial" w:hAnsi="Arial" w:cs="Arial"/>
        </w:rPr>
        <w:tab/>
        <w:t>To ensure consistency in the format and content of ROP-related data entered into RPS and other NRC information systems.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02.04</w:t>
      </w:r>
      <w:r w:rsidRPr="00175B8A">
        <w:rPr>
          <w:rFonts w:ascii="Arial" w:hAnsi="Arial" w:cs="Arial"/>
        </w:rPr>
        <w:tab/>
        <w:t xml:space="preserve">To ensure that the ROP-related data entered into RPS are complete, accurate, and timely for plant assessment and ROP self-assessment.  </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02.05</w:t>
      </w:r>
      <w:r w:rsidRPr="00175B8A">
        <w:rPr>
          <w:rFonts w:ascii="Arial" w:hAnsi="Arial" w:cs="Arial"/>
        </w:rPr>
        <w:tab/>
        <w:t>To ensure control and access to RPS by program office and regional office users.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C039AC">
      <w:pPr>
        <w:pStyle w:val="Heading1"/>
        <w:tabs>
          <w:tab w:val="left" w:pos="274"/>
          <w:tab w:val="left" w:pos="806"/>
          <w:tab w:val="left" w:pos="1440"/>
          <w:tab w:val="left" w:pos="2074"/>
          <w:tab w:val="left" w:pos="2707"/>
        </w:tabs>
        <w:spacing w:before="0" w:after="0"/>
        <w:jc w:val="both"/>
        <w:rPr>
          <w:szCs w:val="24"/>
        </w:rPr>
      </w:pPr>
      <w:bookmarkStart w:id="122" w:name="_Toc215646053"/>
      <w:r w:rsidRPr="00175B8A">
        <w:rPr>
          <w:szCs w:val="24"/>
        </w:rPr>
        <w:t>0306-03</w:t>
      </w:r>
      <w:r w:rsidRPr="00175B8A">
        <w:rPr>
          <w:szCs w:val="24"/>
        </w:rPr>
        <w:tab/>
        <w:t>DEFINITIONS</w:t>
      </w:r>
      <w:bookmarkEnd w:id="122"/>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The terms used in this manual chapter are consistent with the definitions provided in Inspection Manual Chapter (IMC) 0305, </w:t>
      </w:r>
      <w:ins w:id="123" w:author="Jocelyn" w:date="2011-08-21T20:19:00Z">
        <w:r w:rsidR="00DD2DFF" w:rsidRPr="00175B8A">
          <w:rPr>
            <w:rFonts w:ascii="Arial" w:hAnsi="Arial" w:cs="Arial"/>
          </w:rPr>
          <w:t>“</w:t>
        </w:r>
      </w:ins>
      <w:r w:rsidRPr="00175B8A">
        <w:rPr>
          <w:rFonts w:ascii="Arial" w:hAnsi="Arial" w:cs="Arial"/>
        </w:rPr>
        <w:t>Operating Reactor Assessment Program,</w:t>
      </w:r>
      <w:ins w:id="124" w:author="Jocelyn" w:date="2011-08-21T20:19:00Z">
        <w:r w:rsidR="00DD2DFF" w:rsidRPr="00175B8A">
          <w:rPr>
            <w:rFonts w:ascii="Arial" w:hAnsi="Arial" w:cs="Arial"/>
          </w:rPr>
          <w:t>”</w:t>
        </w:r>
      </w:ins>
      <w:r w:rsidRPr="00175B8A">
        <w:rPr>
          <w:rFonts w:ascii="Arial" w:hAnsi="Arial" w:cs="Arial"/>
        </w:rPr>
        <w:t xml:space="preserve"> and IMC 0612, </w:t>
      </w:r>
      <w:ins w:id="125" w:author="Jocelyn" w:date="2011-08-21T20:19:00Z">
        <w:r w:rsidR="00DD2DFF" w:rsidRPr="00175B8A">
          <w:rPr>
            <w:rFonts w:ascii="Arial" w:hAnsi="Arial" w:cs="Arial"/>
          </w:rPr>
          <w:t>“</w:t>
        </w:r>
      </w:ins>
      <w:r w:rsidRPr="00175B8A">
        <w:rPr>
          <w:rFonts w:ascii="Arial" w:hAnsi="Arial" w:cs="Arial"/>
        </w:rPr>
        <w:t>Power Reactor Inspection Reports.</w:t>
      </w:r>
      <w:ins w:id="126" w:author="Jocelyn" w:date="2011-08-21T20:20:00Z">
        <w:r w:rsidR="00DD2DFF" w:rsidRPr="00175B8A">
          <w:rPr>
            <w:rFonts w:ascii="Arial" w:hAnsi="Arial" w:cs="Arial"/>
          </w:rPr>
          <w:t>”</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F5757" w:rsidRPr="00175B8A" w:rsidRDefault="005F5757"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03.01 </w:t>
      </w:r>
      <w:r w:rsidR="005E7804" w:rsidRPr="008B5882">
        <w:rPr>
          <w:rFonts w:ascii="Arial" w:hAnsi="Arial" w:cs="Arial"/>
          <w:u w:val="single"/>
        </w:rPr>
        <w:t>Agencywide Documents</w:t>
      </w:r>
      <w:r w:rsidR="005E7804" w:rsidRPr="00175B8A">
        <w:rPr>
          <w:rFonts w:ascii="Arial" w:hAnsi="Arial" w:cs="Arial"/>
          <w:u w:val="single"/>
        </w:rPr>
        <w:t xml:space="preserve"> Access and Management System (ADAMS)</w:t>
      </w:r>
      <w:r w:rsidR="005E7804" w:rsidRPr="00175B8A">
        <w:rPr>
          <w:rFonts w:ascii="Arial" w:hAnsi="Arial" w:cs="Arial"/>
        </w:rPr>
        <w:t xml:space="preserve">.  </w:t>
      </w:r>
      <w:proofErr w:type="gramStart"/>
      <w:r w:rsidR="005E7804" w:rsidRPr="00175B8A">
        <w:rPr>
          <w:rFonts w:ascii="Arial" w:hAnsi="Arial" w:cs="Arial"/>
        </w:rPr>
        <w:t xml:space="preserve">The </w:t>
      </w:r>
      <w:ins w:id="127" w:author="kjl1" w:date="2011-09-26T08:30:00Z">
        <w:r w:rsidR="00833E80" w:rsidRPr="00175B8A">
          <w:rPr>
            <w:rFonts w:ascii="Arial" w:hAnsi="Arial" w:cs="Arial"/>
          </w:rPr>
          <w:t xml:space="preserve">document management </w:t>
        </w:r>
      </w:ins>
      <w:r w:rsidR="005E7804" w:rsidRPr="00175B8A">
        <w:rPr>
          <w:rFonts w:ascii="Arial" w:hAnsi="Arial" w:cs="Arial"/>
        </w:rPr>
        <w:t>system that the NRC uses to maintain and disseminate official records.</w:t>
      </w:r>
      <w:proofErr w:type="gramEnd"/>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8" w:author="KJL1" w:date="2011-06-02T08:44:00Z"/>
          <w:rFonts w:ascii="Arial" w:hAnsi="Arial" w:cs="Arial"/>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03.02 </w:t>
      </w:r>
      <w:r w:rsidRPr="00175B8A">
        <w:rPr>
          <w:rFonts w:ascii="Arial" w:hAnsi="Arial" w:cs="Arial"/>
          <w:u w:val="single"/>
        </w:rPr>
        <w:t>Direct Inspection Effort</w:t>
      </w:r>
      <w:ins w:id="129" w:author="kjl1" w:date="2011-09-26T08:30:00Z">
        <w:r w:rsidR="00833E80" w:rsidRPr="00175B8A">
          <w:rPr>
            <w:rFonts w:ascii="Arial" w:hAnsi="Arial" w:cs="Arial"/>
            <w:u w:val="single"/>
          </w:rPr>
          <w:t xml:space="preserve"> (DIE)</w:t>
        </w:r>
      </w:ins>
      <w:r w:rsidRPr="008B5882">
        <w:rPr>
          <w:rFonts w:ascii="Arial" w:hAnsi="Arial" w:cs="Arial"/>
        </w:rPr>
        <w:t>.</w:t>
      </w:r>
      <w:r w:rsidRPr="00175B8A">
        <w:rPr>
          <w:rFonts w:ascii="Arial" w:hAnsi="Arial" w:cs="Arial"/>
        </w:rPr>
        <w:t xml:space="preserve">  Time spent </w:t>
      </w:r>
      <w:r w:rsidRPr="00175B8A">
        <w:rPr>
          <w:rFonts w:ascii="Arial" w:hAnsi="Arial" w:cs="Arial"/>
          <w:u w:val="single"/>
        </w:rPr>
        <w:t>conducting</w:t>
      </w:r>
      <w:r w:rsidRPr="00175B8A">
        <w:rPr>
          <w:rFonts w:ascii="Arial" w:hAnsi="Arial" w:cs="Arial"/>
        </w:rPr>
        <w:t xml:space="preserve"> an inspection procedure which relate to the Inspection Program Elements (i.e., baseline, supplemental, etc).</w:t>
      </w:r>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30" w:author="KJL1" w:date="2011-06-02T08:44:00Z"/>
          <w:rFonts w:ascii="Arial" w:hAnsi="Arial" w:cs="Arial"/>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1" w:author="KJL1" w:date="2011-06-02T08:44:00Z"/>
          <w:rFonts w:ascii="Arial" w:hAnsi="Arial" w:cs="Arial"/>
        </w:rPr>
      </w:pPr>
      <w:ins w:id="132" w:author="KJL1" w:date="2011-06-02T08:44:00Z">
        <w:r w:rsidRPr="00175B8A">
          <w:rPr>
            <w:rFonts w:ascii="Arial" w:hAnsi="Arial" w:cs="Arial"/>
          </w:rPr>
          <w:t xml:space="preserve">03.03 </w:t>
        </w:r>
      </w:ins>
      <w:ins w:id="133" w:author="kjl1" w:date="2011-09-27T13:05:00Z">
        <w:r w:rsidR="00394BD1" w:rsidRPr="00175B8A">
          <w:rPr>
            <w:rFonts w:ascii="Arial" w:hAnsi="Arial" w:cs="Arial"/>
            <w:color w:val="000000" w:themeColor="text1"/>
            <w:u w:val="single"/>
          </w:rPr>
          <w:t>Event Date</w:t>
        </w:r>
      </w:ins>
      <w:ins w:id="134" w:author="KJL1" w:date="2011-06-02T08:44:00Z">
        <w:r w:rsidRPr="00175B8A">
          <w:rPr>
            <w:rFonts w:ascii="Arial" w:hAnsi="Arial" w:cs="Arial"/>
            <w:color w:val="000000" w:themeColor="text1"/>
          </w:rPr>
          <w:t xml:space="preserve">.  The </w:t>
        </w:r>
      </w:ins>
      <w:ins w:id="135" w:author="kjl1" w:date="2011-09-27T13:05:00Z">
        <w:r w:rsidR="00394BD1" w:rsidRPr="00175B8A">
          <w:rPr>
            <w:rFonts w:ascii="Arial" w:hAnsi="Arial" w:cs="Arial"/>
            <w:color w:val="000000" w:themeColor="text1"/>
          </w:rPr>
          <w:t>Event Date</w:t>
        </w:r>
      </w:ins>
      <w:ins w:id="136" w:author="KJL1" w:date="2011-06-02T08:44:00Z">
        <w:r w:rsidRPr="00175B8A">
          <w:rPr>
            <w:rFonts w:ascii="Arial" w:hAnsi="Arial" w:cs="Arial"/>
            <w:color w:val="000000" w:themeColor="text1"/>
          </w:rPr>
          <w:t xml:space="preserve"> has the same definition </w:t>
        </w:r>
        <w:r w:rsidRPr="0042605A">
          <w:rPr>
            <w:rFonts w:ascii="Arial" w:hAnsi="Arial" w:cs="Arial"/>
            <w:color w:val="000000" w:themeColor="text1"/>
          </w:rPr>
          <w:t>as “</w:t>
        </w:r>
        <w:r w:rsidRPr="0042605A">
          <w:rPr>
            <w:rFonts w:ascii="Arial" w:eastAsiaTheme="minorHAnsi" w:hAnsi="Arial" w:cs="Arial"/>
          </w:rPr>
          <w:t>Start Date of Findings in the Assessment Program</w:t>
        </w:r>
      </w:ins>
      <w:ins w:id="137" w:author="kjl1" w:date="2011-10-05T08:51:00Z">
        <w:r w:rsidR="004B2360" w:rsidRPr="0042605A">
          <w:rPr>
            <w:rFonts w:ascii="Arial" w:eastAsiaTheme="minorHAnsi" w:hAnsi="Arial" w:cs="Arial"/>
          </w:rPr>
          <w:t>,</w:t>
        </w:r>
      </w:ins>
      <w:ins w:id="138" w:author="KJL1" w:date="2011-06-02T08:44:00Z">
        <w:r w:rsidRPr="0042605A">
          <w:rPr>
            <w:rFonts w:ascii="Arial" w:eastAsiaTheme="minorHAnsi" w:hAnsi="Arial" w:cs="Arial"/>
          </w:rPr>
          <w:t>”</w:t>
        </w:r>
        <w:r w:rsidRPr="0042605A">
          <w:rPr>
            <w:rFonts w:ascii="Arial" w:hAnsi="Arial" w:cs="Arial"/>
            <w:color w:val="000000" w:themeColor="text1"/>
          </w:rPr>
          <w:t xml:space="preserve"> </w:t>
        </w:r>
      </w:ins>
      <w:ins w:id="139" w:author="kjl1" w:date="2011-10-05T08:51:00Z">
        <w:r w:rsidR="004B2360" w:rsidRPr="0042605A">
          <w:rPr>
            <w:rFonts w:ascii="Arial" w:hAnsi="Arial" w:cs="Arial"/>
            <w:color w:val="000000" w:themeColor="text1"/>
          </w:rPr>
          <w:t xml:space="preserve">as described </w:t>
        </w:r>
      </w:ins>
      <w:ins w:id="140" w:author="KJL1" w:date="2011-06-02T08:44:00Z">
        <w:r w:rsidRPr="0042605A">
          <w:rPr>
            <w:rFonts w:ascii="Arial" w:hAnsi="Arial" w:cs="Arial"/>
            <w:color w:val="000000" w:themeColor="text1"/>
          </w:rPr>
          <w:t>in IMC 0305</w:t>
        </w:r>
      </w:ins>
      <w:ins w:id="141" w:author="kjl1" w:date="2011-10-21T09:10:00Z">
        <w:r w:rsidR="007B02FA" w:rsidRPr="0042605A">
          <w:rPr>
            <w:rFonts w:ascii="Arial" w:hAnsi="Arial" w:cs="Arial"/>
            <w:color w:val="000000" w:themeColor="text1"/>
          </w:rPr>
          <w:t xml:space="preserve">, </w:t>
        </w:r>
      </w:ins>
      <w:ins w:id="142" w:author="kjl1" w:date="2011-11-15T10:17:00Z">
        <w:r w:rsidR="0042605A" w:rsidRPr="0042605A">
          <w:rPr>
            <w:rFonts w:ascii="Arial" w:hAnsi="Arial" w:cs="Arial"/>
            <w:color w:val="000000" w:themeColor="text1"/>
          </w:rPr>
          <w:t>“</w:t>
        </w:r>
        <w:r w:rsidR="0042605A" w:rsidRPr="0042605A">
          <w:rPr>
            <w:rFonts w:ascii="Arial" w:hAnsi="Arial" w:cs="Arial"/>
          </w:rPr>
          <w:t xml:space="preserve">Operating Reactor Assessment Program,” </w:t>
        </w:r>
      </w:ins>
      <w:ins w:id="143" w:author="kjl1" w:date="2011-10-21T09:10:00Z">
        <w:r w:rsidR="007B02FA" w:rsidRPr="0042605A">
          <w:rPr>
            <w:rFonts w:ascii="Arial" w:hAnsi="Arial" w:cs="Arial"/>
            <w:color w:val="000000" w:themeColor="text1"/>
          </w:rPr>
          <w:t>Section 11-01</w:t>
        </w:r>
      </w:ins>
      <w:ins w:id="144" w:author="kjl1" w:date="2011-10-21T09:11:00Z">
        <w:r w:rsidR="007B02FA" w:rsidRPr="0042605A">
          <w:rPr>
            <w:rFonts w:ascii="Arial" w:hAnsi="Arial" w:cs="Arial"/>
            <w:color w:val="000000" w:themeColor="text1"/>
          </w:rPr>
          <w:t xml:space="preserve"> step b.</w:t>
        </w:r>
      </w:ins>
      <w:ins w:id="145" w:author="KJL1" w:date="2011-06-02T08:44:00Z">
        <w:r w:rsidRPr="0042605A">
          <w:rPr>
            <w:rFonts w:ascii="Arial" w:hAnsi="Arial" w:cs="Arial"/>
            <w:color w:val="000000" w:themeColor="text1"/>
          </w:rPr>
          <w:t xml:space="preserve"> </w:t>
        </w:r>
        <w:r w:rsidR="002F4A36" w:rsidRPr="0042605A">
          <w:rPr>
            <w:rFonts w:ascii="Arial" w:hAnsi="Arial" w:cs="Arial"/>
            <w:color w:val="000000" w:themeColor="text1"/>
          </w:rPr>
          <w:t xml:space="preserve"> </w:t>
        </w:r>
      </w:ins>
      <w:r w:rsidRPr="0042605A">
        <w:rPr>
          <w:rFonts w:ascii="Arial" w:hAnsi="Arial" w:cs="Arial"/>
          <w:color w:val="000000" w:themeColor="text1"/>
        </w:rPr>
        <w:t xml:space="preserve">The </w:t>
      </w:r>
      <w:ins w:id="146" w:author="kjl1" w:date="2011-09-27T13:05:00Z">
        <w:r w:rsidR="00394BD1" w:rsidRPr="0042605A">
          <w:rPr>
            <w:rFonts w:ascii="Arial" w:hAnsi="Arial" w:cs="Arial"/>
            <w:color w:val="000000" w:themeColor="text1"/>
          </w:rPr>
          <w:t>Event Date</w:t>
        </w:r>
      </w:ins>
      <w:r w:rsidRPr="0042605A">
        <w:rPr>
          <w:rFonts w:ascii="Arial" w:hAnsi="Arial" w:cs="Arial"/>
          <w:color w:val="000000" w:themeColor="text1"/>
        </w:rPr>
        <w:t xml:space="preserve"> for Licensee Event Reports (LERs) is the actual </w:t>
      </w:r>
      <w:ins w:id="147" w:author="kjl1" w:date="2011-09-27T13:05:00Z">
        <w:r w:rsidR="00394BD1" w:rsidRPr="0042605A">
          <w:rPr>
            <w:rFonts w:ascii="Arial" w:hAnsi="Arial" w:cs="Arial"/>
            <w:color w:val="000000" w:themeColor="text1"/>
          </w:rPr>
          <w:t>Event Date</w:t>
        </w:r>
      </w:ins>
      <w:r w:rsidRPr="0042605A">
        <w:rPr>
          <w:rFonts w:ascii="Arial" w:hAnsi="Arial" w:cs="Arial"/>
          <w:color w:val="000000" w:themeColor="text1"/>
        </w:rPr>
        <w:t xml:space="preserve"> described in the LER and not the LER issue</w:t>
      </w:r>
      <w:r w:rsidRPr="00175B8A">
        <w:rPr>
          <w:rFonts w:ascii="Arial" w:hAnsi="Arial" w:cs="Arial"/>
          <w:color w:val="000000" w:themeColor="text1"/>
        </w:rPr>
        <w:t xml:space="preserve"> date.</w:t>
      </w:r>
      <w:ins w:id="148" w:author="KJL1" w:date="2011-06-02T08:44:00Z">
        <w:r w:rsidR="002F4A36" w:rsidRPr="00175B8A">
          <w:rPr>
            <w:rFonts w:ascii="Arial" w:hAnsi="Arial" w:cs="Arial"/>
            <w:color w:val="000000" w:themeColor="text1"/>
          </w:rPr>
          <w:t xml:space="preserve"> </w:t>
        </w:r>
        <w:r w:rsidRPr="00175B8A">
          <w:rPr>
            <w:rFonts w:ascii="Arial" w:hAnsi="Arial" w:cs="Arial"/>
          </w:rPr>
          <w:t xml:space="preserve">The </w:t>
        </w:r>
      </w:ins>
      <w:ins w:id="149" w:author="kjl1" w:date="2011-09-27T13:05:00Z">
        <w:r w:rsidR="00394BD1" w:rsidRPr="00175B8A">
          <w:rPr>
            <w:rFonts w:ascii="Arial" w:hAnsi="Arial" w:cs="Arial"/>
          </w:rPr>
          <w:t>Event Date</w:t>
        </w:r>
      </w:ins>
      <w:ins w:id="150" w:author="KJL1" w:date="2011-06-02T08:44:00Z">
        <w:r w:rsidRPr="00175B8A">
          <w:rPr>
            <w:rFonts w:ascii="Arial" w:hAnsi="Arial" w:cs="Arial"/>
          </w:rPr>
          <w:t xml:space="preserve"> is used to assess timeliness goals.</w:t>
        </w:r>
      </w:ins>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1" w:author="KJL1" w:date="2011-06-02T08:44:00Z"/>
          <w:rFonts w:ascii="Arial" w:hAnsi="Arial" w:cs="Arial"/>
          <w:color w:val="000000" w:themeColor="text1"/>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rPr>
      </w:pPr>
      <w:r w:rsidRPr="00175B8A">
        <w:rPr>
          <w:rFonts w:ascii="Arial" w:hAnsi="Arial" w:cs="Arial"/>
          <w:color w:val="000000" w:themeColor="text1"/>
        </w:rPr>
        <w:t xml:space="preserve">03.04 </w:t>
      </w:r>
      <w:r w:rsidRPr="008B5882">
        <w:rPr>
          <w:rFonts w:ascii="Arial" w:hAnsi="Arial" w:cs="Arial"/>
          <w:color w:val="000000" w:themeColor="text1"/>
          <w:u w:val="single"/>
        </w:rPr>
        <w:t>Inspection Planning Cycle (IPC)</w:t>
      </w:r>
      <w:r w:rsidRPr="00175B8A">
        <w:rPr>
          <w:rFonts w:ascii="Arial" w:hAnsi="Arial" w:cs="Arial"/>
          <w:color w:val="000000" w:themeColor="text1"/>
        </w:rPr>
        <w:t>.  The 12-month period from January 1 through December 31 of each year during which inspections are planned and plant performance is assessed.</w:t>
      </w:r>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52" w:author="KJL1" w:date="2011-06-02T08:44:00Z"/>
          <w:rFonts w:ascii="Arial" w:hAnsi="Arial" w:cs="Arial"/>
        </w:rPr>
      </w:pPr>
    </w:p>
    <w:p w:rsidR="005E7804" w:rsidRPr="00175B8A" w:rsidRDefault="005E7804" w:rsidP="00C039AC">
      <w:pPr>
        <w:widowControl/>
        <w:jc w:val="both"/>
        <w:rPr>
          <w:rFonts w:ascii="Arial" w:hAnsi="Arial" w:cs="Arial"/>
        </w:rPr>
      </w:pPr>
      <w:r w:rsidRPr="00175B8A">
        <w:rPr>
          <w:rFonts w:ascii="Arial" w:hAnsi="Arial" w:cs="Arial"/>
          <w:color w:val="000000" w:themeColor="text1"/>
        </w:rPr>
        <w:t xml:space="preserve">03.05 </w:t>
      </w:r>
      <w:r w:rsidRPr="00175B8A">
        <w:rPr>
          <w:rFonts w:ascii="Arial" w:hAnsi="Arial" w:cs="Arial"/>
          <w:u w:val="single"/>
        </w:rPr>
        <w:t>Non-Direct Inspection Effort</w:t>
      </w:r>
      <w:r w:rsidRPr="00175B8A">
        <w:rPr>
          <w:rFonts w:ascii="Arial" w:hAnsi="Arial" w:cs="Arial"/>
        </w:rPr>
        <w:t xml:space="preserve">.  Time spent </w:t>
      </w:r>
      <w:r w:rsidRPr="00175B8A">
        <w:rPr>
          <w:rFonts w:ascii="Arial" w:hAnsi="Arial" w:cs="Arial"/>
          <w:u w:val="single"/>
        </w:rPr>
        <w:t>supporting</w:t>
      </w:r>
      <w:r w:rsidRPr="00175B8A">
        <w:rPr>
          <w:rFonts w:ascii="Arial" w:hAnsi="Arial" w:cs="Arial"/>
        </w:rPr>
        <w:t xml:space="preserve"> an inspection procedure (i.e., preparation, documentation, travel, SDP, etc).</w:t>
      </w:r>
    </w:p>
    <w:p w:rsidR="005E7804" w:rsidRPr="00175B8A" w:rsidRDefault="005E7804" w:rsidP="00C039A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53" w:author="KJL1" w:date="2011-06-02T08:44:00Z"/>
          <w:rFonts w:ascii="Arial" w:hAnsi="Arial" w:cs="Arial"/>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03.0</w:t>
      </w:r>
      <w:r w:rsidR="005F5757" w:rsidRPr="00175B8A">
        <w:rPr>
          <w:rFonts w:ascii="Arial" w:hAnsi="Arial" w:cs="Arial"/>
        </w:rPr>
        <w:t>6</w:t>
      </w:r>
      <w:r w:rsidRPr="00175B8A">
        <w:rPr>
          <w:rFonts w:ascii="Arial" w:hAnsi="Arial" w:cs="Arial"/>
        </w:rPr>
        <w:t xml:space="preserve"> </w:t>
      </w:r>
      <w:r w:rsidRPr="00175B8A">
        <w:rPr>
          <w:rFonts w:ascii="Arial" w:hAnsi="Arial" w:cs="Arial"/>
          <w:u w:val="single"/>
        </w:rPr>
        <w:t>Plant Issues Matrix (PIM)</w:t>
      </w:r>
      <w:r w:rsidRPr="00175B8A">
        <w:rPr>
          <w:rFonts w:ascii="Arial" w:hAnsi="Arial" w:cs="Arial"/>
        </w:rPr>
        <w:t>.  A consolidated listing of individual plant issues (i.e., inspection findings) related to plant performance as identifi</w:t>
      </w:r>
      <w:r w:rsidR="00B6328B" w:rsidRPr="00175B8A">
        <w:rPr>
          <w:rFonts w:ascii="Arial" w:hAnsi="Arial" w:cs="Arial"/>
        </w:rPr>
        <w:t xml:space="preserve">ed in issued inspection reports.  </w:t>
      </w:r>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03.0</w:t>
      </w:r>
      <w:r w:rsidR="005F5757" w:rsidRPr="00175B8A">
        <w:rPr>
          <w:rFonts w:ascii="Arial" w:hAnsi="Arial" w:cs="Arial"/>
        </w:rPr>
        <w:t>7</w:t>
      </w:r>
      <w:r w:rsidRPr="00175B8A">
        <w:rPr>
          <w:rFonts w:ascii="Arial" w:hAnsi="Arial" w:cs="Arial"/>
        </w:rPr>
        <w:t xml:space="preserve"> </w:t>
      </w:r>
      <w:r w:rsidRPr="00175B8A">
        <w:rPr>
          <w:rFonts w:ascii="Arial" w:hAnsi="Arial" w:cs="Arial"/>
          <w:u w:val="single"/>
        </w:rPr>
        <w:t>Reactor Program System (RPS)</w:t>
      </w:r>
      <w:r w:rsidRPr="00175B8A">
        <w:rPr>
          <w:rFonts w:ascii="Arial" w:hAnsi="Arial" w:cs="Arial"/>
        </w:rPr>
        <w:t xml:space="preserve">.  A collection of databases that provides an </w:t>
      </w:r>
      <w:r w:rsidRPr="00175B8A">
        <w:rPr>
          <w:rFonts w:ascii="Arial" w:hAnsi="Arial" w:cs="Arial"/>
          <w:u w:val="single"/>
        </w:rPr>
        <w:t>integrated</w:t>
      </w:r>
      <w:r w:rsidRPr="00175B8A">
        <w:rPr>
          <w:rFonts w:ascii="Arial" w:hAnsi="Arial" w:cs="Arial"/>
        </w:rPr>
        <w:t xml:space="preserve"> methodology for planning, scheduling, conducting, reporting, and analyzing the reactor inspection functions and activities performed by the NRC regions and headquarters.</w:t>
      </w:r>
    </w:p>
    <w:p w:rsidR="005E7804" w:rsidRPr="00175B8A" w:rsidRDefault="005E7804"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E7804" w:rsidRPr="00175B8A" w:rsidRDefault="005E7804"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r w:rsidRPr="00175B8A">
        <w:rPr>
          <w:rFonts w:ascii="Arial" w:hAnsi="Arial" w:cs="Arial"/>
          <w:color w:val="FF0000"/>
        </w:rPr>
        <w:t>03.</w:t>
      </w:r>
      <w:ins w:id="154" w:author="KJL1" w:date="2011-06-02T08:44:00Z">
        <w:r w:rsidRPr="00175B8A">
          <w:rPr>
            <w:rFonts w:ascii="Arial" w:hAnsi="Arial" w:cs="Arial"/>
            <w:color w:val="FF0000"/>
          </w:rPr>
          <w:t>0</w:t>
        </w:r>
        <w:r w:rsidR="005F5757" w:rsidRPr="00175B8A">
          <w:rPr>
            <w:rFonts w:ascii="Arial" w:hAnsi="Arial" w:cs="Arial"/>
            <w:color w:val="FF0000"/>
          </w:rPr>
          <w:t>8</w:t>
        </w:r>
        <w:r w:rsidRPr="00175B8A">
          <w:rPr>
            <w:rFonts w:ascii="Arial" w:hAnsi="Arial" w:cs="Arial"/>
            <w:color w:val="FF0000"/>
          </w:rPr>
          <w:t xml:space="preserve"> </w:t>
        </w:r>
        <w:r w:rsidRPr="00175B8A">
          <w:rPr>
            <w:rFonts w:ascii="Arial" w:hAnsi="Arial" w:cs="Arial"/>
            <w:color w:val="FF0000"/>
            <w:u w:val="single"/>
          </w:rPr>
          <w:t>Sent date</w:t>
        </w:r>
        <w:r w:rsidRPr="00175B8A">
          <w:rPr>
            <w:rFonts w:ascii="Arial" w:hAnsi="Arial" w:cs="Arial"/>
            <w:color w:val="FF0000"/>
          </w:rPr>
          <w:t>.</w:t>
        </w:r>
      </w:ins>
      <w:r w:rsidRPr="00175B8A">
        <w:rPr>
          <w:rFonts w:ascii="Arial" w:hAnsi="Arial" w:cs="Arial"/>
          <w:color w:val="FF0000"/>
        </w:rPr>
        <w:t xml:space="preserve">  </w:t>
      </w:r>
      <w:proofErr w:type="gramStart"/>
      <w:r w:rsidRPr="00175B8A">
        <w:rPr>
          <w:rFonts w:ascii="Arial" w:hAnsi="Arial" w:cs="Arial"/>
          <w:color w:val="FF0000"/>
        </w:rPr>
        <w:t xml:space="preserve">The </w:t>
      </w:r>
      <w:ins w:id="155" w:author="KJL1" w:date="2011-06-02T08:44:00Z">
        <w:r w:rsidRPr="00175B8A">
          <w:rPr>
            <w:rFonts w:ascii="Arial" w:hAnsi="Arial" w:cs="Arial"/>
            <w:color w:val="FF0000"/>
          </w:rPr>
          <w:t xml:space="preserve">date in </w:t>
        </w:r>
      </w:ins>
      <w:r w:rsidRPr="00175B8A">
        <w:rPr>
          <w:rFonts w:ascii="Arial" w:hAnsi="Arial" w:cs="Arial"/>
          <w:color w:val="FF0000"/>
        </w:rPr>
        <w:t xml:space="preserve">which </w:t>
      </w:r>
      <w:ins w:id="156" w:author="KJL1" w:date="2011-06-02T08:44:00Z">
        <w:r w:rsidRPr="00175B8A">
          <w:rPr>
            <w:rFonts w:ascii="Arial" w:hAnsi="Arial" w:cs="Arial"/>
            <w:color w:val="FF0000"/>
          </w:rPr>
          <w:t xml:space="preserve">an </w:t>
        </w:r>
      </w:ins>
      <w:r w:rsidRPr="00175B8A">
        <w:rPr>
          <w:rFonts w:ascii="Arial" w:hAnsi="Arial" w:cs="Arial"/>
          <w:color w:val="FF0000"/>
        </w:rPr>
        <w:t xml:space="preserve">inspection </w:t>
      </w:r>
      <w:ins w:id="157" w:author="KJL1" w:date="2011-06-02T08:44:00Z">
        <w:r w:rsidRPr="00175B8A">
          <w:rPr>
            <w:rFonts w:ascii="Arial" w:hAnsi="Arial" w:cs="Arial"/>
            <w:color w:val="FF0000"/>
          </w:rPr>
          <w:t xml:space="preserve">report </w:t>
        </w:r>
      </w:ins>
      <w:ins w:id="158" w:author="kjl1" w:date="2011-10-11T12:25:00Z">
        <w:r w:rsidR="00A41E25" w:rsidRPr="00175B8A">
          <w:rPr>
            <w:rFonts w:ascii="Arial" w:hAnsi="Arial" w:cs="Arial"/>
            <w:color w:val="FF0000"/>
          </w:rPr>
          <w:t>was signed</w:t>
        </w:r>
      </w:ins>
      <w:ins w:id="159" w:author="KJL1" w:date="2011-06-02T08:44:00Z">
        <w:r w:rsidRPr="00175B8A">
          <w:rPr>
            <w:rFonts w:ascii="Arial" w:hAnsi="Arial" w:cs="Arial"/>
            <w:color w:val="FF0000"/>
          </w:rPr>
          <w:t>.</w:t>
        </w:r>
      </w:ins>
      <w:proofErr w:type="gramEnd"/>
      <w:r w:rsidRPr="00175B8A">
        <w:rPr>
          <w:rFonts w:ascii="Arial" w:hAnsi="Arial" w:cs="Arial"/>
          <w:color w:val="FF0000"/>
        </w:rPr>
        <w:t xml:space="preserve"> The </w:t>
      </w:r>
      <w:ins w:id="160" w:author="KJL1" w:date="2011-06-02T08:44:00Z">
        <w:r w:rsidRPr="00175B8A">
          <w:rPr>
            <w:rFonts w:ascii="Arial" w:hAnsi="Arial" w:cs="Arial"/>
            <w:color w:val="FF0000"/>
          </w:rPr>
          <w:t xml:space="preserve">sent date should </w:t>
        </w:r>
        <w:r w:rsidRPr="00175B8A">
          <w:rPr>
            <w:rFonts w:ascii="Arial" w:hAnsi="Arial" w:cs="Arial"/>
            <w:u w:val="single"/>
          </w:rPr>
          <w:t>always</w:t>
        </w:r>
        <w:r w:rsidRPr="00175B8A">
          <w:rPr>
            <w:rFonts w:ascii="Arial" w:hAnsi="Arial" w:cs="Arial"/>
            <w:color w:val="FF0000"/>
          </w:rPr>
          <w:t xml:space="preserve"> be populated</w:t>
        </w:r>
      </w:ins>
      <w:r w:rsidRPr="00175B8A">
        <w:rPr>
          <w:rFonts w:ascii="Arial" w:hAnsi="Arial" w:cs="Arial"/>
          <w:color w:val="FF0000"/>
        </w:rPr>
        <w:t xml:space="preserve"> in </w:t>
      </w:r>
      <w:ins w:id="161" w:author="KJL1" w:date="2011-06-02T08:44:00Z">
        <w:r w:rsidRPr="00175B8A">
          <w:rPr>
            <w:rFonts w:ascii="Arial" w:hAnsi="Arial" w:cs="Arial"/>
            <w:color w:val="FF0000"/>
          </w:rPr>
          <w:t>RPS after validating the PIM entries for accuracy.</w:t>
        </w:r>
      </w:ins>
      <w:r w:rsidRPr="00175B8A">
        <w:rPr>
          <w:rFonts w:ascii="Arial" w:hAnsi="Arial" w:cs="Arial"/>
          <w:color w:val="FF0000"/>
        </w:rPr>
        <w:t xml:space="preserve"> The </w:t>
      </w:r>
      <w:ins w:id="162" w:author="KJL1" w:date="2011-06-02T08:44:00Z">
        <w:r w:rsidRPr="00175B8A">
          <w:rPr>
            <w:rFonts w:ascii="Arial" w:hAnsi="Arial" w:cs="Arial"/>
            <w:color w:val="FF0000"/>
          </w:rPr>
          <w:lastRenderedPageBreak/>
          <w:t>RPS treats</w:t>
        </w:r>
      </w:ins>
      <w:r w:rsidRPr="00175B8A">
        <w:rPr>
          <w:rFonts w:ascii="Arial" w:hAnsi="Arial" w:cs="Arial"/>
          <w:color w:val="FF0000"/>
        </w:rPr>
        <w:t xml:space="preserve"> an inspection </w:t>
      </w:r>
      <w:ins w:id="163" w:author="KJL1" w:date="2011-06-02T08:44:00Z">
        <w:r w:rsidRPr="00175B8A">
          <w:rPr>
            <w:rFonts w:ascii="Arial" w:hAnsi="Arial" w:cs="Arial"/>
            <w:color w:val="FF0000"/>
          </w:rPr>
          <w:t xml:space="preserve">item as finalized once the </w:t>
        </w:r>
      </w:ins>
      <w:ins w:id="164" w:author="kjl1" w:date="2011-11-15T10:12:00Z">
        <w:r w:rsidR="0042605A">
          <w:rPr>
            <w:rFonts w:ascii="Arial" w:hAnsi="Arial" w:cs="Arial"/>
            <w:color w:val="FF0000"/>
          </w:rPr>
          <w:t>“S</w:t>
        </w:r>
      </w:ins>
      <w:ins w:id="165" w:author="KJL1" w:date="2011-06-02T08:44:00Z">
        <w:r w:rsidRPr="00175B8A">
          <w:rPr>
            <w:rFonts w:ascii="Arial" w:hAnsi="Arial" w:cs="Arial"/>
            <w:color w:val="FF0000"/>
          </w:rPr>
          <w:t xml:space="preserve">ent </w:t>
        </w:r>
      </w:ins>
      <w:ins w:id="166" w:author="kjl1" w:date="2011-11-15T10:12:00Z">
        <w:r w:rsidR="0042605A">
          <w:rPr>
            <w:rFonts w:ascii="Arial" w:hAnsi="Arial" w:cs="Arial"/>
            <w:color w:val="FF0000"/>
          </w:rPr>
          <w:t>D</w:t>
        </w:r>
      </w:ins>
      <w:ins w:id="167" w:author="KJL1" w:date="2011-06-02T08:44:00Z">
        <w:r w:rsidRPr="00175B8A">
          <w:rPr>
            <w:rFonts w:ascii="Arial" w:hAnsi="Arial" w:cs="Arial"/>
            <w:color w:val="FF0000"/>
          </w:rPr>
          <w:t>ate</w:t>
        </w:r>
      </w:ins>
      <w:ins w:id="168" w:author="kjl1" w:date="2011-11-15T10:12:00Z">
        <w:r w:rsidR="0042605A">
          <w:rPr>
            <w:rFonts w:ascii="Arial" w:hAnsi="Arial" w:cs="Arial"/>
            <w:color w:val="FF0000"/>
          </w:rPr>
          <w:t>”</w:t>
        </w:r>
      </w:ins>
      <w:ins w:id="169" w:author="KJL1" w:date="2011-06-02T08:44:00Z">
        <w:r w:rsidRPr="00175B8A">
          <w:rPr>
            <w:rFonts w:ascii="Arial" w:hAnsi="Arial" w:cs="Arial"/>
            <w:color w:val="FF0000"/>
          </w:rPr>
          <w:t xml:space="preserve"> is entered.</w:t>
        </w:r>
      </w:ins>
    </w:p>
    <w:p w:rsidR="006D73DC" w:rsidRPr="00175B8A" w:rsidRDefault="006D73DC" w:rsidP="00C039AC">
      <w:pPr>
        <w:pStyle w:val="ListParagraph"/>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jc w:val="both"/>
        <w:rPr>
          <w:rFonts w:ascii="Arial" w:hAnsi="Arial" w:cs="Arial"/>
        </w:rPr>
      </w:pPr>
    </w:p>
    <w:p w:rsidR="0078320C" w:rsidRPr="00175B8A" w:rsidRDefault="0078320C" w:rsidP="00C039AC">
      <w:pPr>
        <w:pStyle w:val="ListParagraph"/>
        <w:jc w:val="both"/>
        <w:rPr>
          <w:ins w:id="170" w:author="KJL1" w:date="2011-06-02T08:44:00Z"/>
          <w:rFonts w:ascii="Arial" w:hAnsi="Arial" w:cs="Arial"/>
        </w:rPr>
      </w:pPr>
    </w:p>
    <w:p w:rsidR="0078320C" w:rsidRPr="00175B8A" w:rsidRDefault="0078320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jc w:val="both"/>
        <w:rPr>
          <w:ins w:id="171" w:author="KJL1" w:date="2011-06-02T08:44:00Z"/>
          <w:rFonts w:ascii="Arial" w:hAnsi="Arial" w:cs="Arial"/>
        </w:rPr>
      </w:pPr>
    </w:p>
    <w:p w:rsidR="00850F7E" w:rsidRPr="00175B8A" w:rsidRDefault="00850F7E" w:rsidP="00C039AC">
      <w:pPr>
        <w:pStyle w:val="Heading1"/>
        <w:tabs>
          <w:tab w:val="left" w:pos="274"/>
          <w:tab w:val="left" w:pos="806"/>
          <w:tab w:val="left" w:pos="1440"/>
          <w:tab w:val="left" w:pos="2074"/>
          <w:tab w:val="left" w:pos="2707"/>
        </w:tabs>
        <w:spacing w:before="0" w:after="0"/>
        <w:jc w:val="both"/>
        <w:rPr>
          <w:szCs w:val="24"/>
        </w:rPr>
      </w:pPr>
      <w:bookmarkStart w:id="172" w:name="_Toc215646054"/>
      <w:r w:rsidRPr="00175B8A">
        <w:rPr>
          <w:szCs w:val="24"/>
        </w:rPr>
        <w:t>0306-04</w:t>
      </w:r>
      <w:r w:rsidRPr="00175B8A">
        <w:rPr>
          <w:szCs w:val="24"/>
        </w:rPr>
        <w:tab/>
        <w:t>RESPONSIBILITIES AND AUTHORITIES</w:t>
      </w:r>
      <w:bookmarkEnd w:id="172"/>
    </w:p>
    <w:p w:rsidR="00850F7E" w:rsidRPr="00175B8A" w:rsidRDefault="00850F7E" w:rsidP="00C039AC">
      <w:pPr>
        <w:pStyle w:val="Heading2"/>
        <w:tabs>
          <w:tab w:val="left" w:pos="274"/>
          <w:tab w:val="left" w:pos="806"/>
          <w:tab w:val="left" w:pos="1440"/>
          <w:tab w:val="left" w:pos="2074"/>
          <w:tab w:val="left" w:pos="2707"/>
        </w:tabs>
        <w:jc w:val="both"/>
        <w:rPr>
          <w:szCs w:val="24"/>
        </w:rPr>
      </w:pPr>
      <w:bookmarkStart w:id="173" w:name="_Toc215646055"/>
      <w:r w:rsidRPr="00175B8A">
        <w:rPr>
          <w:szCs w:val="24"/>
        </w:rPr>
        <w:t>04.01</w:t>
      </w:r>
      <w:r w:rsidRPr="00175B8A">
        <w:rPr>
          <w:szCs w:val="24"/>
        </w:rPr>
        <w:tab/>
      </w:r>
      <w:r w:rsidRPr="00175B8A">
        <w:rPr>
          <w:szCs w:val="24"/>
          <w:u w:val="single"/>
        </w:rPr>
        <w:t>Program Offices</w:t>
      </w:r>
      <w:bookmarkEnd w:id="173"/>
      <w:ins w:id="174" w:author="KJL1" w:date="2011-06-02T08:44:00Z">
        <w:r w:rsidR="000769BF" w:rsidRPr="00175B8A">
          <w:rPr>
            <w:szCs w:val="24"/>
          </w:rPr>
          <w:t>.</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D668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w:t>
      </w:r>
      <w:r w:rsidRPr="00175B8A">
        <w:rPr>
          <w:rFonts w:ascii="Arial" w:hAnsi="Arial" w:cs="Arial"/>
        </w:rPr>
        <w:tab/>
        <w:t xml:space="preserve">Ensure that RPS implementation is consistent with related NRC policies, programs, and guidance, </w:t>
      </w:r>
      <w:ins w:id="175" w:author="KJL1" w:date="2011-06-02T08:44:00Z">
        <w:r w:rsidR="004153F8" w:rsidRPr="00175B8A">
          <w:rPr>
            <w:rFonts w:ascii="Arial" w:hAnsi="Arial" w:cs="Arial"/>
          </w:rPr>
          <w:t>and</w:t>
        </w:r>
      </w:ins>
      <w:r w:rsidRPr="00175B8A">
        <w:rPr>
          <w:rFonts w:ascii="Arial" w:hAnsi="Arial" w:cs="Arial"/>
        </w:rPr>
        <w:t xml:space="preserve"> other NRC information systems.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sidRPr="00175B8A">
        <w:rPr>
          <w:rFonts w:ascii="Arial" w:hAnsi="Arial" w:cs="Arial"/>
        </w:rPr>
        <w:t>b</w:t>
      </w:r>
      <w:proofErr w:type="gramEnd"/>
      <w:r w:rsidRPr="00175B8A">
        <w:rPr>
          <w:rFonts w:ascii="Arial" w:hAnsi="Arial" w:cs="Arial"/>
        </w:rPr>
        <w:t>.</w:t>
      </w:r>
      <w:r w:rsidRPr="00175B8A">
        <w:rPr>
          <w:rFonts w:ascii="Arial" w:hAnsi="Arial" w:cs="Arial"/>
        </w:rPr>
        <w:tab/>
        <w:t>Resolve RPS implementation problems, prioritize system enhancements, and update and issue implementation guidance.</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sidRPr="00175B8A">
        <w:rPr>
          <w:rFonts w:ascii="Arial" w:hAnsi="Arial" w:cs="Arial"/>
        </w:rPr>
        <w:t>c</w:t>
      </w:r>
      <w:proofErr w:type="gramEnd"/>
      <w:r w:rsidRPr="00175B8A">
        <w:rPr>
          <w:rFonts w:ascii="Arial" w:hAnsi="Arial" w:cs="Arial"/>
        </w:rPr>
        <w:t>.</w:t>
      </w:r>
      <w:r w:rsidRPr="00175B8A">
        <w:rPr>
          <w:rFonts w:ascii="Arial" w:hAnsi="Arial" w:cs="Arial"/>
        </w:rPr>
        <w:tab/>
        <w:t xml:space="preserve">Verify the accuracy and timeliness of the data maintained in RPS and on the ROP </w:t>
      </w:r>
      <w:ins w:id="176" w:author="Jocelyn" w:date="2011-08-21T17:59:00Z">
        <w:r w:rsidR="00BD6038" w:rsidRPr="00175B8A">
          <w:rPr>
            <w:rFonts w:ascii="Arial" w:hAnsi="Arial" w:cs="Arial"/>
          </w:rPr>
          <w:t>Webpage</w:t>
        </w:r>
      </w:ins>
      <w:r w:rsidRPr="00175B8A">
        <w:rPr>
          <w:rFonts w:ascii="Arial" w:hAnsi="Arial" w:cs="Arial"/>
        </w:rPr>
        <w:t xml:space="preserve"> in accordance with established schedules.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2927ED" w:rsidRPr="00175B8A" w:rsidRDefault="00C609DD" w:rsidP="00C609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ins w:id="177" w:author="kjl1" w:date="2011-10-18T10:40:00Z">
        <w:r w:rsidRPr="00175B8A">
          <w:rPr>
            <w:rFonts w:ascii="Arial" w:hAnsi="Arial" w:cs="Arial"/>
          </w:rPr>
          <w:tab/>
        </w:r>
      </w:ins>
      <w:r w:rsidR="00850F7E" w:rsidRPr="00175B8A">
        <w:rPr>
          <w:rFonts w:ascii="Arial" w:hAnsi="Arial" w:cs="Arial"/>
        </w:rPr>
        <w:t xml:space="preserve">Control access to RPS by program office users.  </w:t>
      </w:r>
      <w:ins w:id="178" w:author="KJL1" w:date="2011-06-02T08:44:00Z">
        <w:r w:rsidR="009D7299" w:rsidRPr="00175B8A">
          <w:rPr>
            <w:rFonts w:ascii="Arial" w:hAnsi="Arial" w:cs="Arial"/>
          </w:rPr>
          <w:t>Remove RPS access for staff</w:t>
        </w:r>
      </w:ins>
      <w:ins w:id="179" w:author="kjl1" w:date="2011-09-26T16:34:00Z">
        <w:r w:rsidR="009E3C28" w:rsidRPr="00175B8A">
          <w:rPr>
            <w:rFonts w:ascii="Arial" w:hAnsi="Arial" w:cs="Arial"/>
          </w:rPr>
          <w:t xml:space="preserve"> </w:t>
        </w:r>
      </w:ins>
      <w:proofErr w:type="gramStart"/>
      <w:r w:rsidR="009D7299" w:rsidRPr="00175B8A">
        <w:rPr>
          <w:rFonts w:ascii="Arial" w:hAnsi="Arial" w:cs="Arial"/>
        </w:rPr>
        <w:t>who</w:t>
      </w:r>
      <w:proofErr w:type="gramEnd"/>
      <w:r w:rsidR="009D7299" w:rsidRPr="00175B8A">
        <w:rPr>
          <w:rFonts w:ascii="Arial" w:hAnsi="Arial" w:cs="Arial"/>
        </w:rPr>
        <w:t xml:space="preserve"> no longer need access to RPS modules </w:t>
      </w:r>
      <w:ins w:id="180" w:author="KJL1" w:date="2011-06-02T08:44:00Z">
        <w:r w:rsidR="009D7299" w:rsidRPr="00175B8A">
          <w:rPr>
            <w:rFonts w:ascii="Arial" w:hAnsi="Arial" w:cs="Arial"/>
          </w:rPr>
          <w:t xml:space="preserve">and add </w:t>
        </w:r>
        <w:r w:rsidR="002927ED" w:rsidRPr="00175B8A">
          <w:rPr>
            <w:rFonts w:ascii="Arial" w:hAnsi="Arial" w:cs="Arial"/>
          </w:rPr>
          <w:t>access for new authorized users</w:t>
        </w:r>
      </w:ins>
      <w:r w:rsidR="007D6A47" w:rsidRPr="00175B8A">
        <w:rPr>
          <w:rFonts w:ascii="Arial" w:hAnsi="Arial" w:cs="Arial"/>
        </w:rPr>
        <w:t>.</w:t>
      </w:r>
      <w:ins w:id="181" w:author="KJL1" w:date="2011-06-02T08:44:00Z">
        <w:r w:rsidR="009D7299" w:rsidRPr="00175B8A">
          <w:rPr>
            <w:rFonts w:ascii="Arial" w:hAnsi="Arial" w:cs="Arial"/>
          </w:rPr>
          <w:t xml:space="preserve">  Periodically conduct a</w:t>
        </w:r>
      </w:ins>
      <w:r w:rsidR="009D7299" w:rsidRPr="00175B8A">
        <w:rPr>
          <w:rFonts w:ascii="Arial" w:hAnsi="Arial" w:cs="Arial"/>
        </w:rPr>
        <w:t xml:space="preserve"> review of authorized users for each RPS module</w:t>
      </w:r>
      <w:r w:rsidR="003904AE" w:rsidRPr="00175B8A">
        <w:rPr>
          <w:rFonts w:ascii="Arial" w:hAnsi="Arial" w:cs="Arial"/>
        </w:rPr>
        <w:t>.</w:t>
      </w:r>
    </w:p>
    <w:p w:rsidR="00880555" w:rsidRPr="00175B8A" w:rsidRDefault="00880555" w:rsidP="00C039AC">
      <w:pPr>
        <w:pStyle w:val="ListParagraph"/>
        <w:jc w:val="both"/>
        <w:rPr>
          <w:rFonts w:ascii="Arial" w:hAnsi="Arial" w:cs="Arial"/>
        </w:rPr>
      </w:pPr>
    </w:p>
    <w:p w:rsidR="00850F7E" w:rsidRPr="00175B8A"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Ensure the timely and accurate recording of time for all program office activities to support the ROP.</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 xml:space="preserve">Ensure the timely and accurate transfer of inspection reports, assessment letters, and inspection plans from </w:t>
      </w:r>
      <w:r w:rsidR="00713FBB" w:rsidRPr="00175B8A">
        <w:rPr>
          <w:rFonts w:ascii="Arial" w:hAnsi="Arial" w:cs="Arial"/>
        </w:rPr>
        <w:t>ADAMS</w:t>
      </w:r>
      <w:r w:rsidRPr="00175B8A">
        <w:rPr>
          <w:rFonts w:ascii="Arial" w:hAnsi="Arial" w:cs="Arial"/>
        </w:rPr>
        <w:t xml:space="preserve"> to the Web server to support the posting of this information to the ROP </w:t>
      </w:r>
      <w:ins w:id="182" w:author="Jocelyn" w:date="2011-08-21T17:59:00Z">
        <w:r w:rsidR="00BD6038" w:rsidRPr="00175B8A">
          <w:rPr>
            <w:rFonts w:ascii="Arial" w:hAnsi="Arial" w:cs="Arial"/>
          </w:rPr>
          <w:t>Webpage</w:t>
        </w:r>
      </w:ins>
      <w:r w:rsidRPr="00175B8A">
        <w:rPr>
          <w:rFonts w:ascii="Arial" w:hAnsi="Arial" w:cs="Arial"/>
        </w:rPr>
        <w:t>.</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807" w:hanging="533"/>
        <w:jc w:val="both"/>
        <w:rPr>
          <w:ins w:id="183" w:author="KJL1" w:date="2011-06-02T08:44:00Z"/>
          <w:rFonts w:ascii="Arial" w:hAnsi="Arial" w:cs="Arial"/>
        </w:rPr>
      </w:pPr>
    </w:p>
    <w:p w:rsidR="00850F7E" w:rsidRPr="00175B8A" w:rsidRDefault="00850F7E" w:rsidP="00544759">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84" w:author="KJL1" w:date="2011-06-02T08:44:00Z"/>
          <w:rFonts w:ascii="Arial" w:hAnsi="Arial" w:cs="Arial"/>
        </w:rPr>
      </w:pPr>
      <w:ins w:id="185" w:author="KJL1" w:date="2011-06-02T08:44:00Z">
        <w:r w:rsidRPr="00175B8A">
          <w:rPr>
            <w:rFonts w:ascii="Arial" w:hAnsi="Arial" w:cs="Arial"/>
          </w:rPr>
          <w:t>The NRR Reactor Inspection Branch (IRIB)</w:t>
        </w:r>
        <w:r w:rsidR="002B557C" w:rsidRPr="00175B8A">
          <w:rPr>
            <w:rFonts w:ascii="Arial" w:hAnsi="Arial" w:cs="Arial"/>
          </w:rPr>
          <w:t>, Division</w:t>
        </w:r>
        <w:r w:rsidR="002927ED" w:rsidRPr="00175B8A">
          <w:rPr>
            <w:rFonts w:ascii="Arial" w:hAnsi="Arial" w:cs="Arial"/>
          </w:rPr>
          <w:t xml:space="preserve"> of Inspection and Regional Support (DIRS)</w:t>
        </w:r>
      </w:ins>
      <w:ins w:id="186" w:author="kjl1" w:date="2011-10-18T10:41:00Z">
        <w:r w:rsidR="00C609DD" w:rsidRPr="00175B8A">
          <w:rPr>
            <w:rFonts w:ascii="Arial" w:hAnsi="Arial" w:cs="Arial"/>
          </w:rPr>
          <w:t>:</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187" w:author="KJL1" w:date="2011-06-02T08:44:00Z"/>
          <w:rFonts w:ascii="Arial" w:hAnsi="Arial" w:cs="Arial"/>
        </w:rPr>
      </w:pPr>
    </w:p>
    <w:p w:rsidR="0078320C" w:rsidRPr="00175B8A" w:rsidRDefault="0078320C" w:rsidP="00C609D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88" w:author="KJL1" w:date="2011-06-02T08:44:00Z"/>
          <w:rFonts w:ascii="Arial" w:hAnsi="Arial" w:cs="Arial"/>
        </w:rPr>
      </w:pPr>
      <w:ins w:id="189" w:author="KJL1" w:date="2011-06-02T08:44:00Z">
        <w:r w:rsidRPr="00175B8A">
          <w:rPr>
            <w:rFonts w:ascii="Arial" w:hAnsi="Arial" w:cs="Arial"/>
          </w:rPr>
          <w:t>M</w:t>
        </w:r>
        <w:r w:rsidR="00850F7E" w:rsidRPr="00175B8A">
          <w:rPr>
            <w:rFonts w:ascii="Arial" w:hAnsi="Arial" w:cs="Arial"/>
          </w:rPr>
          <w:t xml:space="preserve">aintains the inspection manual and procedures in accordance with IMC 0040, </w:t>
        </w:r>
      </w:ins>
      <w:ins w:id="190" w:author="Jocelyn" w:date="2011-08-21T20:20:00Z">
        <w:r w:rsidR="00DD2DFF" w:rsidRPr="00175B8A">
          <w:rPr>
            <w:rFonts w:ascii="Arial" w:hAnsi="Arial" w:cs="Arial"/>
          </w:rPr>
          <w:t>“</w:t>
        </w:r>
      </w:ins>
      <w:ins w:id="191" w:author="KJL1" w:date="2011-06-02T08:44:00Z">
        <w:r w:rsidR="00850F7E" w:rsidRPr="00175B8A">
          <w:rPr>
            <w:rFonts w:ascii="Arial" w:hAnsi="Arial" w:cs="Arial"/>
          </w:rPr>
          <w:t>Preparing, Revising, and Issuing Documents for the NRC Inspection Manual</w:t>
        </w:r>
      </w:ins>
      <w:ins w:id="192" w:author="kjl1" w:date="2011-09-26T08:33:00Z">
        <w:r w:rsidR="00833E80" w:rsidRPr="00175B8A">
          <w:rPr>
            <w:rFonts w:ascii="Arial" w:hAnsi="Arial" w:cs="Arial"/>
          </w:rPr>
          <w:t>;</w:t>
        </w:r>
      </w:ins>
      <w:ins w:id="193" w:author="Jocelyn" w:date="2011-08-21T20:20:00Z">
        <w:r w:rsidR="00DD2DFF" w:rsidRPr="00175B8A">
          <w:rPr>
            <w:rFonts w:ascii="Arial" w:hAnsi="Arial" w:cs="Arial"/>
          </w:rPr>
          <w:t>”</w:t>
        </w:r>
      </w:ins>
      <w:ins w:id="194" w:author="kjl1" w:date="2011-11-14T10:14:00Z">
        <w:r w:rsidR="008322A1">
          <w:rPr>
            <w:rFonts w:ascii="Arial" w:hAnsi="Arial" w:cs="Arial"/>
          </w:rPr>
          <w:t xml:space="preserve"> and</w:t>
        </w:r>
      </w:ins>
    </w:p>
    <w:p w:rsidR="0078320C" w:rsidRPr="00175B8A" w:rsidRDefault="0078320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ins w:id="195" w:author="KJL1" w:date="2011-06-02T08:44:00Z"/>
          <w:rFonts w:ascii="Arial" w:hAnsi="Arial" w:cs="Arial"/>
        </w:rPr>
      </w:pPr>
    </w:p>
    <w:p w:rsidR="0078320C" w:rsidRPr="00175B8A" w:rsidRDefault="008322A1" w:rsidP="00C609D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96" w:author="KJL1" w:date="2011-06-02T08:44:00Z"/>
          <w:rFonts w:ascii="Arial" w:hAnsi="Arial" w:cs="Arial"/>
        </w:rPr>
      </w:pPr>
      <w:ins w:id="197" w:author="kjl1" w:date="2011-11-14T10:14:00Z">
        <w:r>
          <w:rPr>
            <w:rFonts w:ascii="Arial" w:hAnsi="Arial" w:cs="Arial"/>
          </w:rPr>
          <w:t>Updates</w:t>
        </w:r>
      </w:ins>
      <w:ins w:id="198" w:author="KJL1" w:date="2011-06-02T08:44:00Z">
        <w:r w:rsidR="00850F7E" w:rsidRPr="00175B8A">
          <w:rPr>
            <w:rFonts w:ascii="Arial" w:hAnsi="Arial" w:cs="Arial"/>
          </w:rPr>
          <w:t xml:space="preserve"> the data in the RPS</w:t>
        </w:r>
      </w:ins>
      <w:ins w:id="199" w:author="kjl1" w:date="2011-09-29T15:51:00Z">
        <w:r w:rsidR="000E4D63" w:rsidRPr="00175B8A">
          <w:rPr>
            <w:rFonts w:ascii="Arial" w:hAnsi="Arial" w:cs="Arial"/>
          </w:rPr>
          <w:t xml:space="preserve"> </w:t>
        </w:r>
      </w:ins>
      <w:ins w:id="200" w:author="KJL1" w:date="2011-06-02T08:44:00Z">
        <w:r w:rsidR="00850F7E" w:rsidRPr="00175B8A">
          <w:rPr>
            <w:rFonts w:ascii="Arial" w:hAnsi="Arial" w:cs="Arial"/>
          </w:rPr>
          <w:t>I</w:t>
        </w:r>
        <w:r w:rsidR="000F233C" w:rsidRPr="00175B8A">
          <w:rPr>
            <w:rFonts w:ascii="Arial" w:hAnsi="Arial" w:cs="Arial"/>
          </w:rPr>
          <w:t>nspection Procedure Authority System (</w:t>
        </w:r>
      </w:ins>
      <w:ins w:id="201" w:author="kjl1" w:date="2011-09-26T08:33:00Z">
        <w:r w:rsidR="00833E80" w:rsidRPr="00175B8A">
          <w:rPr>
            <w:rFonts w:ascii="Arial" w:hAnsi="Arial" w:cs="Arial"/>
          </w:rPr>
          <w:t>I</w:t>
        </w:r>
      </w:ins>
      <w:ins w:id="202" w:author="KJL1" w:date="2011-06-02T08:44:00Z">
        <w:r w:rsidR="00850F7E" w:rsidRPr="00175B8A">
          <w:rPr>
            <w:rFonts w:ascii="Arial" w:hAnsi="Arial" w:cs="Arial"/>
          </w:rPr>
          <w:t>PAS</w:t>
        </w:r>
        <w:r w:rsidR="000F233C" w:rsidRPr="00175B8A">
          <w:rPr>
            <w:rFonts w:ascii="Arial" w:hAnsi="Arial" w:cs="Arial"/>
          </w:rPr>
          <w:t>)</w:t>
        </w:r>
        <w:r w:rsidR="00850F7E" w:rsidRPr="00175B8A">
          <w:rPr>
            <w:rFonts w:ascii="Arial" w:hAnsi="Arial" w:cs="Arial"/>
          </w:rPr>
          <w:t xml:space="preserve"> module to ensure </w:t>
        </w:r>
      </w:ins>
      <w:ins w:id="203" w:author="kjl1" w:date="2011-11-14T10:15:00Z">
        <w:r>
          <w:rPr>
            <w:rFonts w:ascii="Arial" w:hAnsi="Arial" w:cs="Arial"/>
          </w:rPr>
          <w:t>the inspection procedure hours and sample size are correct.</w:t>
        </w:r>
      </w:ins>
      <w:ins w:id="204" w:author="KJL1" w:date="2011-06-02T08:44:00Z">
        <w:r w:rsidR="00850F7E" w:rsidRPr="00175B8A">
          <w:rPr>
            <w:rFonts w:ascii="Arial" w:hAnsi="Arial" w:cs="Arial"/>
          </w:rPr>
          <w:t xml:space="preserve"> </w:t>
        </w:r>
      </w:ins>
    </w:p>
    <w:p w:rsidR="0078320C" w:rsidRPr="00175B8A" w:rsidRDefault="0078320C" w:rsidP="00C039AC">
      <w:pPr>
        <w:pStyle w:val="ListParagraph"/>
        <w:jc w:val="both"/>
        <w:rPr>
          <w:ins w:id="205" w:author="KJL1" w:date="2011-06-02T08:44:00Z"/>
          <w:rFonts w:ascii="Arial" w:hAnsi="Arial" w:cs="Arial"/>
        </w:rPr>
      </w:pPr>
    </w:p>
    <w:p w:rsidR="00850F7E" w:rsidRPr="008B5882" w:rsidRDefault="00850F7E" w:rsidP="00C039AC">
      <w:pPr>
        <w:pStyle w:val="Heading2"/>
        <w:tabs>
          <w:tab w:val="left" w:pos="274"/>
          <w:tab w:val="left" w:pos="806"/>
          <w:tab w:val="left" w:pos="1440"/>
          <w:tab w:val="left" w:pos="2074"/>
          <w:tab w:val="left" w:pos="2707"/>
        </w:tabs>
        <w:jc w:val="both"/>
        <w:rPr>
          <w:bCs w:val="0"/>
          <w:iCs w:val="0"/>
          <w:szCs w:val="24"/>
        </w:rPr>
      </w:pPr>
      <w:bookmarkStart w:id="206" w:name="_Toc215646056"/>
      <w:r w:rsidRPr="00175B8A">
        <w:rPr>
          <w:bCs w:val="0"/>
          <w:iCs w:val="0"/>
          <w:szCs w:val="24"/>
        </w:rPr>
        <w:t>04.02</w:t>
      </w:r>
      <w:r w:rsidRPr="00175B8A">
        <w:rPr>
          <w:bCs w:val="0"/>
          <w:iCs w:val="0"/>
          <w:szCs w:val="24"/>
        </w:rPr>
        <w:tab/>
      </w:r>
      <w:r w:rsidRPr="00175B8A">
        <w:rPr>
          <w:bCs w:val="0"/>
          <w:iCs w:val="0"/>
          <w:szCs w:val="24"/>
          <w:u w:val="single"/>
        </w:rPr>
        <w:t>Regional Offices</w:t>
      </w:r>
      <w:bookmarkEnd w:id="206"/>
      <w:ins w:id="207" w:author="KJL1" w:date="2011-06-02T08:44:00Z">
        <w:r w:rsidR="00B6328B" w:rsidRPr="00175B8A">
          <w:rPr>
            <w:bCs w:val="0"/>
            <w:iCs w:val="0"/>
            <w:szCs w:val="24"/>
            <w:u w:val="single"/>
          </w:rPr>
          <w:t xml:space="preserve"> and the Office of Nuclear Security and Incident Response (NSIR)</w:t>
        </w:r>
      </w:ins>
      <w:ins w:id="208" w:author="kjl1" w:date="2011-11-09T12:08:00Z">
        <w:r w:rsidR="008B5882">
          <w:rPr>
            <w:bCs w:val="0"/>
            <w:iCs w:val="0"/>
            <w:szCs w:val="24"/>
          </w:rPr>
          <w:t>.</w:t>
        </w:r>
      </w:ins>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w:t>
      </w:r>
      <w:r w:rsidRPr="00175B8A">
        <w:rPr>
          <w:rFonts w:ascii="Arial" w:hAnsi="Arial" w:cs="Arial"/>
        </w:rPr>
        <w:tab/>
        <w:t>Ensure the timely and accurate entry of RPS data for all regional</w:t>
      </w:r>
      <w:ins w:id="209" w:author="KJL1" w:date="2011-06-02T08:44:00Z">
        <w:r w:rsidRPr="00175B8A">
          <w:rPr>
            <w:rFonts w:ascii="Arial" w:hAnsi="Arial" w:cs="Arial"/>
          </w:rPr>
          <w:t xml:space="preserve"> </w:t>
        </w:r>
        <w:r w:rsidR="002142B6" w:rsidRPr="00175B8A">
          <w:rPr>
            <w:rFonts w:ascii="Arial" w:hAnsi="Arial" w:cs="Arial"/>
          </w:rPr>
          <w:t>or NSIR</w:t>
        </w:r>
      </w:ins>
      <w:r w:rsidR="002142B6" w:rsidRPr="00175B8A">
        <w:rPr>
          <w:rFonts w:ascii="Arial" w:hAnsi="Arial" w:cs="Arial"/>
        </w:rPr>
        <w:t xml:space="preserve"> </w:t>
      </w:r>
      <w:r w:rsidRPr="00175B8A">
        <w:rPr>
          <w:rFonts w:ascii="Arial" w:hAnsi="Arial" w:cs="Arial"/>
        </w:rPr>
        <w:t xml:space="preserve">activities including, but not limited to, inspection report </w:t>
      </w:r>
      <w:ins w:id="210" w:author="kjl1" w:date="2011-10-05T08:57:00Z">
        <w:r w:rsidR="004B2360" w:rsidRPr="00175B8A">
          <w:rPr>
            <w:rFonts w:ascii="Arial" w:hAnsi="Arial" w:cs="Arial"/>
          </w:rPr>
          <w:t>ML number</w:t>
        </w:r>
      </w:ins>
      <w:ins w:id="211" w:author="kjl1" w:date="2011-11-15T10:18:00Z">
        <w:r w:rsidR="0042605A">
          <w:rPr>
            <w:rFonts w:ascii="Arial" w:hAnsi="Arial" w:cs="Arial"/>
          </w:rPr>
          <w:t>s</w:t>
        </w:r>
      </w:ins>
      <w:ins w:id="212" w:author="kjl1" w:date="2011-10-05T08:57:00Z">
        <w:r w:rsidR="004B2360" w:rsidRPr="00175B8A">
          <w:rPr>
            <w:rFonts w:ascii="Arial" w:hAnsi="Arial" w:cs="Arial"/>
          </w:rPr>
          <w:t xml:space="preserve"> </w:t>
        </w:r>
      </w:ins>
      <w:r w:rsidRPr="00175B8A">
        <w:rPr>
          <w:rFonts w:ascii="Arial" w:hAnsi="Arial" w:cs="Arial"/>
        </w:rPr>
        <w:t>from ADAMS, the inspection plan</w:t>
      </w:r>
      <w:ins w:id="213" w:author="kjl1" w:date="2011-11-15T10:18:00Z">
        <w:r w:rsidR="0042605A">
          <w:rPr>
            <w:rFonts w:ascii="Arial" w:hAnsi="Arial" w:cs="Arial"/>
          </w:rPr>
          <w:t>s</w:t>
        </w:r>
      </w:ins>
      <w:r w:rsidRPr="00175B8A">
        <w:rPr>
          <w:rFonts w:ascii="Arial" w:hAnsi="Arial" w:cs="Arial"/>
        </w:rPr>
        <w:t xml:space="preserve"> and the PIM.</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b.</w:t>
      </w:r>
      <w:r w:rsidRPr="00175B8A">
        <w:rPr>
          <w:rFonts w:ascii="Arial" w:hAnsi="Arial" w:cs="Arial"/>
        </w:rPr>
        <w:tab/>
        <w:t>Ensure effective management of open items tracked in RPS in accordance with regional policies, procedures, and practices.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lastRenderedPageBreak/>
        <w:t>c.</w:t>
      </w:r>
      <w:r w:rsidRPr="00175B8A">
        <w:rPr>
          <w:rFonts w:ascii="Arial" w:hAnsi="Arial" w:cs="Arial"/>
        </w:rPr>
        <w:tab/>
        <w:t>Ensure complete and accurate entry of enforcement-related open items, including notices of violation, non-cited violations, notices of deviation, and escalated enforcement items.</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d.</w:t>
      </w:r>
      <w:r w:rsidRPr="00175B8A">
        <w:rPr>
          <w:rFonts w:ascii="Arial" w:hAnsi="Arial" w:cs="Arial"/>
        </w:rPr>
        <w:tab/>
        <w:t xml:space="preserve">Control access to RPS by regional office users.  </w:t>
      </w:r>
      <w:ins w:id="214" w:author="KJL1" w:date="2011-06-02T08:44:00Z">
        <w:r w:rsidR="002927ED" w:rsidRPr="00175B8A">
          <w:rPr>
            <w:rFonts w:ascii="Arial" w:hAnsi="Arial" w:cs="Arial"/>
          </w:rPr>
          <w:t>Remove RPS access for s</w:t>
        </w:r>
        <w:r w:rsidRPr="00175B8A">
          <w:rPr>
            <w:rFonts w:ascii="Arial" w:hAnsi="Arial" w:cs="Arial"/>
          </w:rPr>
          <w:t>taff</w:t>
        </w:r>
      </w:ins>
      <w:r w:rsidRPr="00175B8A">
        <w:rPr>
          <w:rFonts w:ascii="Arial" w:hAnsi="Arial" w:cs="Arial"/>
        </w:rPr>
        <w:t xml:space="preserve"> </w:t>
      </w:r>
      <w:proofErr w:type="gramStart"/>
      <w:r w:rsidRPr="00175B8A">
        <w:rPr>
          <w:rFonts w:ascii="Arial" w:hAnsi="Arial" w:cs="Arial"/>
        </w:rPr>
        <w:t>who</w:t>
      </w:r>
      <w:proofErr w:type="gramEnd"/>
      <w:r w:rsidRPr="00175B8A">
        <w:rPr>
          <w:rFonts w:ascii="Arial" w:hAnsi="Arial" w:cs="Arial"/>
        </w:rPr>
        <w:t xml:space="preserve"> no longer need access to RPS modules</w:t>
      </w:r>
      <w:r w:rsidR="002927ED" w:rsidRPr="00175B8A">
        <w:rPr>
          <w:rFonts w:ascii="Arial" w:hAnsi="Arial" w:cs="Arial"/>
        </w:rPr>
        <w:t xml:space="preserve"> </w:t>
      </w:r>
      <w:ins w:id="215" w:author="KJL1" w:date="2011-06-02T08:44:00Z">
        <w:r w:rsidR="002927ED" w:rsidRPr="00175B8A">
          <w:rPr>
            <w:rFonts w:ascii="Arial" w:hAnsi="Arial" w:cs="Arial"/>
          </w:rPr>
          <w:t>and add access for new authorized users.</w:t>
        </w:r>
        <w:r w:rsidRPr="00175B8A">
          <w:rPr>
            <w:rFonts w:ascii="Arial" w:hAnsi="Arial" w:cs="Arial"/>
          </w:rPr>
          <w:t xml:space="preserve">  </w:t>
        </w:r>
        <w:r w:rsidR="002927ED" w:rsidRPr="00175B8A">
          <w:rPr>
            <w:rFonts w:ascii="Arial" w:hAnsi="Arial" w:cs="Arial"/>
          </w:rPr>
          <w:t>P</w:t>
        </w:r>
        <w:r w:rsidRPr="00175B8A">
          <w:rPr>
            <w:rFonts w:ascii="Arial" w:hAnsi="Arial" w:cs="Arial"/>
          </w:rPr>
          <w:t>eriodic</w:t>
        </w:r>
        <w:r w:rsidR="002927ED" w:rsidRPr="00175B8A">
          <w:rPr>
            <w:rFonts w:ascii="Arial" w:hAnsi="Arial" w:cs="Arial"/>
          </w:rPr>
          <w:t>ally conduct a</w:t>
        </w:r>
      </w:ins>
      <w:r w:rsidRPr="00175B8A">
        <w:rPr>
          <w:rFonts w:ascii="Arial" w:hAnsi="Arial" w:cs="Arial"/>
        </w:rPr>
        <w:t xml:space="preserve"> review of authorized users for each RPS module.</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e.</w:t>
      </w:r>
      <w:r w:rsidRPr="00175B8A">
        <w:rPr>
          <w:rFonts w:ascii="Arial" w:hAnsi="Arial" w:cs="Arial"/>
        </w:rPr>
        <w:tab/>
        <w:t>Ensure the timely and accurate recording of time for all regional activities to support the ROP.</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f.</w:t>
      </w:r>
      <w:r w:rsidRPr="00175B8A">
        <w:rPr>
          <w:rFonts w:ascii="Arial" w:hAnsi="Arial" w:cs="Arial"/>
        </w:rPr>
        <w:tab/>
        <w:t xml:space="preserve">Ensure the timely and accurate entry of inspection reports, assessment letters, and inspection plans in ADAMS to support the posting of this information to the ROP </w:t>
      </w:r>
      <w:ins w:id="216" w:author="Jocelyn" w:date="2011-08-21T17:59:00Z">
        <w:r w:rsidR="00BD6038" w:rsidRPr="00175B8A">
          <w:rPr>
            <w:rFonts w:ascii="Arial" w:hAnsi="Arial" w:cs="Arial"/>
          </w:rPr>
          <w:t>Webpage</w:t>
        </w:r>
      </w:ins>
      <w:r w:rsidRPr="00175B8A">
        <w:rPr>
          <w:rFonts w:ascii="Arial" w:hAnsi="Arial" w:cs="Arial"/>
        </w:rPr>
        <w:t>.</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sidRPr="00175B8A">
        <w:rPr>
          <w:rFonts w:ascii="Arial" w:hAnsi="Arial" w:cs="Arial"/>
        </w:rPr>
        <w:t>g</w:t>
      </w:r>
      <w:proofErr w:type="gramEnd"/>
      <w:r w:rsidRPr="00175B8A">
        <w:rPr>
          <w:rFonts w:ascii="Arial" w:hAnsi="Arial" w:cs="Arial"/>
        </w:rPr>
        <w:t>.</w:t>
      </w:r>
      <w:r w:rsidRPr="00175B8A">
        <w:rPr>
          <w:rFonts w:ascii="Arial" w:hAnsi="Arial" w:cs="Arial"/>
        </w:rPr>
        <w:tab/>
        <w:t xml:space="preserve">Verify the accuracy and timeliness of the data maintained in RPS and on the ROP </w:t>
      </w:r>
      <w:ins w:id="217" w:author="Jocelyn" w:date="2011-08-21T17:59:00Z">
        <w:r w:rsidR="00BD6038" w:rsidRPr="00175B8A">
          <w:rPr>
            <w:rFonts w:ascii="Arial" w:hAnsi="Arial" w:cs="Arial"/>
          </w:rPr>
          <w:t>Webpage</w:t>
        </w:r>
      </w:ins>
      <w:r w:rsidRPr="00175B8A">
        <w:rPr>
          <w:rFonts w:ascii="Arial" w:hAnsi="Arial" w:cs="Arial"/>
        </w:rPr>
        <w:t>.</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bookmarkStart w:id="218" w:name="_Toc215646057"/>
      <w:r w:rsidRPr="00175B8A">
        <w:rPr>
          <w:rStyle w:val="Heading2Char"/>
          <w:rFonts w:ascii="Arial" w:hAnsi="Arial" w:cs="Arial"/>
          <w:bCs w:val="0"/>
          <w:iCs w:val="0"/>
          <w:szCs w:val="24"/>
        </w:rPr>
        <w:t>04.03</w:t>
      </w:r>
      <w:r w:rsidRPr="00175B8A">
        <w:rPr>
          <w:rStyle w:val="Heading2Char"/>
          <w:rFonts w:ascii="Arial" w:hAnsi="Arial" w:cs="Arial"/>
          <w:bCs w:val="0"/>
          <w:iCs w:val="0"/>
          <w:szCs w:val="24"/>
        </w:rPr>
        <w:tab/>
      </w:r>
      <w:r w:rsidRPr="00175B8A">
        <w:rPr>
          <w:rStyle w:val="Heading2Char"/>
          <w:rFonts w:ascii="Arial" w:hAnsi="Arial" w:cs="Arial"/>
          <w:bCs w:val="0"/>
          <w:iCs w:val="0"/>
          <w:szCs w:val="24"/>
          <w:u w:val="single"/>
        </w:rPr>
        <w:t>All RPS Users</w:t>
      </w:r>
      <w:bookmarkEnd w:id="218"/>
      <w:r w:rsidRPr="00175B8A">
        <w:rPr>
          <w:rFonts w:ascii="Arial" w:hAnsi="Arial" w:cs="Arial"/>
        </w:rPr>
        <w:t>.  Ensure that the following security considerations are understood and adhered to:</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w:t>
      </w:r>
      <w:r w:rsidRPr="00175B8A">
        <w:rPr>
          <w:rFonts w:ascii="Arial" w:hAnsi="Arial" w:cs="Arial"/>
        </w:rPr>
        <w:tab/>
        <w:t>Access to RPS modules (i.e., IP, IR, etc.) is controlled via the RPS Security Access System (SAM) module to ensure that entry and update capabilities are restricted to authorized personnel only.  The SAM module is maintained by designated Office of Nuclear Reactor Regulation (NRR</w:t>
      </w:r>
      <w:ins w:id="219" w:author="KJL1" w:date="2011-06-02T08:44:00Z">
        <w:r w:rsidRPr="00175B8A">
          <w:rPr>
            <w:rFonts w:ascii="Arial" w:hAnsi="Arial" w:cs="Arial"/>
          </w:rPr>
          <w:t>)</w:t>
        </w:r>
        <w:r w:rsidR="002142B6" w:rsidRPr="00175B8A">
          <w:rPr>
            <w:rFonts w:ascii="Arial" w:hAnsi="Arial" w:cs="Arial"/>
          </w:rPr>
          <w:t>, NSIR</w:t>
        </w:r>
      </w:ins>
      <w:ins w:id="220" w:author="kjl1" w:date="2011-10-18T14:16:00Z">
        <w:r w:rsidR="00F82D77" w:rsidRPr="00175B8A">
          <w:rPr>
            <w:rFonts w:ascii="Arial" w:hAnsi="Arial" w:cs="Arial"/>
          </w:rPr>
          <w:t>, and</w:t>
        </w:r>
      </w:ins>
      <w:r w:rsidRPr="00175B8A">
        <w:rPr>
          <w:rFonts w:ascii="Arial" w:hAnsi="Arial" w:cs="Arial"/>
        </w:rPr>
        <w:t xml:space="preserve"> regional representatives. These representatives have the capability to allow or restrict access to each RPS module by any individual member of the NRC staff.  </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175B8A">
        <w:rPr>
          <w:rFonts w:ascii="Arial" w:hAnsi="Arial" w:cs="Arial"/>
        </w:rPr>
        <w:tab/>
      </w: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b.</w:t>
      </w:r>
      <w:r w:rsidRPr="00175B8A">
        <w:rPr>
          <w:rFonts w:ascii="Arial" w:hAnsi="Arial" w:cs="Arial"/>
        </w:rPr>
        <w:tab/>
        <w:t>RPS may contain pre-decisional information, so system confidentiality is necessary to prevent inappropriate disclosure of this type of information.  Provisions for controlling access to information found in the RPS database are specified in the Privacy Act of 1974, 5 USC 552a, and in the NRC</w:t>
      </w:r>
      <w:r w:rsidRPr="00175B8A">
        <w:rPr>
          <w:rFonts w:ascii="Arial" w:hAnsi="Arial" w:cs="Arial"/>
        </w:rPr>
        <w:sym w:font="WP TypographicSymbols" w:char="003D"/>
      </w:r>
      <w:r w:rsidRPr="00175B8A">
        <w:rPr>
          <w:rFonts w:ascii="Arial" w:hAnsi="Arial" w:cs="Arial"/>
        </w:rPr>
        <w:t>s regulations specified in 10 CFR Part 9.</w:t>
      </w:r>
    </w:p>
    <w:p w:rsidR="00850F7E"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850F7E" w:rsidRPr="00175B8A" w:rsidRDefault="00850F7E" w:rsidP="008B6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c.</w:t>
      </w:r>
      <w:r w:rsidRPr="00175B8A">
        <w:rPr>
          <w:rFonts w:ascii="Arial" w:hAnsi="Arial" w:cs="Arial"/>
        </w:rPr>
        <w:tab/>
        <w:t xml:space="preserve">To the extent possible, and unless directed to by other program guidance, proprietary data, security information, and other sensitive unclassified information should be excluded from both the RPS database and the ROP </w:t>
      </w:r>
      <w:ins w:id="221" w:author="Jocelyn" w:date="2011-08-21T17:59:00Z">
        <w:r w:rsidR="00BD6038" w:rsidRPr="00175B8A">
          <w:rPr>
            <w:rFonts w:ascii="Arial" w:hAnsi="Arial" w:cs="Arial"/>
          </w:rPr>
          <w:t>Webpage</w:t>
        </w:r>
      </w:ins>
      <w:r w:rsidRPr="00175B8A">
        <w:rPr>
          <w:rFonts w:ascii="Arial" w:hAnsi="Arial" w:cs="Arial"/>
        </w:rPr>
        <w:t xml:space="preserve">.  Safeguards information </w:t>
      </w:r>
      <w:ins w:id="222" w:author="KJL1" w:date="2011-06-02T08:44:00Z">
        <w:r w:rsidR="002927ED" w:rsidRPr="00175B8A">
          <w:rPr>
            <w:rFonts w:ascii="Arial" w:hAnsi="Arial" w:cs="Arial"/>
          </w:rPr>
          <w:t>and references</w:t>
        </w:r>
      </w:ins>
      <w:r w:rsidR="002927ED" w:rsidRPr="00175B8A">
        <w:rPr>
          <w:rFonts w:ascii="Arial" w:hAnsi="Arial" w:cs="Arial"/>
        </w:rPr>
        <w:t xml:space="preserve"> to an allegation or alleger </w:t>
      </w:r>
      <w:ins w:id="223" w:author="KJL1" w:date="2011-06-02T08:44:00Z">
        <w:r w:rsidRPr="00175B8A">
          <w:rPr>
            <w:rFonts w:ascii="Arial" w:hAnsi="Arial" w:cs="Arial"/>
          </w:rPr>
          <w:t xml:space="preserve">shall </w:t>
        </w:r>
        <w:r w:rsidR="002927ED" w:rsidRPr="00175B8A">
          <w:rPr>
            <w:rFonts w:ascii="Arial" w:hAnsi="Arial" w:cs="Arial"/>
          </w:rPr>
          <w:t xml:space="preserve">not </w:t>
        </w:r>
        <w:r w:rsidRPr="00175B8A">
          <w:rPr>
            <w:rFonts w:ascii="Arial" w:hAnsi="Arial" w:cs="Arial"/>
          </w:rPr>
          <w:t xml:space="preserve">be entered into RPS.  </w:t>
        </w:r>
      </w:ins>
    </w:p>
    <w:p w:rsidR="002927ED" w:rsidRPr="00175B8A" w:rsidRDefault="002927ED"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78320C" w:rsidRPr="00175B8A" w:rsidRDefault="0078320C"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224" w:author="KJL1" w:date="2011-06-02T08:44:00Z"/>
          <w:rFonts w:ascii="Arial" w:hAnsi="Arial" w:cs="Arial"/>
        </w:rPr>
      </w:pPr>
    </w:p>
    <w:p w:rsidR="00850F7E" w:rsidRPr="00175B8A" w:rsidRDefault="00850F7E" w:rsidP="00C039AC">
      <w:pPr>
        <w:pStyle w:val="Heading1"/>
        <w:tabs>
          <w:tab w:val="left" w:pos="274"/>
          <w:tab w:val="left" w:pos="806"/>
          <w:tab w:val="left" w:pos="1440"/>
          <w:tab w:val="left" w:pos="2074"/>
          <w:tab w:val="left" w:pos="2707"/>
        </w:tabs>
        <w:spacing w:before="0" w:after="0"/>
        <w:jc w:val="both"/>
        <w:rPr>
          <w:szCs w:val="24"/>
        </w:rPr>
      </w:pPr>
      <w:bookmarkStart w:id="225" w:name="_Toc215646058"/>
      <w:r w:rsidRPr="00175B8A">
        <w:rPr>
          <w:szCs w:val="24"/>
        </w:rPr>
        <w:t>0306-05</w:t>
      </w:r>
      <w:r w:rsidRPr="00175B8A">
        <w:rPr>
          <w:szCs w:val="24"/>
        </w:rPr>
        <w:tab/>
      </w:r>
      <w:bookmarkEnd w:id="225"/>
      <w:ins w:id="226" w:author="kjl1" w:date="2011-10-18T16:33:00Z">
        <w:r w:rsidR="00175B8A" w:rsidRPr="00175B8A">
          <w:rPr>
            <w:noProof/>
          </w:rPr>
          <w:t>GENERAL REQUIREMENTS</w:t>
        </w:r>
      </w:ins>
      <w:ins w:id="227" w:author="KJL1" w:date="2011-06-02T08:44:00Z">
        <w:r w:rsidRPr="00175B8A">
          <w:rPr>
            <w:szCs w:val="24"/>
          </w:rPr>
          <w:t xml:space="preserve"> </w:t>
        </w:r>
      </w:ins>
    </w:p>
    <w:p w:rsidR="00850F7E" w:rsidRPr="00175B8A" w:rsidRDefault="00850F7E" w:rsidP="00C039AC">
      <w:pPr>
        <w:tabs>
          <w:tab w:val="left" w:pos="274"/>
          <w:tab w:val="left" w:pos="806"/>
          <w:tab w:val="left" w:pos="1440"/>
          <w:tab w:val="left" w:pos="2074"/>
          <w:tab w:val="left" w:pos="2707"/>
        </w:tabs>
        <w:jc w:val="both"/>
        <w:rPr>
          <w:ins w:id="228" w:author="KJL1" w:date="2011-06-02T08:44:00Z"/>
          <w:rFonts w:ascii="Arial" w:hAnsi="Arial" w:cs="Arial"/>
        </w:rPr>
      </w:pPr>
    </w:p>
    <w:p w:rsidR="002845FF" w:rsidRPr="00175B8A" w:rsidRDefault="00850F7E"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29" w:author="KJL1" w:date="2011-06-02T08:44:00Z"/>
          <w:rFonts w:ascii="Arial" w:hAnsi="Arial" w:cs="Arial"/>
          <w:u w:val="single"/>
        </w:rPr>
      </w:pPr>
      <w:bookmarkStart w:id="230" w:name="_Toc215646059"/>
      <w:r w:rsidRPr="00175B8A">
        <w:rPr>
          <w:rStyle w:val="Heading2Char"/>
          <w:rFonts w:ascii="Arial" w:hAnsi="Arial" w:cs="Arial"/>
          <w:szCs w:val="24"/>
        </w:rPr>
        <w:t>05.01</w:t>
      </w:r>
      <w:ins w:id="231" w:author="KJL1" w:date="2011-06-02T08:44:00Z">
        <w:r w:rsidRPr="00175B8A">
          <w:rPr>
            <w:rStyle w:val="Heading2Char"/>
            <w:rFonts w:ascii="Arial" w:hAnsi="Arial" w:cs="Arial"/>
            <w:szCs w:val="24"/>
          </w:rPr>
          <w:tab/>
        </w:r>
        <w:bookmarkEnd w:id="230"/>
        <w:r w:rsidR="002845FF" w:rsidRPr="00175B8A">
          <w:rPr>
            <w:rFonts w:ascii="Arial" w:hAnsi="Arial" w:cs="Arial"/>
            <w:u w:val="single"/>
          </w:rPr>
          <w:t>Inspection Procedure Planning and Frequencies</w:t>
        </w:r>
        <w:r w:rsidR="002845FF" w:rsidRPr="00175B8A">
          <w:rPr>
            <w:rFonts w:ascii="Arial" w:hAnsi="Arial" w:cs="Arial"/>
          </w:rPr>
          <w:t>.</w:t>
        </w:r>
        <w:bookmarkEnd w:id="1"/>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32" w:author="KJL1" w:date="2011-06-02T08:44:00Z"/>
          <w:rFonts w:ascii="Arial" w:hAnsi="Arial" w:cs="Arial"/>
        </w:rPr>
      </w:pPr>
    </w:p>
    <w:p w:rsidR="002845FF" w:rsidRPr="00175B8A" w:rsidRDefault="002845FF" w:rsidP="008B6A56">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33" w:author="KJL1" w:date="2011-06-02T08:44:00Z"/>
          <w:rFonts w:ascii="Arial" w:hAnsi="Arial" w:cs="Arial"/>
        </w:rPr>
      </w:pPr>
      <w:r w:rsidRPr="00175B8A">
        <w:rPr>
          <w:rFonts w:ascii="Arial" w:hAnsi="Arial" w:cs="Arial"/>
        </w:rPr>
        <w:t>The regions</w:t>
      </w:r>
      <w:ins w:id="234" w:author="KJL1" w:date="2011-06-02T08:44:00Z">
        <w:r w:rsidRPr="00175B8A">
          <w:rPr>
            <w:rFonts w:ascii="Arial" w:hAnsi="Arial" w:cs="Arial"/>
          </w:rPr>
          <w:t xml:space="preserve"> </w:t>
        </w:r>
        <w:r w:rsidR="002142B6" w:rsidRPr="00175B8A">
          <w:rPr>
            <w:rFonts w:ascii="Arial" w:hAnsi="Arial" w:cs="Arial"/>
          </w:rPr>
          <w:t>and NSIR</w:t>
        </w:r>
      </w:ins>
      <w:r w:rsidR="002142B6" w:rsidRPr="00175B8A">
        <w:rPr>
          <w:rFonts w:ascii="Arial" w:hAnsi="Arial" w:cs="Arial"/>
        </w:rPr>
        <w:t xml:space="preserve"> </w:t>
      </w:r>
      <w:r w:rsidRPr="00175B8A">
        <w:rPr>
          <w:rFonts w:ascii="Arial" w:hAnsi="Arial" w:cs="Arial"/>
        </w:rPr>
        <w:t xml:space="preserve">use the RPS Inspection Planning (IP) module to plan and schedule inspections based on an annual IPC. </w:t>
      </w:r>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ins w:id="235" w:author="KJL1" w:date="2011-06-02T08:44:00Z"/>
          <w:rFonts w:ascii="Arial" w:hAnsi="Arial" w:cs="Arial"/>
        </w:rPr>
      </w:pPr>
    </w:p>
    <w:p w:rsidR="008322A1" w:rsidRPr="008322A1" w:rsidRDefault="002845FF" w:rsidP="008322A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ins w:id="236" w:author="kjl1" w:date="2011-11-14T10:16:00Z"/>
          <w:rFonts w:ascii="Arial" w:hAnsi="Arial" w:cs="Arial"/>
        </w:rPr>
      </w:pPr>
      <w:ins w:id="237" w:author="KJL1" w:date="2011-06-02T08:44:00Z">
        <w:r w:rsidRPr="008322A1">
          <w:rPr>
            <w:rFonts w:ascii="Arial" w:hAnsi="Arial" w:cs="Arial"/>
          </w:rPr>
          <w:t>Annual</w:t>
        </w:r>
      </w:ins>
      <w:r w:rsidRPr="008322A1">
        <w:rPr>
          <w:rFonts w:ascii="Arial" w:hAnsi="Arial" w:cs="Arial"/>
        </w:rPr>
        <w:t xml:space="preserve"> IPCs begin on January </w:t>
      </w:r>
      <w:ins w:id="238" w:author="KJL1" w:date="2011-06-02T08:44:00Z">
        <w:r w:rsidRPr="008322A1">
          <w:rPr>
            <w:rFonts w:ascii="Arial" w:hAnsi="Arial" w:cs="Arial"/>
          </w:rPr>
          <w:t xml:space="preserve">1st </w:t>
        </w:r>
      </w:ins>
      <w:r w:rsidRPr="008322A1">
        <w:rPr>
          <w:rFonts w:ascii="Arial" w:hAnsi="Arial" w:cs="Arial"/>
        </w:rPr>
        <w:t xml:space="preserve">and end on December </w:t>
      </w:r>
      <w:ins w:id="239" w:author="KJL1" w:date="2011-06-02T08:44:00Z">
        <w:r w:rsidRPr="008322A1">
          <w:rPr>
            <w:rFonts w:ascii="Arial" w:hAnsi="Arial" w:cs="Arial"/>
          </w:rPr>
          <w:t>3</w:t>
        </w:r>
      </w:ins>
      <w:ins w:id="240" w:author="kjl1" w:date="2011-10-21T08:27:00Z">
        <w:r w:rsidR="00AE55E3" w:rsidRPr="008322A1">
          <w:rPr>
            <w:rFonts w:ascii="Arial" w:hAnsi="Arial" w:cs="Arial"/>
          </w:rPr>
          <w:t>1.</w:t>
        </w:r>
      </w:ins>
      <w:ins w:id="241" w:author="KJL1" w:date="2011-06-02T08:44:00Z">
        <w:r w:rsidRPr="008322A1">
          <w:rPr>
            <w:rFonts w:ascii="Arial" w:hAnsi="Arial" w:cs="Arial"/>
          </w:rPr>
          <w:t xml:space="preserve"> </w:t>
        </w:r>
      </w:ins>
    </w:p>
    <w:p w:rsidR="008322A1" w:rsidRPr="00175B8A" w:rsidRDefault="008322A1" w:rsidP="008322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242" w:author="KJL1" w:date="2011-06-02T08:44:00Z"/>
          <w:rFonts w:ascii="Arial" w:hAnsi="Arial" w:cs="Arial"/>
        </w:rPr>
      </w:pPr>
    </w:p>
    <w:p w:rsidR="00302CF4" w:rsidRPr="00175B8A" w:rsidRDefault="00452BE9" w:rsidP="00537A4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ins w:id="243" w:author="kjl1" w:date="2011-10-18T11:04:00Z"/>
          <w:rFonts w:ascii="Arial" w:hAnsi="Arial" w:cs="Arial"/>
        </w:rPr>
      </w:pPr>
      <w:ins w:id="244" w:author="KJL1" w:date="2011-06-02T08:44:00Z">
        <w:r w:rsidRPr="00175B8A">
          <w:rPr>
            <w:rFonts w:ascii="Arial" w:hAnsi="Arial" w:cs="Arial"/>
          </w:rPr>
          <w:t>Semi</w:t>
        </w:r>
      </w:ins>
      <w:r w:rsidRPr="00175B8A">
        <w:rPr>
          <w:rFonts w:ascii="Arial" w:hAnsi="Arial" w:cs="Arial"/>
        </w:rPr>
        <w:t xml:space="preserve">-annual </w:t>
      </w:r>
      <w:ins w:id="245" w:author="kjl1" w:date="2011-10-21T08:29:00Z">
        <w:r w:rsidR="00AE55E3">
          <w:rPr>
            <w:rFonts w:ascii="Arial" w:hAnsi="Arial" w:cs="Arial"/>
          </w:rPr>
          <w:t>frequencies</w:t>
        </w:r>
      </w:ins>
      <w:ins w:id="246" w:author="KJL1" w:date="2011-06-02T08:44:00Z">
        <w:r w:rsidRPr="00175B8A">
          <w:rPr>
            <w:rFonts w:ascii="Arial" w:hAnsi="Arial" w:cs="Arial"/>
          </w:rPr>
          <w:t xml:space="preserve"> have two 6-month periods</w:t>
        </w:r>
        <w:r w:rsidR="002845FF" w:rsidRPr="00175B8A">
          <w:rPr>
            <w:rFonts w:ascii="Arial" w:hAnsi="Arial" w:cs="Arial"/>
          </w:rPr>
          <w:t xml:space="preserve"> </w:t>
        </w:r>
      </w:ins>
      <w:ins w:id="247" w:author="kjl1" w:date="2011-10-21T08:24:00Z">
        <w:r w:rsidR="00AE55E3">
          <w:rPr>
            <w:rFonts w:ascii="Arial" w:hAnsi="Arial" w:cs="Arial"/>
          </w:rPr>
          <w:t>per IPC</w:t>
        </w:r>
      </w:ins>
      <w:ins w:id="248" w:author="KJL1" w:date="2011-06-02T08:44:00Z">
        <w:r w:rsidR="002845FF" w:rsidRPr="00175B8A">
          <w:rPr>
            <w:rFonts w:ascii="Arial" w:hAnsi="Arial" w:cs="Arial"/>
          </w:rPr>
          <w:t xml:space="preserve">: </w:t>
        </w:r>
      </w:ins>
    </w:p>
    <w:p w:rsidR="00302CF4" w:rsidRPr="00175B8A" w:rsidRDefault="00302CF4" w:rsidP="00302CF4">
      <w:pPr>
        <w:tabs>
          <w:tab w:val="left" w:pos="27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9" w:author="kjl1" w:date="2011-10-18T11:04:00Z"/>
          <w:rFonts w:ascii="Arial" w:hAnsi="Arial" w:cs="Arial"/>
        </w:rPr>
      </w:pPr>
    </w:p>
    <w:p w:rsidR="00952F8E" w:rsidRPr="00175B8A" w:rsidRDefault="002845FF" w:rsidP="00544759">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50" w:author="kjl1" w:date="2011-10-03T10:45:00Z"/>
          <w:rFonts w:ascii="Arial" w:hAnsi="Arial" w:cs="Arial"/>
        </w:rPr>
      </w:pPr>
      <w:r w:rsidRPr="00175B8A">
        <w:rPr>
          <w:rFonts w:ascii="Arial" w:hAnsi="Arial" w:cs="Arial"/>
          <w:color w:val="000000"/>
        </w:rPr>
        <w:t>January</w:t>
      </w:r>
      <w:r w:rsidRPr="00175B8A">
        <w:rPr>
          <w:rFonts w:ascii="Arial" w:hAnsi="Arial" w:cs="Arial"/>
        </w:rPr>
        <w:t xml:space="preserve"> 1 </w:t>
      </w:r>
      <w:ins w:id="251" w:author="KJL1" w:date="2011-06-02T08:44:00Z">
        <w:r w:rsidRPr="00175B8A">
          <w:rPr>
            <w:rFonts w:ascii="Arial" w:hAnsi="Arial" w:cs="Arial"/>
          </w:rPr>
          <w:t>to</w:t>
        </w:r>
      </w:ins>
      <w:r w:rsidRPr="00175B8A">
        <w:rPr>
          <w:rFonts w:ascii="Arial" w:hAnsi="Arial" w:cs="Arial"/>
        </w:rPr>
        <w:t xml:space="preserve"> June 30</w:t>
      </w:r>
      <w:ins w:id="252" w:author="kjl1" w:date="2011-09-26T08:35:00Z">
        <w:r w:rsidR="00833E80" w:rsidRPr="00175B8A">
          <w:rPr>
            <w:rFonts w:ascii="Arial" w:hAnsi="Arial" w:cs="Arial"/>
          </w:rPr>
          <w:t>, and</w:t>
        </w:r>
      </w:ins>
    </w:p>
    <w:p w:rsidR="00880555" w:rsidRPr="00175B8A" w:rsidRDefault="00880555" w:rsidP="00BE7F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634"/>
        <w:jc w:val="both"/>
        <w:rPr>
          <w:ins w:id="253" w:author="KJL1" w:date="2011-06-02T08:44:00Z"/>
          <w:rFonts w:ascii="Arial" w:hAnsi="Arial" w:cs="Arial"/>
        </w:rPr>
      </w:pPr>
    </w:p>
    <w:p w:rsidR="00880555" w:rsidRPr="00175B8A" w:rsidRDefault="002845FF" w:rsidP="00544759">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54" w:author="KJL1" w:date="2011-06-02T08:44:00Z"/>
          <w:rFonts w:ascii="Arial" w:hAnsi="Arial" w:cs="Arial"/>
        </w:rPr>
      </w:pPr>
      <w:r w:rsidRPr="00175B8A">
        <w:rPr>
          <w:rFonts w:ascii="Arial" w:hAnsi="Arial" w:cs="Arial"/>
        </w:rPr>
        <w:t xml:space="preserve">July 1 </w:t>
      </w:r>
      <w:ins w:id="255" w:author="KJL1" w:date="2011-06-02T08:44:00Z">
        <w:r w:rsidRPr="00175B8A">
          <w:rPr>
            <w:rFonts w:ascii="Arial" w:hAnsi="Arial" w:cs="Arial"/>
            <w:color w:val="000000"/>
          </w:rPr>
          <w:t>to</w:t>
        </w:r>
      </w:ins>
      <w:r w:rsidRPr="00175B8A">
        <w:rPr>
          <w:rFonts w:ascii="Arial" w:hAnsi="Arial" w:cs="Arial"/>
        </w:rPr>
        <w:t xml:space="preserve"> December 31</w:t>
      </w:r>
      <w:ins w:id="256" w:author="KJL1" w:date="2011-06-02T08:44:00Z">
        <w:r w:rsidRPr="00175B8A">
          <w:rPr>
            <w:rFonts w:ascii="Arial" w:hAnsi="Arial" w:cs="Arial"/>
          </w:rPr>
          <w:t xml:space="preserve"> </w:t>
        </w:r>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ins w:id="257" w:author="KJL1" w:date="2011-06-02T08:44:00Z"/>
          <w:rFonts w:ascii="Arial" w:hAnsi="Arial" w:cs="Arial"/>
        </w:rPr>
      </w:pPr>
    </w:p>
    <w:p w:rsidR="00880555" w:rsidRPr="00175B8A" w:rsidRDefault="00452BE9" w:rsidP="00537A41">
      <w:pPr>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258" w:author="KJL1" w:date="2011-06-02T08:44:00Z"/>
          <w:rFonts w:ascii="Arial" w:hAnsi="Arial" w:cs="Arial"/>
        </w:rPr>
      </w:pPr>
      <w:ins w:id="259" w:author="KJL1" w:date="2011-06-02T08:44:00Z">
        <w:r w:rsidRPr="00175B8A">
          <w:rPr>
            <w:rFonts w:ascii="Arial" w:hAnsi="Arial" w:cs="Arial"/>
          </w:rPr>
          <w:t>Quarter</w:t>
        </w:r>
      </w:ins>
      <w:ins w:id="260" w:author="kjl1" w:date="2011-10-21T08:25:00Z">
        <w:r w:rsidR="00AE55E3">
          <w:rPr>
            <w:rFonts w:ascii="Arial" w:hAnsi="Arial" w:cs="Arial"/>
          </w:rPr>
          <w:t>ly</w:t>
        </w:r>
      </w:ins>
      <w:ins w:id="261" w:author="KJL1" w:date="2011-06-02T08:44:00Z">
        <w:r w:rsidRPr="00175B8A">
          <w:rPr>
            <w:rFonts w:ascii="Arial" w:hAnsi="Arial" w:cs="Arial"/>
          </w:rPr>
          <w:t xml:space="preserve"> </w:t>
        </w:r>
      </w:ins>
      <w:ins w:id="262" w:author="kjl1" w:date="2011-10-21T08:29:00Z">
        <w:r w:rsidR="00AE55E3">
          <w:rPr>
            <w:rFonts w:ascii="Arial" w:hAnsi="Arial" w:cs="Arial"/>
          </w:rPr>
          <w:t>frequencies</w:t>
        </w:r>
      </w:ins>
      <w:ins w:id="263" w:author="KJL1" w:date="2011-06-02T08:44:00Z">
        <w:r w:rsidRPr="00175B8A">
          <w:rPr>
            <w:rFonts w:ascii="Arial" w:hAnsi="Arial" w:cs="Arial"/>
          </w:rPr>
          <w:t xml:space="preserve"> have four 3-month periods</w:t>
        </w:r>
        <w:r w:rsidR="002845FF" w:rsidRPr="00175B8A">
          <w:rPr>
            <w:rFonts w:ascii="Arial" w:hAnsi="Arial" w:cs="Arial"/>
          </w:rPr>
          <w:t xml:space="preserve"> per </w:t>
        </w:r>
      </w:ins>
      <w:ins w:id="264" w:author="kjl1" w:date="2011-10-21T08:25:00Z">
        <w:r w:rsidR="00AE55E3">
          <w:rPr>
            <w:rFonts w:ascii="Arial" w:hAnsi="Arial" w:cs="Arial"/>
          </w:rPr>
          <w:t>IPC</w:t>
        </w:r>
      </w:ins>
      <w:ins w:id="265" w:author="KJL1" w:date="2011-06-02T08:44:00Z">
        <w:r w:rsidR="002845FF" w:rsidRPr="00175B8A">
          <w:rPr>
            <w:rFonts w:ascii="Arial" w:hAnsi="Arial" w:cs="Arial"/>
          </w:rPr>
          <w:t xml:space="preserve">: </w:t>
        </w:r>
      </w:ins>
    </w:p>
    <w:p w:rsidR="00880555" w:rsidRPr="00175B8A"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66" w:author="KJL1" w:date="2011-06-02T08:44:00Z"/>
          <w:rFonts w:ascii="Arial" w:hAnsi="Arial" w:cs="Arial"/>
        </w:rPr>
      </w:pPr>
    </w:p>
    <w:p w:rsidR="00880555" w:rsidRPr="00175B8A"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67" w:author="KJL1" w:date="2011-06-02T08:44:00Z"/>
          <w:rFonts w:ascii="Arial" w:hAnsi="Arial" w:cs="Arial"/>
        </w:rPr>
      </w:pPr>
      <w:r w:rsidRPr="00175B8A">
        <w:rPr>
          <w:rFonts w:ascii="Arial" w:hAnsi="Arial" w:cs="Arial"/>
        </w:rPr>
        <w:t>Q1</w:t>
      </w:r>
      <w:ins w:id="268" w:author="KJL1" w:date="2011-06-02T08:44:00Z">
        <w:r w:rsidR="000F233C" w:rsidRPr="00175B8A">
          <w:rPr>
            <w:rFonts w:ascii="Arial" w:hAnsi="Arial" w:cs="Arial"/>
          </w:rPr>
          <w:t>:</w:t>
        </w:r>
      </w:ins>
      <w:r w:rsidR="000F233C" w:rsidRPr="00175B8A">
        <w:rPr>
          <w:rFonts w:ascii="Arial" w:hAnsi="Arial" w:cs="Arial"/>
        </w:rPr>
        <w:t xml:space="preserve"> </w:t>
      </w:r>
      <w:r w:rsidRPr="00175B8A">
        <w:rPr>
          <w:rFonts w:ascii="Arial" w:hAnsi="Arial" w:cs="Arial"/>
        </w:rPr>
        <w:t xml:space="preserve">January 1 </w:t>
      </w:r>
      <w:ins w:id="269" w:author="KJL1" w:date="2011-06-02T08:44:00Z">
        <w:r w:rsidRPr="00175B8A">
          <w:rPr>
            <w:rFonts w:ascii="Arial" w:hAnsi="Arial" w:cs="Arial"/>
          </w:rPr>
          <w:t>to</w:t>
        </w:r>
      </w:ins>
      <w:r w:rsidRPr="00175B8A">
        <w:rPr>
          <w:rFonts w:ascii="Arial" w:hAnsi="Arial" w:cs="Arial"/>
        </w:rPr>
        <w:t xml:space="preserve"> March 3</w:t>
      </w:r>
      <w:ins w:id="270" w:author="kjl1" w:date="2011-09-26T08:35:00Z">
        <w:r w:rsidR="00833E80" w:rsidRPr="00175B8A">
          <w:rPr>
            <w:rFonts w:ascii="Arial" w:hAnsi="Arial" w:cs="Arial"/>
          </w:rPr>
          <w:t>1</w:t>
        </w:r>
      </w:ins>
      <w:ins w:id="271" w:author="kjl1" w:date="2011-10-05T09:06:00Z">
        <w:r w:rsidR="00CC2994" w:rsidRPr="00175B8A">
          <w:rPr>
            <w:rFonts w:ascii="Arial" w:hAnsi="Arial" w:cs="Arial"/>
          </w:rPr>
          <w:t>,</w:t>
        </w:r>
      </w:ins>
    </w:p>
    <w:p w:rsidR="00880555" w:rsidRPr="00175B8A"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72" w:author="KJL1" w:date="2011-06-02T08:44:00Z"/>
          <w:rFonts w:ascii="Arial" w:hAnsi="Arial" w:cs="Arial"/>
        </w:rPr>
      </w:pPr>
    </w:p>
    <w:p w:rsidR="00880555" w:rsidRPr="00175B8A"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73" w:author="KJL1" w:date="2011-06-02T08:44:00Z"/>
          <w:rFonts w:ascii="Arial" w:hAnsi="Arial" w:cs="Arial"/>
        </w:rPr>
      </w:pPr>
      <w:r w:rsidRPr="00175B8A">
        <w:rPr>
          <w:rFonts w:ascii="Arial" w:hAnsi="Arial" w:cs="Arial"/>
        </w:rPr>
        <w:t>Q2</w:t>
      </w:r>
      <w:ins w:id="274" w:author="KJL1" w:date="2011-06-02T08:44:00Z">
        <w:r w:rsidR="000F233C" w:rsidRPr="00175B8A">
          <w:rPr>
            <w:rFonts w:ascii="Arial" w:hAnsi="Arial" w:cs="Arial"/>
          </w:rPr>
          <w:t xml:space="preserve">: </w:t>
        </w:r>
      </w:ins>
      <w:r w:rsidRPr="00175B8A">
        <w:rPr>
          <w:rFonts w:ascii="Arial" w:hAnsi="Arial" w:cs="Arial"/>
        </w:rPr>
        <w:t xml:space="preserve"> April 1 </w:t>
      </w:r>
      <w:ins w:id="275" w:author="KJL1" w:date="2011-06-02T08:44:00Z">
        <w:r w:rsidRPr="00175B8A">
          <w:rPr>
            <w:rFonts w:ascii="Arial" w:hAnsi="Arial" w:cs="Arial"/>
          </w:rPr>
          <w:t>to</w:t>
        </w:r>
      </w:ins>
      <w:r w:rsidRPr="00175B8A">
        <w:rPr>
          <w:rFonts w:ascii="Arial" w:hAnsi="Arial" w:cs="Arial"/>
        </w:rPr>
        <w:t xml:space="preserve"> June 30</w:t>
      </w:r>
      <w:ins w:id="276" w:author="kjl1" w:date="2011-10-05T09:06:00Z">
        <w:r w:rsidR="00CC2994" w:rsidRPr="00175B8A">
          <w:rPr>
            <w:rFonts w:ascii="Arial" w:hAnsi="Arial" w:cs="Arial"/>
          </w:rPr>
          <w:t>,</w:t>
        </w:r>
      </w:ins>
    </w:p>
    <w:p w:rsidR="00880555" w:rsidRPr="00175B8A"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77" w:author="KJL1" w:date="2011-06-02T08:44:00Z"/>
          <w:rFonts w:ascii="Arial" w:hAnsi="Arial" w:cs="Arial"/>
        </w:rPr>
      </w:pPr>
    </w:p>
    <w:p w:rsidR="00880555" w:rsidRPr="00175B8A"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78" w:author="KJL1" w:date="2011-06-02T08:44:00Z"/>
          <w:rFonts w:ascii="Arial" w:hAnsi="Arial" w:cs="Arial"/>
        </w:rPr>
      </w:pPr>
      <w:r w:rsidRPr="00175B8A">
        <w:rPr>
          <w:rFonts w:ascii="Arial" w:hAnsi="Arial" w:cs="Arial"/>
        </w:rPr>
        <w:t>Q3</w:t>
      </w:r>
      <w:ins w:id="279" w:author="KJL1" w:date="2011-06-02T08:44:00Z">
        <w:r w:rsidR="000F233C" w:rsidRPr="00175B8A">
          <w:rPr>
            <w:rFonts w:ascii="Arial" w:hAnsi="Arial" w:cs="Arial"/>
          </w:rPr>
          <w:t>:</w:t>
        </w:r>
      </w:ins>
      <w:r w:rsidR="000F233C" w:rsidRPr="00175B8A">
        <w:rPr>
          <w:rFonts w:ascii="Arial" w:hAnsi="Arial" w:cs="Arial"/>
        </w:rPr>
        <w:t xml:space="preserve"> </w:t>
      </w:r>
      <w:r w:rsidRPr="00175B8A">
        <w:rPr>
          <w:rFonts w:ascii="Arial" w:hAnsi="Arial" w:cs="Arial"/>
        </w:rPr>
        <w:t xml:space="preserve">July 1 </w:t>
      </w:r>
      <w:ins w:id="280" w:author="KJL1" w:date="2011-06-02T08:44:00Z">
        <w:r w:rsidRPr="00175B8A">
          <w:rPr>
            <w:rFonts w:ascii="Arial" w:hAnsi="Arial" w:cs="Arial"/>
          </w:rPr>
          <w:t>to</w:t>
        </w:r>
      </w:ins>
      <w:r w:rsidRPr="00175B8A">
        <w:rPr>
          <w:rFonts w:ascii="Arial" w:hAnsi="Arial" w:cs="Arial"/>
        </w:rPr>
        <w:t xml:space="preserve"> September 30</w:t>
      </w:r>
      <w:ins w:id="281" w:author="kjl1" w:date="2011-10-05T09:06:00Z">
        <w:r w:rsidR="00CC2994" w:rsidRPr="00175B8A">
          <w:rPr>
            <w:rFonts w:ascii="Arial" w:hAnsi="Arial" w:cs="Arial"/>
          </w:rPr>
          <w:t>,</w:t>
        </w:r>
      </w:ins>
      <w:ins w:id="282" w:author="kjl1" w:date="2011-09-26T08:35:00Z">
        <w:r w:rsidR="00833E80" w:rsidRPr="00175B8A">
          <w:rPr>
            <w:rFonts w:ascii="Arial" w:hAnsi="Arial" w:cs="Arial"/>
          </w:rPr>
          <w:t xml:space="preserve"> and</w:t>
        </w:r>
      </w:ins>
    </w:p>
    <w:p w:rsidR="00880555" w:rsidRPr="00175B8A" w:rsidRDefault="00880555" w:rsidP="00BE7F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83" w:author="KJL1" w:date="2011-06-02T08:44:00Z"/>
          <w:rFonts w:ascii="Arial" w:hAnsi="Arial" w:cs="Arial"/>
        </w:rPr>
      </w:pPr>
    </w:p>
    <w:p w:rsidR="00880555" w:rsidRPr="00175B8A" w:rsidRDefault="002845FF" w:rsidP="00544759">
      <w:pPr>
        <w:pStyle w:val="ListParagraph"/>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84" w:author="KJL1" w:date="2011-06-02T08:44:00Z"/>
          <w:rFonts w:ascii="Arial" w:hAnsi="Arial" w:cs="Arial"/>
        </w:rPr>
      </w:pPr>
      <w:r w:rsidRPr="00175B8A">
        <w:rPr>
          <w:rFonts w:ascii="Arial" w:hAnsi="Arial" w:cs="Arial"/>
        </w:rPr>
        <w:t>Q4</w:t>
      </w:r>
      <w:ins w:id="285" w:author="KJL1" w:date="2011-06-02T08:44:00Z">
        <w:r w:rsidR="000F233C" w:rsidRPr="00175B8A">
          <w:rPr>
            <w:rFonts w:ascii="Arial" w:hAnsi="Arial" w:cs="Arial"/>
          </w:rPr>
          <w:t>:</w:t>
        </w:r>
      </w:ins>
      <w:r w:rsidR="000F233C" w:rsidRPr="00175B8A">
        <w:rPr>
          <w:rFonts w:ascii="Arial" w:hAnsi="Arial" w:cs="Arial"/>
        </w:rPr>
        <w:t xml:space="preserve"> </w:t>
      </w:r>
      <w:r w:rsidRPr="00175B8A">
        <w:rPr>
          <w:rFonts w:ascii="Arial" w:hAnsi="Arial" w:cs="Arial"/>
        </w:rPr>
        <w:t xml:space="preserve">October 1 </w:t>
      </w:r>
      <w:ins w:id="286" w:author="KJL1" w:date="2011-06-02T08:44:00Z">
        <w:r w:rsidRPr="00175B8A">
          <w:rPr>
            <w:rFonts w:ascii="Arial" w:hAnsi="Arial" w:cs="Arial"/>
          </w:rPr>
          <w:t>to</w:t>
        </w:r>
      </w:ins>
      <w:r w:rsidRPr="00175B8A">
        <w:rPr>
          <w:rFonts w:ascii="Arial" w:hAnsi="Arial" w:cs="Arial"/>
        </w:rPr>
        <w:t xml:space="preserve"> December 31</w:t>
      </w:r>
      <w:ins w:id="287" w:author="KJL1" w:date="2011-06-02T08:44:00Z">
        <w:r w:rsidRPr="00175B8A">
          <w:rPr>
            <w:rFonts w:ascii="Arial" w:hAnsi="Arial" w:cs="Arial"/>
          </w:rPr>
          <w:t xml:space="preserve">.  </w:t>
        </w:r>
      </w:ins>
    </w:p>
    <w:p w:rsidR="00880555" w:rsidRPr="00175B8A" w:rsidRDefault="00880555"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ins w:id="288" w:author="KJL1" w:date="2011-06-02T08:44:00Z"/>
          <w:rFonts w:ascii="Arial" w:hAnsi="Arial" w:cs="Arial"/>
        </w:rPr>
      </w:pPr>
    </w:p>
    <w:p w:rsidR="002845FF" w:rsidRPr="00175B8A" w:rsidRDefault="002845FF" w:rsidP="00163C4B">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89" w:author="KJL1" w:date="2011-06-02T08:44:00Z"/>
          <w:rFonts w:ascii="Arial" w:hAnsi="Arial" w:cs="Arial"/>
        </w:rPr>
      </w:pPr>
      <w:ins w:id="290" w:author="KJL1" w:date="2011-06-02T08:44:00Z">
        <w:r w:rsidRPr="00175B8A">
          <w:rPr>
            <w:rFonts w:ascii="Arial" w:hAnsi="Arial" w:cs="Arial"/>
          </w:rPr>
          <w:t xml:space="preserve">The regions plan inspections by scheduling </w:t>
        </w:r>
      </w:ins>
      <w:r w:rsidRPr="00175B8A">
        <w:rPr>
          <w:rFonts w:ascii="Arial" w:hAnsi="Arial" w:cs="Arial"/>
        </w:rPr>
        <w:t xml:space="preserve">inspection </w:t>
      </w:r>
      <w:ins w:id="291" w:author="KJL1" w:date="2011-06-02T08:44:00Z">
        <w:r w:rsidRPr="00175B8A">
          <w:rPr>
            <w:rFonts w:ascii="Arial" w:hAnsi="Arial" w:cs="Arial"/>
          </w:rPr>
          <w:t>procedures that are listed</w:t>
        </w:r>
      </w:ins>
      <w:r w:rsidRPr="00175B8A">
        <w:rPr>
          <w:rFonts w:ascii="Arial" w:hAnsi="Arial" w:cs="Arial"/>
        </w:rPr>
        <w:t xml:space="preserve"> in the </w:t>
      </w:r>
      <w:ins w:id="292" w:author="KJL1" w:date="2011-06-02T08:44:00Z">
        <w:r w:rsidRPr="00175B8A">
          <w:rPr>
            <w:rFonts w:ascii="Arial" w:hAnsi="Arial" w:cs="Arial"/>
          </w:rPr>
          <w:t>RPS/</w:t>
        </w:r>
        <w:r w:rsidR="000F233C" w:rsidRPr="00175B8A" w:rsidDel="000F233C">
          <w:rPr>
            <w:rFonts w:ascii="Arial" w:hAnsi="Arial" w:cs="Arial"/>
          </w:rPr>
          <w:t xml:space="preserve"> </w:t>
        </w:r>
        <w:r w:rsidRPr="00175B8A">
          <w:rPr>
            <w:rFonts w:ascii="Arial" w:hAnsi="Arial" w:cs="Arial"/>
          </w:rPr>
          <w:t xml:space="preserve">IPAS module.  </w:t>
        </w:r>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293" w:author="KJL1" w:date="2011-06-02T08:44:00Z"/>
          <w:rFonts w:ascii="Arial" w:hAnsi="Arial" w:cs="Arial"/>
        </w:rPr>
      </w:pPr>
    </w:p>
    <w:p w:rsidR="002845FF" w:rsidRPr="00175B8A" w:rsidRDefault="002845FF" w:rsidP="00544759">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ins w:id="294" w:author="KJL1" w:date="2011-06-02T08:44:00Z">
        <w:r w:rsidRPr="00175B8A">
          <w:rPr>
            <w:rFonts w:ascii="Arial" w:hAnsi="Arial" w:cs="Arial"/>
          </w:rPr>
          <w:t>The</w:t>
        </w:r>
      </w:ins>
      <w:r w:rsidRPr="00175B8A">
        <w:rPr>
          <w:rFonts w:ascii="Arial" w:hAnsi="Arial" w:cs="Arial"/>
        </w:rPr>
        <w:t xml:space="preserve"> inspection </w:t>
      </w:r>
      <w:ins w:id="295" w:author="kjl1" w:date="2011-09-28T16:11:00Z">
        <w:r w:rsidR="00C40F37" w:rsidRPr="00175B8A">
          <w:rPr>
            <w:rFonts w:ascii="Arial" w:hAnsi="Arial" w:cs="Arial"/>
          </w:rPr>
          <w:t xml:space="preserve">procedure </w:t>
        </w:r>
      </w:ins>
      <w:ins w:id="296" w:author="kjl1" w:date="2011-09-28T16:13:00Z">
        <w:r w:rsidR="00C40F37" w:rsidRPr="00175B8A">
          <w:rPr>
            <w:rFonts w:ascii="Arial" w:hAnsi="Arial" w:cs="Arial"/>
          </w:rPr>
          <w:t>numbers</w:t>
        </w:r>
      </w:ins>
      <w:ins w:id="297" w:author="kjl1" w:date="2011-09-28T16:11:00Z">
        <w:r w:rsidR="00C40F37" w:rsidRPr="00175B8A">
          <w:rPr>
            <w:rFonts w:ascii="Arial" w:hAnsi="Arial" w:cs="Arial"/>
          </w:rPr>
          <w:t xml:space="preserve"> listed</w:t>
        </w:r>
      </w:ins>
      <w:r w:rsidRPr="00175B8A">
        <w:rPr>
          <w:rFonts w:ascii="Arial" w:hAnsi="Arial" w:cs="Arial"/>
        </w:rPr>
        <w:t xml:space="preserve"> in </w:t>
      </w:r>
      <w:ins w:id="298" w:author="KJL1" w:date="2011-06-02T08:44:00Z">
        <w:r w:rsidR="001E2857" w:rsidRPr="00175B8A">
          <w:rPr>
            <w:rFonts w:ascii="Arial" w:hAnsi="Arial" w:cs="Arial"/>
          </w:rPr>
          <w:t>the RPS/</w:t>
        </w:r>
        <w:r w:rsidRPr="00175B8A">
          <w:rPr>
            <w:rFonts w:ascii="Arial" w:hAnsi="Arial" w:cs="Arial"/>
          </w:rPr>
          <w:t xml:space="preserve">IPAS </w:t>
        </w:r>
      </w:ins>
      <w:ins w:id="299" w:author="kjl1" w:date="2011-09-28T16:11:00Z">
        <w:r w:rsidR="00C40F37" w:rsidRPr="00175B8A">
          <w:rPr>
            <w:rFonts w:ascii="Arial" w:hAnsi="Arial" w:cs="Arial"/>
          </w:rPr>
          <w:t>are</w:t>
        </w:r>
      </w:ins>
      <w:ins w:id="300" w:author="KJL1" w:date="2011-06-02T08:44:00Z">
        <w:r w:rsidRPr="00175B8A">
          <w:rPr>
            <w:rFonts w:ascii="Arial" w:hAnsi="Arial" w:cs="Arial"/>
          </w:rPr>
          <w:t xml:space="preserve"> identical to </w:t>
        </w:r>
      </w:ins>
      <w:ins w:id="301" w:author="kjl1" w:date="2011-09-28T16:11:00Z">
        <w:r w:rsidR="00C40F37" w:rsidRPr="00175B8A">
          <w:rPr>
            <w:rFonts w:ascii="Arial" w:hAnsi="Arial" w:cs="Arial"/>
          </w:rPr>
          <w:t xml:space="preserve">actual </w:t>
        </w:r>
      </w:ins>
      <w:r w:rsidRPr="00175B8A">
        <w:rPr>
          <w:rFonts w:ascii="Arial" w:hAnsi="Arial" w:cs="Arial"/>
        </w:rPr>
        <w:t xml:space="preserve">inspection </w:t>
      </w:r>
      <w:ins w:id="302" w:author="KJL1" w:date="2011-06-02T08:44:00Z">
        <w:r w:rsidRPr="00175B8A">
          <w:rPr>
            <w:rFonts w:ascii="Arial" w:hAnsi="Arial" w:cs="Arial"/>
          </w:rPr>
          <w:t>procedure number</w:t>
        </w:r>
      </w:ins>
      <w:ins w:id="303" w:author="kjl1" w:date="2011-09-28T16:11:00Z">
        <w:r w:rsidR="00C40F37" w:rsidRPr="00175B8A">
          <w:rPr>
            <w:rFonts w:ascii="Arial" w:hAnsi="Arial" w:cs="Arial"/>
          </w:rPr>
          <w:t>s</w:t>
        </w:r>
      </w:ins>
      <w:ins w:id="304" w:author="kjl1" w:date="2011-09-28T16:05:00Z">
        <w:r w:rsidR="00C40F37" w:rsidRPr="00175B8A">
          <w:rPr>
            <w:rFonts w:ascii="Arial" w:hAnsi="Arial" w:cs="Arial"/>
          </w:rPr>
          <w:t>.</w:t>
        </w:r>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rPr>
      </w:pPr>
    </w:p>
    <w:p w:rsidR="002845FF" w:rsidRPr="00175B8A" w:rsidRDefault="005D2449" w:rsidP="00544759">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305" w:author="KJL1" w:date="2011-06-02T08:44:00Z"/>
          <w:rFonts w:ascii="Arial" w:hAnsi="Arial" w:cs="Arial"/>
        </w:rPr>
      </w:pPr>
      <w:ins w:id="306" w:author="KJL1" w:date="2011-06-02T08:44:00Z">
        <w:r w:rsidRPr="00175B8A">
          <w:rPr>
            <w:rFonts w:ascii="Arial" w:hAnsi="Arial" w:cs="Arial"/>
          </w:rPr>
          <w:t xml:space="preserve">Certain </w:t>
        </w:r>
        <w:r w:rsidR="002845FF" w:rsidRPr="00175B8A">
          <w:rPr>
            <w:rFonts w:ascii="Arial" w:hAnsi="Arial" w:cs="Arial"/>
          </w:rPr>
          <w:t xml:space="preserve">baseline inspection procedures that are attachments to IP 71111, “Reactor Safety—Initiating Events, Mitigating Systems, Barrier </w:t>
        </w:r>
        <w:r w:rsidR="001C42F6" w:rsidRPr="00175B8A">
          <w:rPr>
            <w:rFonts w:ascii="Arial" w:hAnsi="Arial" w:cs="Arial"/>
          </w:rPr>
          <w:t>Integrity,</w:t>
        </w:r>
      </w:ins>
      <w:ins w:id="307" w:author="kjl1" w:date="2011-11-15T10:18:00Z">
        <w:r w:rsidR="0042605A">
          <w:rPr>
            <w:rFonts w:ascii="Arial" w:hAnsi="Arial" w:cs="Arial"/>
          </w:rPr>
          <w:t>”</w:t>
        </w:r>
      </w:ins>
      <w:ins w:id="308" w:author="KJL1" w:date="2011-06-02T08:44:00Z">
        <w:r w:rsidR="001C42F6" w:rsidRPr="00175B8A">
          <w:rPr>
            <w:rFonts w:ascii="Arial" w:hAnsi="Arial" w:cs="Arial"/>
          </w:rPr>
          <w:t xml:space="preserve"> have</w:t>
        </w:r>
        <w:r w:rsidRPr="00175B8A">
          <w:rPr>
            <w:rFonts w:ascii="Arial" w:hAnsi="Arial" w:cs="Arial"/>
          </w:rPr>
          <w:t xml:space="preserve"> multiple</w:t>
        </w:r>
        <w:r w:rsidR="002845FF" w:rsidRPr="00175B8A">
          <w:rPr>
            <w:rFonts w:ascii="Arial" w:hAnsi="Arial" w:cs="Arial"/>
          </w:rPr>
          <w:t xml:space="preserve"> inspection </w:t>
        </w:r>
        <w:r w:rsidRPr="00175B8A">
          <w:rPr>
            <w:rFonts w:ascii="Arial" w:hAnsi="Arial" w:cs="Arial"/>
          </w:rPr>
          <w:t xml:space="preserve">frequencies (e.g., annually and quarterly) and corresponding </w:t>
        </w:r>
        <w:r w:rsidR="002845FF" w:rsidRPr="00175B8A">
          <w:rPr>
            <w:rFonts w:ascii="Arial" w:hAnsi="Arial" w:cs="Arial"/>
          </w:rPr>
          <w:t xml:space="preserve">sample size requirements. </w:t>
        </w:r>
        <w:r w:rsidRPr="00175B8A">
          <w:rPr>
            <w:rFonts w:ascii="Arial" w:hAnsi="Arial" w:cs="Arial"/>
          </w:rPr>
          <w:t xml:space="preserve">There is an IPAS inspection </w:t>
        </w:r>
      </w:ins>
      <w:ins w:id="309" w:author="kjl1" w:date="2011-09-28T16:13:00Z">
        <w:r w:rsidR="00C40F37" w:rsidRPr="00175B8A">
          <w:rPr>
            <w:rFonts w:ascii="Arial" w:hAnsi="Arial" w:cs="Arial"/>
          </w:rPr>
          <w:t>procedure number</w:t>
        </w:r>
      </w:ins>
      <w:ins w:id="310" w:author="KJL1" w:date="2011-06-02T08:44:00Z">
        <w:r w:rsidRPr="00175B8A">
          <w:rPr>
            <w:rFonts w:ascii="Arial" w:hAnsi="Arial" w:cs="Arial"/>
          </w:rPr>
          <w:t xml:space="preserve"> for e</w:t>
        </w:r>
        <w:r w:rsidR="002845FF" w:rsidRPr="00175B8A">
          <w:rPr>
            <w:rFonts w:ascii="Arial" w:hAnsi="Arial" w:cs="Arial"/>
          </w:rPr>
          <w:t xml:space="preserve">ach </w:t>
        </w:r>
        <w:r w:rsidRPr="00175B8A">
          <w:rPr>
            <w:rFonts w:ascii="Arial" w:hAnsi="Arial" w:cs="Arial"/>
          </w:rPr>
          <w:t xml:space="preserve">inspection procedure </w:t>
        </w:r>
        <w:r w:rsidR="00060B9C" w:rsidRPr="00175B8A">
          <w:rPr>
            <w:rFonts w:ascii="Arial" w:hAnsi="Arial" w:cs="Arial"/>
          </w:rPr>
          <w:t>frequency</w:t>
        </w:r>
        <w:r w:rsidRPr="00175B8A">
          <w:rPr>
            <w:rFonts w:ascii="Arial" w:hAnsi="Arial" w:cs="Arial"/>
          </w:rPr>
          <w:t>.</w:t>
        </w:r>
        <w:r w:rsidR="002845FF" w:rsidRPr="00175B8A">
          <w:rPr>
            <w:rFonts w:ascii="Arial" w:hAnsi="Arial" w:cs="Arial"/>
          </w:rPr>
          <w:t xml:space="preserve"> </w:t>
        </w:r>
      </w:ins>
      <w:ins w:id="311" w:author="kjl1" w:date="2011-10-05T09:22:00Z">
        <w:r w:rsidR="00C767B3" w:rsidRPr="00175B8A">
          <w:rPr>
            <w:rFonts w:ascii="Arial" w:hAnsi="Arial" w:cs="Arial"/>
          </w:rPr>
          <w:t>A</w:t>
        </w:r>
      </w:ins>
      <w:ins w:id="312" w:author="KJL1" w:date="2011-06-02T08:44:00Z">
        <w:r w:rsidR="002845FF" w:rsidRPr="00175B8A">
          <w:rPr>
            <w:rFonts w:ascii="Arial" w:hAnsi="Arial" w:cs="Arial"/>
          </w:rPr>
          <w:t xml:space="preserve"> list of codes used in RPS/IPAS for IP 71111 attachments </w:t>
        </w:r>
        <w:r w:rsidR="004B2817" w:rsidRPr="00175B8A">
          <w:rPr>
            <w:rFonts w:ascii="Arial" w:hAnsi="Arial" w:cs="Arial"/>
          </w:rPr>
          <w:t>is located</w:t>
        </w:r>
        <w:r w:rsidR="00060B9C" w:rsidRPr="00175B8A">
          <w:rPr>
            <w:rFonts w:ascii="Arial" w:hAnsi="Arial" w:cs="Arial"/>
          </w:rPr>
          <w:t xml:space="preserve"> on</w:t>
        </w:r>
        <w:r w:rsidR="002845FF" w:rsidRPr="00175B8A">
          <w:rPr>
            <w:rFonts w:ascii="Arial" w:hAnsi="Arial" w:cs="Arial"/>
          </w:rPr>
          <w:t xml:space="preserve"> the RPS </w:t>
        </w:r>
      </w:ins>
      <w:ins w:id="313" w:author="Jocelyn" w:date="2011-08-21T20:45:00Z">
        <w:r w:rsidR="00040741" w:rsidRPr="00175B8A">
          <w:rPr>
            <w:rFonts w:ascii="Arial" w:hAnsi="Arial" w:cs="Arial"/>
          </w:rPr>
          <w:t>“</w:t>
        </w:r>
      </w:ins>
      <w:ins w:id="314" w:author="KJL1" w:date="2011-06-02T08:44:00Z">
        <w:r w:rsidR="002845FF" w:rsidRPr="00175B8A">
          <w:rPr>
            <w:rFonts w:ascii="Arial" w:hAnsi="Arial" w:cs="Arial"/>
          </w:rPr>
          <w:t>How do I</w:t>
        </w:r>
      </w:ins>
      <w:ins w:id="315" w:author="Jocelyn" w:date="2011-08-21T20:45:00Z">
        <w:r w:rsidR="00040741" w:rsidRPr="00175B8A">
          <w:rPr>
            <w:rFonts w:ascii="Arial" w:hAnsi="Arial" w:cs="Arial"/>
          </w:rPr>
          <w:t>”</w:t>
        </w:r>
      </w:ins>
      <w:ins w:id="316" w:author="KJL1" w:date="2011-06-02T08:44:00Z">
        <w:r w:rsidR="002845FF" w:rsidRPr="00175B8A">
          <w:rPr>
            <w:rFonts w:ascii="Arial" w:hAnsi="Arial" w:cs="Arial"/>
          </w:rPr>
          <w:t xml:space="preserve"> </w:t>
        </w:r>
      </w:ins>
      <w:ins w:id="317" w:author="Jocelyn" w:date="2011-08-21T17:45:00Z">
        <w:r w:rsidR="00FA03D3" w:rsidRPr="00175B8A">
          <w:rPr>
            <w:rFonts w:ascii="Arial" w:hAnsi="Arial" w:cs="Arial"/>
          </w:rPr>
          <w:t>W</w:t>
        </w:r>
      </w:ins>
      <w:ins w:id="318" w:author="KJL1" w:date="2011-06-02T08:44:00Z">
        <w:r w:rsidR="002845FF" w:rsidRPr="00175B8A">
          <w:rPr>
            <w:rFonts w:ascii="Arial" w:hAnsi="Arial" w:cs="Arial"/>
          </w:rPr>
          <w:t xml:space="preserve">ebpage at: </w:t>
        </w:r>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319" w:author="KJL1" w:date="2011-06-02T08:44:00Z"/>
          <w:rFonts w:ascii="Arial" w:hAnsi="Arial" w:cs="Arial"/>
        </w:rPr>
      </w:pPr>
    </w:p>
    <w:p w:rsidR="002845FF" w:rsidRPr="00175B8A" w:rsidRDefault="00B4314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320" w:author="KJL1" w:date="2011-06-02T08:44:00Z"/>
          <w:rFonts w:ascii="Arial" w:hAnsi="Arial" w:cs="Arial"/>
          <w:lang w:val="en-CA"/>
        </w:rPr>
      </w:pPr>
      <w:ins w:id="321" w:author="KJL1" w:date="2011-06-02T08:44:00Z">
        <w:r w:rsidRPr="00175B8A">
          <w:rPr>
            <w:rFonts w:ascii="Arial" w:hAnsi="Arial" w:cs="Arial"/>
            <w:lang w:val="en-CA"/>
          </w:rPr>
          <w:tab/>
        </w:r>
        <w:r w:rsidRPr="00175B8A">
          <w:rPr>
            <w:rFonts w:ascii="Arial" w:hAnsi="Arial" w:cs="Arial"/>
            <w:lang w:val="en-CA"/>
          </w:rPr>
          <w:tab/>
        </w:r>
        <w:r w:rsidRPr="00175B8A">
          <w:rPr>
            <w:rFonts w:ascii="Arial" w:hAnsi="Arial" w:cs="Arial"/>
            <w:lang w:val="en-CA"/>
          </w:rPr>
          <w:tab/>
        </w:r>
        <w:r w:rsidR="00FF3420" w:rsidRPr="00175B8A">
          <w:rPr>
            <w:rFonts w:ascii="Arial" w:hAnsi="Arial" w:cs="Arial"/>
          </w:rPr>
          <w:fldChar w:fldCharType="begin"/>
        </w:r>
        <w:r w:rsidR="002F6164" w:rsidRPr="00175B8A">
          <w:rPr>
            <w:rFonts w:ascii="Arial" w:hAnsi="Arial" w:cs="Arial"/>
          </w:rPr>
          <w:instrText>HYPERLINK "http://nrr10.nrc.gov/nrr-office/rps/how-do-i/baselineinspection.pdf"</w:instrText>
        </w:r>
        <w:r w:rsidR="00FF3420" w:rsidRPr="00175B8A">
          <w:rPr>
            <w:rFonts w:ascii="Arial" w:hAnsi="Arial" w:cs="Arial"/>
          </w:rPr>
          <w:fldChar w:fldCharType="separate"/>
        </w:r>
        <w:r w:rsidRPr="00175B8A">
          <w:rPr>
            <w:rStyle w:val="Hyperlink"/>
            <w:rFonts w:ascii="Arial" w:hAnsi="Arial" w:cs="Arial"/>
            <w:lang w:val="en-CA"/>
          </w:rPr>
          <w:t>http://nrr10.nrc.gov/nrr-office/rps/how-do-i/baselineinspection.pdf</w:t>
        </w:r>
        <w:r w:rsidR="00FF3420" w:rsidRPr="00175B8A">
          <w:rPr>
            <w:rFonts w:ascii="Arial" w:hAnsi="Arial" w:cs="Arial"/>
          </w:rPr>
          <w:fldChar w:fldCharType="end"/>
        </w:r>
      </w:ins>
    </w:p>
    <w:p w:rsidR="00B43147" w:rsidRPr="00175B8A" w:rsidRDefault="00B4314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322" w:author="KJL1" w:date="2011-06-02T08:44:00Z"/>
          <w:rFonts w:ascii="Arial" w:hAnsi="Arial" w:cs="Arial"/>
        </w:rPr>
      </w:pPr>
    </w:p>
    <w:p w:rsidR="002845FF" w:rsidRPr="00175B8A" w:rsidRDefault="002845FF" w:rsidP="00163C4B">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323" w:author="KJL1" w:date="2011-06-02T08:44:00Z"/>
          <w:rFonts w:ascii="Arial" w:hAnsi="Arial" w:cs="Arial"/>
        </w:rPr>
      </w:pPr>
      <w:ins w:id="324" w:author="KJL1" w:date="2011-06-02T08:44:00Z">
        <w:r w:rsidRPr="00175B8A">
          <w:rPr>
            <w:rFonts w:ascii="Arial" w:hAnsi="Arial" w:cs="Arial"/>
          </w:rPr>
          <w:t>The following modules can be used to review and produce inspection plans for any plant at any given period of time.</w:t>
        </w:r>
      </w:ins>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ins w:id="325" w:author="KJL1" w:date="2011-06-02T08:44:00Z"/>
          <w:rFonts w:ascii="Arial" w:hAnsi="Arial" w:cs="Arial"/>
        </w:rPr>
      </w:pPr>
    </w:p>
    <w:p w:rsidR="002845FF" w:rsidRPr="00175B8A" w:rsidRDefault="002845FF" w:rsidP="00544759">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u w:val="single"/>
        </w:rPr>
        <w:t>RPS/</w:t>
      </w:r>
      <w:ins w:id="326" w:author="kjl1" w:date="2011-09-28T16:27:00Z">
        <w:r w:rsidR="003656DA" w:rsidRPr="00175B8A">
          <w:rPr>
            <w:rFonts w:ascii="Arial" w:hAnsi="Arial" w:cs="Arial"/>
            <w:u w:val="single"/>
          </w:rPr>
          <w:t>REPORTS/</w:t>
        </w:r>
      </w:ins>
      <w:r w:rsidRPr="00175B8A">
        <w:rPr>
          <w:rFonts w:ascii="Arial" w:hAnsi="Arial" w:cs="Arial"/>
          <w:u w:val="single"/>
        </w:rPr>
        <w:t xml:space="preserve">IP 22, </w:t>
      </w:r>
      <w:ins w:id="327" w:author="Jocelyn" w:date="2011-08-21T20:20:00Z">
        <w:r w:rsidR="00DD2DFF" w:rsidRPr="00175B8A">
          <w:rPr>
            <w:rFonts w:ascii="Arial" w:hAnsi="Arial" w:cs="Arial"/>
            <w:u w:val="single"/>
          </w:rPr>
          <w:t>“</w:t>
        </w:r>
      </w:ins>
      <w:r w:rsidRPr="00175B8A">
        <w:rPr>
          <w:rFonts w:ascii="Arial" w:hAnsi="Arial" w:cs="Arial"/>
          <w:u w:val="single"/>
        </w:rPr>
        <w:t>Inspection/Activity P</w:t>
      </w:r>
      <w:r w:rsidR="002634A1" w:rsidRPr="00175B8A">
        <w:rPr>
          <w:rFonts w:ascii="Arial" w:hAnsi="Arial" w:cs="Arial"/>
          <w:u w:val="single"/>
        </w:rPr>
        <w:t>lan</w:t>
      </w:r>
      <w:ins w:id="328" w:author="KJL1" w:date="2011-06-02T08:44:00Z">
        <w:r w:rsidR="002634A1" w:rsidRPr="008B5882">
          <w:rPr>
            <w:rFonts w:ascii="Arial" w:hAnsi="Arial" w:cs="Arial"/>
          </w:rPr>
          <w:t>.</w:t>
        </w:r>
      </w:ins>
      <w:ins w:id="329" w:author="Jocelyn" w:date="2011-08-21T20:20:00Z">
        <w:r w:rsidR="00DD2DFF" w:rsidRPr="008B5882">
          <w:rPr>
            <w:rFonts w:ascii="Arial" w:hAnsi="Arial" w:cs="Arial"/>
          </w:rPr>
          <w:t>”</w:t>
        </w:r>
      </w:ins>
      <w:ins w:id="330" w:author="KJL1" w:date="2011-06-02T08:44:00Z">
        <w:r w:rsidRPr="00175B8A">
          <w:rPr>
            <w:rFonts w:ascii="Arial" w:hAnsi="Arial" w:cs="Arial"/>
          </w:rPr>
          <w:t xml:space="preserve"> </w:t>
        </w:r>
        <w:r w:rsidR="002634A1" w:rsidRPr="00175B8A">
          <w:rPr>
            <w:rFonts w:ascii="Arial" w:hAnsi="Arial" w:cs="Arial"/>
          </w:rPr>
          <w:t xml:space="preserve">This </w:t>
        </w:r>
        <w:r w:rsidRPr="00175B8A">
          <w:rPr>
            <w:rFonts w:ascii="Arial" w:hAnsi="Arial" w:cs="Arial"/>
          </w:rPr>
          <w:t xml:space="preserve">is for </w:t>
        </w:r>
      </w:ins>
      <w:r w:rsidRPr="00175B8A">
        <w:rPr>
          <w:rFonts w:ascii="Arial" w:hAnsi="Arial" w:cs="Arial"/>
        </w:rPr>
        <w:t>the planned inspection activities excluding security</w:t>
      </w:r>
      <w:ins w:id="331" w:author="KJL1" w:date="2011-06-02T08:44:00Z">
        <w:r w:rsidRPr="00175B8A">
          <w:rPr>
            <w:rFonts w:ascii="Arial" w:hAnsi="Arial" w:cs="Arial"/>
          </w:rPr>
          <w:t>. The</w:t>
        </w:r>
      </w:ins>
      <w:r w:rsidRPr="00175B8A">
        <w:rPr>
          <w:rFonts w:ascii="Arial" w:hAnsi="Arial" w:cs="Arial"/>
        </w:rPr>
        <w:t xml:space="preserve"> inspection plan </w:t>
      </w:r>
      <w:ins w:id="332" w:author="KJL1" w:date="2011-06-02T08:44:00Z">
        <w:r w:rsidRPr="00175B8A">
          <w:rPr>
            <w:rFonts w:ascii="Arial" w:hAnsi="Arial" w:cs="Arial"/>
          </w:rPr>
          <w:t>produced by this module</w:t>
        </w:r>
      </w:ins>
      <w:r w:rsidRPr="00175B8A">
        <w:rPr>
          <w:rFonts w:ascii="Arial" w:hAnsi="Arial" w:cs="Arial"/>
        </w:rPr>
        <w:t xml:space="preserve"> </w:t>
      </w:r>
      <w:r w:rsidR="00615603" w:rsidRPr="00175B8A">
        <w:rPr>
          <w:rFonts w:ascii="Arial" w:hAnsi="Arial" w:cs="Arial"/>
        </w:rPr>
        <w:t xml:space="preserve">is attached to the </w:t>
      </w:r>
      <w:ins w:id="333" w:author="KJL1" w:date="2011-06-02T08:44:00Z">
        <w:r w:rsidR="00615603" w:rsidRPr="00175B8A">
          <w:rPr>
            <w:rFonts w:ascii="Arial" w:hAnsi="Arial" w:cs="Arial"/>
          </w:rPr>
          <w:t>a</w:t>
        </w:r>
        <w:r w:rsidRPr="00175B8A">
          <w:rPr>
            <w:rFonts w:ascii="Arial" w:hAnsi="Arial" w:cs="Arial"/>
          </w:rPr>
          <w:t xml:space="preserve">nnual </w:t>
        </w:r>
        <w:r w:rsidR="00615603" w:rsidRPr="00175B8A">
          <w:rPr>
            <w:rFonts w:ascii="Arial" w:hAnsi="Arial" w:cs="Arial"/>
          </w:rPr>
          <w:t xml:space="preserve">assessment and </w:t>
        </w:r>
      </w:ins>
      <w:ins w:id="334" w:author="kjl1" w:date="2011-10-05T09:40:00Z">
        <w:r w:rsidR="00694A0E" w:rsidRPr="00175B8A">
          <w:rPr>
            <w:rFonts w:ascii="Arial" w:hAnsi="Arial" w:cs="Arial"/>
          </w:rPr>
          <w:t>mid-cycle</w:t>
        </w:r>
      </w:ins>
      <w:ins w:id="335" w:author="KJL1" w:date="2011-06-02T08:44:00Z">
        <w:r w:rsidR="00615603" w:rsidRPr="00175B8A">
          <w:rPr>
            <w:rFonts w:ascii="Arial" w:hAnsi="Arial" w:cs="Arial"/>
          </w:rPr>
          <w:t xml:space="preserve"> l</w:t>
        </w:r>
        <w:r w:rsidRPr="00175B8A">
          <w:rPr>
            <w:rFonts w:ascii="Arial" w:hAnsi="Arial" w:cs="Arial"/>
          </w:rPr>
          <w:t>etter</w:t>
        </w:r>
        <w:r w:rsidR="00615603" w:rsidRPr="00175B8A">
          <w:rPr>
            <w:rFonts w:ascii="Arial" w:hAnsi="Arial" w:cs="Arial"/>
          </w:rPr>
          <w:t>s</w:t>
        </w:r>
        <w:r w:rsidRPr="00175B8A">
          <w:rPr>
            <w:rFonts w:ascii="Arial" w:hAnsi="Arial" w:cs="Arial"/>
          </w:rPr>
          <w:t xml:space="preserve">, in accordance with IMC 0305, </w:t>
        </w:r>
      </w:ins>
      <w:r w:rsidRPr="00175B8A">
        <w:rPr>
          <w:rFonts w:ascii="Arial" w:hAnsi="Arial" w:cs="Arial"/>
        </w:rPr>
        <w:t xml:space="preserve">to provide a schedule of NRC inspections at a given site for approximately the next 15 months.  </w:t>
      </w:r>
      <w:ins w:id="336" w:author="KJL1" w:date="2011-06-02T08:44:00Z">
        <w:r w:rsidR="00615603" w:rsidRPr="00175B8A">
          <w:rPr>
            <w:rFonts w:ascii="Arial" w:hAnsi="Arial" w:cs="Arial"/>
          </w:rPr>
          <w:t>All letters and attached</w:t>
        </w:r>
      </w:ins>
      <w:r w:rsidR="00615603" w:rsidRPr="00175B8A">
        <w:rPr>
          <w:rFonts w:ascii="Arial" w:hAnsi="Arial" w:cs="Arial"/>
        </w:rPr>
        <w:t xml:space="preserve"> inspection plans</w:t>
      </w:r>
      <w:r w:rsidRPr="00175B8A">
        <w:rPr>
          <w:rFonts w:ascii="Arial" w:hAnsi="Arial" w:cs="Arial"/>
        </w:rPr>
        <w:t xml:space="preserve"> are posted on the ROP </w:t>
      </w:r>
      <w:ins w:id="337" w:author="Jocelyn" w:date="2011-08-21T17:57:00Z">
        <w:r w:rsidR="00BD6038" w:rsidRPr="00175B8A">
          <w:rPr>
            <w:rFonts w:ascii="Arial" w:hAnsi="Arial" w:cs="Arial"/>
          </w:rPr>
          <w:t>Webpage</w:t>
        </w:r>
      </w:ins>
      <w:r w:rsidR="00615603" w:rsidRPr="00175B8A">
        <w:rPr>
          <w:rFonts w:ascii="Arial" w:hAnsi="Arial" w:cs="Arial"/>
        </w:rPr>
        <w:t>.</w:t>
      </w:r>
    </w:p>
    <w:p w:rsidR="002845FF" w:rsidRPr="00175B8A" w:rsidRDefault="002845FF"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2845FF" w:rsidRPr="00175B8A" w:rsidRDefault="002845FF" w:rsidP="00544759">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u w:val="single"/>
        </w:rPr>
        <w:t>RPS/</w:t>
      </w:r>
      <w:ins w:id="338" w:author="kjl1" w:date="2011-09-28T16:27:00Z">
        <w:r w:rsidR="003656DA" w:rsidRPr="00175B8A">
          <w:rPr>
            <w:rFonts w:ascii="Arial" w:hAnsi="Arial" w:cs="Arial"/>
            <w:u w:val="single"/>
          </w:rPr>
          <w:t>REPORTS/</w:t>
        </w:r>
      </w:ins>
      <w:r w:rsidRPr="00175B8A">
        <w:rPr>
          <w:rFonts w:ascii="Arial" w:hAnsi="Arial" w:cs="Arial"/>
          <w:u w:val="single"/>
        </w:rPr>
        <w:t xml:space="preserve">IP 24, </w:t>
      </w:r>
      <w:ins w:id="339" w:author="Jocelyn" w:date="2011-08-21T20:20:00Z">
        <w:r w:rsidR="00DD2DFF" w:rsidRPr="00175B8A">
          <w:rPr>
            <w:rFonts w:ascii="Arial" w:hAnsi="Arial" w:cs="Arial"/>
            <w:u w:val="single"/>
          </w:rPr>
          <w:t>“</w:t>
        </w:r>
      </w:ins>
      <w:r w:rsidR="002634A1" w:rsidRPr="00175B8A">
        <w:rPr>
          <w:rFonts w:ascii="Arial" w:hAnsi="Arial" w:cs="Arial"/>
          <w:u w:val="single"/>
        </w:rPr>
        <w:t>Security Activity Plan</w:t>
      </w:r>
      <w:ins w:id="340" w:author="KJL1" w:date="2011-06-02T08:44:00Z">
        <w:r w:rsidR="002634A1" w:rsidRPr="008B5882">
          <w:rPr>
            <w:rFonts w:ascii="Arial" w:hAnsi="Arial" w:cs="Arial"/>
          </w:rPr>
          <w:t>.</w:t>
        </w:r>
      </w:ins>
      <w:ins w:id="341" w:author="Jocelyn" w:date="2011-08-21T20:20:00Z">
        <w:r w:rsidR="00DD2DFF" w:rsidRPr="008B5882">
          <w:rPr>
            <w:rFonts w:ascii="Arial" w:hAnsi="Arial" w:cs="Arial"/>
          </w:rPr>
          <w:t>”</w:t>
        </w:r>
      </w:ins>
      <w:ins w:id="342" w:author="KJL1" w:date="2011-06-02T08:44:00Z">
        <w:r w:rsidRPr="00175B8A">
          <w:rPr>
            <w:rFonts w:ascii="Arial" w:hAnsi="Arial" w:cs="Arial"/>
          </w:rPr>
          <w:t xml:space="preserve"> </w:t>
        </w:r>
        <w:r w:rsidR="002634A1" w:rsidRPr="00175B8A">
          <w:rPr>
            <w:rFonts w:ascii="Arial" w:hAnsi="Arial" w:cs="Arial"/>
          </w:rPr>
          <w:t xml:space="preserve">This </w:t>
        </w:r>
        <w:r w:rsidRPr="00175B8A">
          <w:rPr>
            <w:rFonts w:ascii="Arial" w:hAnsi="Arial" w:cs="Arial"/>
          </w:rPr>
          <w:t xml:space="preserve">is for </w:t>
        </w:r>
      </w:ins>
      <w:r w:rsidRPr="00175B8A">
        <w:rPr>
          <w:rFonts w:ascii="Arial" w:hAnsi="Arial" w:cs="Arial"/>
        </w:rPr>
        <w:t>the planned security inspection activities</w:t>
      </w:r>
      <w:ins w:id="343" w:author="KJL1" w:date="2011-06-02T08:44:00Z">
        <w:r w:rsidR="00F05EAE" w:rsidRPr="00175B8A">
          <w:rPr>
            <w:rFonts w:ascii="Arial" w:hAnsi="Arial" w:cs="Arial"/>
          </w:rPr>
          <w:t xml:space="preserve">. </w:t>
        </w:r>
        <w:r w:rsidRPr="00175B8A">
          <w:rPr>
            <w:rFonts w:ascii="Arial" w:hAnsi="Arial" w:cs="Arial"/>
          </w:rPr>
          <w:t xml:space="preserve">The inspection plan produced by this module will be attached to the security </w:t>
        </w:r>
        <w:r w:rsidR="00615603" w:rsidRPr="00175B8A">
          <w:rPr>
            <w:rFonts w:ascii="Arial" w:hAnsi="Arial" w:cs="Arial"/>
          </w:rPr>
          <w:t>annual assessment</w:t>
        </w:r>
        <w:r w:rsidRPr="00175B8A">
          <w:rPr>
            <w:rFonts w:ascii="Arial" w:hAnsi="Arial" w:cs="Arial"/>
          </w:rPr>
          <w:t xml:space="preserve"> and </w:t>
        </w:r>
      </w:ins>
      <w:ins w:id="344" w:author="kjl1" w:date="2011-10-05T09:40:00Z">
        <w:r w:rsidR="00694A0E" w:rsidRPr="00175B8A">
          <w:rPr>
            <w:rFonts w:ascii="Arial" w:hAnsi="Arial" w:cs="Arial"/>
          </w:rPr>
          <w:t>mid-cycle</w:t>
        </w:r>
      </w:ins>
      <w:ins w:id="345" w:author="KJL1" w:date="2011-06-02T08:44:00Z">
        <w:r w:rsidRPr="00175B8A">
          <w:rPr>
            <w:rFonts w:ascii="Arial" w:hAnsi="Arial" w:cs="Arial"/>
          </w:rPr>
          <w:t xml:space="preserve"> letters, in</w:t>
        </w:r>
      </w:ins>
      <w:r w:rsidRPr="00175B8A">
        <w:rPr>
          <w:rFonts w:ascii="Arial" w:hAnsi="Arial" w:cs="Arial"/>
        </w:rPr>
        <w:t xml:space="preserve"> accordance with IMC 0320, </w:t>
      </w:r>
      <w:ins w:id="346" w:author="Jocelyn" w:date="2011-08-21T20:21:00Z">
        <w:r w:rsidR="00DD2DFF" w:rsidRPr="00175B8A">
          <w:rPr>
            <w:rFonts w:ascii="Arial" w:hAnsi="Arial" w:cs="Arial"/>
          </w:rPr>
          <w:t>“</w:t>
        </w:r>
      </w:ins>
      <w:r w:rsidRPr="00175B8A">
        <w:rPr>
          <w:rFonts w:ascii="Arial" w:hAnsi="Arial" w:cs="Arial"/>
        </w:rPr>
        <w:t>Operating Reactor Security Oversight Program,</w:t>
      </w:r>
      <w:proofErr w:type="gramStart"/>
      <w:ins w:id="347" w:author="Jocelyn" w:date="2011-08-21T20:20:00Z">
        <w:r w:rsidR="00DD2DFF" w:rsidRPr="00175B8A">
          <w:rPr>
            <w:rFonts w:ascii="Arial" w:hAnsi="Arial" w:cs="Arial"/>
          </w:rPr>
          <w:t>”</w:t>
        </w:r>
      </w:ins>
      <w:r w:rsidRPr="00175B8A">
        <w:rPr>
          <w:rFonts w:ascii="Arial" w:hAnsi="Arial" w:cs="Arial"/>
        </w:rPr>
        <w:t xml:space="preserve">  to</w:t>
      </w:r>
      <w:proofErr w:type="gramEnd"/>
      <w:r w:rsidRPr="00175B8A">
        <w:rPr>
          <w:rFonts w:ascii="Arial" w:hAnsi="Arial" w:cs="Arial"/>
        </w:rPr>
        <w:t xml:space="preserve"> provide the licensee a schedule of NRC security inspections over the next 15 months.  These plans will not be posted on the public ROP </w:t>
      </w:r>
      <w:ins w:id="348" w:author="Jocelyn" w:date="2011-08-21T17:57:00Z">
        <w:r w:rsidR="00BD6038" w:rsidRPr="00175B8A">
          <w:rPr>
            <w:rFonts w:ascii="Arial" w:hAnsi="Arial" w:cs="Arial"/>
          </w:rPr>
          <w:t>Webpage</w:t>
        </w:r>
      </w:ins>
      <w:r w:rsidRPr="00175B8A">
        <w:rPr>
          <w:rFonts w:ascii="Arial" w:hAnsi="Arial" w:cs="Arial"/>
        </w:rPr>
        <w:t xml:space="preserve">, nor made public by any other means.  </w:t>
      </w:r>
    </w:p>
    <w:p w:rsidR="004A3F84" w:rsidRPr="00175B8A" w:rsidRDefault="004A3F84" w:rsidP="00C039AC">
      <w:pPr>
        <w:jc w:val="both"/>
        <w:rPr>
          <w:rFonts w:ascii="Arial" w:hAnsi="Arial" w:cs="Arial"/>
        </w:rPr>
      </w:pPr>
    </w:p>
    <w:p w:rsidR="00DD16AA" w:rsidRPr="00175B8A" w:rsidRDefault="00DD16AA" w:rsidP="001E4C51">
      <w:pPr>
        <w:pStyle w:val="Heading2"/>
        <w:tabs>
          <w:tab w:val="left" w:pos="274"/>
          <w:tab w:val="left" w:pos="806"/>
          <w:tab w:val="left" w:pos="1440"/>
          <w:tab w:val="left" w:pos="2074"/>
          <w:tab w:val="left" w:pos="2707"/>
        </w:tabs>
        <w:jc w:val="both"/>
        <w:rPr>
          <w:szCs w:val="24"/>
        </w:rPr>
      </w:pPr>
      <w:bookmarkStart w:id="349" w:name="_Toc215646061"/>
      <w:r w:rsidRPr="00175B8A">
        <w:rPr>
          <w:szCs w:val="24"/>
        </w:rPr>
        <w:lastRenderedPageBreak/>
        <w:t>05.</w:t>
      </w:r>
      <w:ins w:id="350" w:author="kjl1" w:date="2011-10-18T08:54:00Z">
        <w:r w:rsidR="005C11DA" w:rsidRPr="00175B8A">
          <w:rPr>
            <w:szCs w:val="24"/>
          </w:rPr>
          <w:t>02</w:t>
        </w:r>
      </w:ins>
      <w:r w:rsidRPr="00175B8A">
        <w:rPr>
          <w:szCs w:val="24"/>
        </w:rPr>
        <w:tab/>
      </w:r>
      <w:r w:rsidRPr="00175B8A">
        <w:rPr>
          <w:szCs w:val="24"/>
          <w:u w:val="single"/>
        </w:rPr>
        <w:t>Inspection Procedure Status and Sample Sizes</w:t>
      </w:r>
      <w:r w:rsidRPr="00175B8A">
        <w:rPr>
          <w:szCs w:val="24"/>
        </w:rPr>
        <w:t>.</w:t>
      </w:r>
      <w:bookmarkEnd w:id="349"/>
    </w:p>
    <w:p w:rsidR="00DD16AA" w:rsidRPr="00175B8A" w:rsidRDefault="00DD16AA" w:rsidP="00DD62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D16AA" w:rsidRPr="00175B8A"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351" w:author="KJL1" w:date="2011-06-02T08:44:00Z"/>
          <w:rFonts w:ascii="Arial" w:hAnsi="Arial" w:cs="Arial"/>
        </w:rPr>
      </w:pPr>
      <w:ins w:id="352" w:author="KJL1" w:date="2011-06-02T08:44:00Z">
        <w:r w:rsidRPr="00175B8A">
          <w:rPr>
            <w:rFonts w:ascii="Arial" w:hAnsi="Arial" w:cs="Arial"/>
          </w:rPr>
          <w:t>The information on completion status and completed samples entered in RPS is used to:</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ins w:id="353" w:author="KJL1" w:date="2011-06-02T08:44:00Z"/>
          <w:rFonts w:ascii="Arial" w:hAnsi="Arial" w:cs="Arial"/>
        </w:rPr>
      </w:pPr>
      <w:ins w:id="354" w:author="KJL1" w:date="2011-06-02T08:44:00Z">
        <w:r w:rsidRPr="00175B8A">
          <w:rPr>
            <w:rFonts w:ascii="Arial" w:hAnsi="Arial" w:cs="Arial"/>
          </w:rPr>
          <w:t xml:space="preserve"> </w:t>
        </w:r>
      </w:ins>
    </w:p>
    <w:p w:rsidR="00DD16AA" w:rsidRPr="00175B8A" w:rsidRDefault="00BF0440" w:rsidP="00544759">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355" w:author="KJL1" w:date="2011-06-02T08:44:00Z"/>
          <w:rFonts w:ascii="Arial" w:hAnsi="Arial" w:cs="Arial"/>
        </w:rPr>
      </w:pPr>
      <w:ins w:id="356" w:author="KJL1" w:date="2011-06-02T08:44:00Z">
        <w:r w:rsidRPr="00175B8A">
          <w:rPr>
            <w:rFonts w:ascii="Arial" w:hAnsi="Arial" w:cs="Arial"/>
          </w:rPr>
          <w:t>T</w:t>
        </w:r>
        <w:r w:rsidR="00DD16AA" w:rsidRPr="00175B8A">
          <w:rPr>
            <w:rFonts w:ascii="Arial" w:hAnsi="Arial" w:cs="Arial"/>
          </w:rPr>
          <w:t>rack baseline completion for each reactor site</w:t>
        </w:r>
      </w:ins>
      <w:ins w:id="357" w:author="kjl1" w:date="2011-09-26T08:36:00Z">
        <w:r w:rsidR="00833E80" w:rsidRPr="00175B8A">
          <w:rPr>
            <w:rFonts w:ascii="Arial" w:hAnsi="Arial" w:cs="Arial"/>
          </w:rPr>
          <w:t>, and</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1354"/>
        <w:jc w:val="both"/>
        <w:rPr>
          <w:ins w:id="358" w:author="KJL1" w:date="2011-06-02T08:44:00Z"/>
          <w:rFonts w:ascii="Arial" w:hAnsi="Arial" w:cs="Arial"/>
        </w:rPr>
      </w:pPr>
    </w:p>
    <w:p w:rsidR="00DD16AA" w:rsidRPr="00175B8A" w:rsidRDefault="00BF0440" w:rsidP="00544759">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359" w:author="KJL1" w:date="2011-06-02T08:44:00Z"/>
          <w:rFonts w:ascii="Arial" w:hAnsi="Arial" w:cs="Arial"/>
        </w:rPr>
      </w:pPr>
      <w:ins w:id="360" w:author="KJL1" w:date="2011-06-02T08:44:00Z">
        <w:r w:rsidRPr="00175B8A">
          <w:rPr>
            <w:rFonts w:ascii="Arial" w:hAnsi="Arial" w:cs="Arial"/>
          </w:rPr>
          <w:t>D</w:t>
        </w:r>
        <w:r w:rsidR="00DD16AA" w:rsidRPr="00175B8A">
          <w:rPr>
            <w:rFonts w:ascii="Arial" w:hAnsi="Arial" w:cs="Arial"/>
          </w:rPr>
          <w:t xml:space="preserve">evelop the monthly and annual completion status of the overall baseline inspection program for the ROP.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left="634"/>
        <w:jc w:val="both"/>
        <w:rPr>
          <w:ins w:id="361" w:author="KJL1" w:date="2011-06-02T08:44:00Z"/>
          <w:rFonts w:ascii="Arial" w:hAnsi="Arial" w:cs="Arial"/>
        </w:rPr>
      </w:pPr>
    </w:p>
    <w:p w:rsidR="00DD16AA" w:rsidRPr="00175B8A"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362" w:author="KJL1" w:date="2011-06-02T08:44:00Z"/>
          <w:rFonts w:ascii="Arial" w:hAnsi="Arial" w:cs="Arial"/>
        </w:rPr>
      </w:pPr>
      <w:ins w:id="363" w:author="KJL1" w:date="2011-06-02T08:44:00Z">
        <w:r w:rsidRPr="00175B8A">
          <w:rPr>
            <w:rFonts w:ascii="Arial" w:hAnsi="Arial" w:cs="Arial"/>
          </w:rPr>
          <w:t>The completed sample size and procedure completion status should be updated in RPS as</w:t>
        </w:r>
      </w:ins>
      <w:r w:rsidRPr="00175B8A">
        <w:rPr>
          <w:rFonts w:ascii="Arial" w:hAnsi="Arial" w:cs="Arial"/>
        </w:rPr>
        <w:t xml:space="preserve"> soon as practical after completion of the inspection</w:t>
      </w:r>
      <w:ins w:id="364" w:author="KJL1" w:date="2011-06-02T08:44:00Z">
        <w:r w:rsidRPr="00175B8A">
          <w:rPr>
            <w:rFonts w:ascii="Arial" w:hAnsi="Arial" w:cs="Arial"/>
          </w:rPr>
          <w:t>, but no later than 14 days after</w:t>
        </w:r>
      </w:ins>
      <w:r w:rsidRPr="00175B8A">
        <w:rPr>
          <w:rFonts w:ascii="Arial" w:hAnsi="Arial" w:cs="Arial"/>
        </w:rPr>
        <w:t xml:space="preserve"> the inspection report</w:t>
      </w:r>
      <w:ins w:id="365" w:author="KJL1" w:date="2011-06-02T08:44:00Z">
        <w:r w:rsidRPr="00175B8A">
          <w:rPr>
            <w:rFonts w:ascii="Arial" w:hAnsi="Arial" w:cs="Arial"/>
          </w:rPr>
          <w:t xml:space="preserve"> is issued.  This ensures accurate and timely reporting and that proper credit is given.</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ins w:id="366" w:author="KJL1" w:date="2011-06-02T08:44:00Z"/>
          <w:rFonts w:ascii="Arial" w:hAnsi="Arial" w:cs="Arial"/>
        </w:rPr>
      </w:pPr>
    </w:p>
    <w:p w:rsidR="00DD16AA" w:rsidRPr="00175B8A" w:rsidRDefault="00DD16AA" w:rsidP="001E4C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rPr>
      </w:pPr>
      <w:ins w:id="367" w:author="KJL1" w:date="2011-06-02T08:44:00Z">
        <w:r w:rsidRPr="00175B8A">
          <w:rPr>
            <w:rFonts w:ascii="Arial" w:hAnsi="Arial" w:cs="Arial"/>
          </w:rPr>
          <w:t xml:space="preserve">To preserve the integrity of reports generated after the end of the year, the RPS does not allow changing any </w:t>
        </w:r>
      </w:ins>
      <w:ins w:id="368" w:author="Jocelyn" w:date="2011-08-21T20:21:00Z">
        <w:r w:rsidR="00DD2DFF" w:rsidRPr="00175B8A">
          <w:rPr>
            <w:rFonts w:ascii="Arial" w:hAnsi="Arial" w:cs="Arial"/>
          </w:rPr>
          <w:t>“</w:t>
        </w:r>
      </w:ins>
      <w:ins w:id="369" w:author="KJL1" w:date="2011-06-02T08:44:00Z">
        <w:r w:rsidRPr="00175B8A">
          <w:rPr>
            <w:rFonts w:ascii="Arial" w:hAnsi="Arial" w:cs="Arial"/>
          </w:rPr>
          <w:t>Complete</w:t>
        </w:r>
      </w:ins>
      <w:ins w:id="370" w:author="Jocelyn" w:date="2011-08-21T20:21:00Z">
        <w:r w:rsidR="00DD2DFF" w:rsidRPr="00175B8A">
          <w:rPr>
            <w:rFonts w:ascii="Arial" w:hAnsi="Arial" w:cs="Arial"/>
          </w:rPr>
          <w:t>”</w:t>
        </w:r>
      </w:ins>
      <w:ins w:id="371" w:author="KJL1" w:date="2011-06-02T08:44:00Z">
        <w:r w:rsidRPr="00175B8A">
          <w:rPr>
            <w:rFonts w:ascii="Arial" w:hAnsi="Arial" w:cs="Arial"/>
          </w:rPr>
          <w:t xml:space="preserve"> status to </w:t>
        </w:r>
      </w:ins>
      <w:ins w:id="372" w:author="Jocelyn" w:date="2011-08-21T20:21:00Z">
        <w:r w:rsidR="00DD2DFF" w:rsidRPr="00175B8A">
          <w:rPr>
            <w:rFonts w:ascii="Arial" w:hAnsi="Arial" w:cs="Arial"/>
          </w:rPr>
          <w:t>“</w:t>
        </w:r>
      </w:ins>
      <w:ins w:id="373" w:author="KJL1" w:date="2011-06-02T08:44:00Z">
        <w:r w:rsidRPr="00175B8A">
          <w:rPr>
            <w:rFonts w:ascii="Arial" w:hAnsi="Arial" w:cs="Arial"/>
          </w:rPr>
          <w:t>Incomplete</w:t>
        </w:r>
      </w:ins>
      <w:ins w:id="374" w:author="Jocelyn" w:date="2011-08-21T20:21:00Z">
        <w:r w:rsidR="00DD2DFF" w:rsidRPr="00175B8A">
          <w:rPr>
            <w:rFonts w:ascii="Arial" w:hAnsi="Arial" w:cs="Arial"/>
          </w:rPr>
          <w:t>”</w:t>
        </w:r>
      </w:ins>
      <w:ins w:id="375" w:author="KJL1" w:date="2011-06-02T08:44:00Z">
        <w:r w:rsidRPr="00175B8A">
          <w:rPr>
            <w:rFonts w:ascii="Arial" w:hAnsi="Arial" w:cs="Arial"/>
          </w:rPr>
          <w:t xml:space="preserve"> or </w:t>
        </w:r>
      </w:ins>
      <w:ins w:id="376" w:author="Jocelyn" w:date="2011-08-21T20:21:00Z">
        <w:r w:rsidR="00DD2DFF" w:rsidRPr="00175B8A">
          <w:rPr>
            <w:rFonts w:ascii="Arial" w:hAnsi="Arial" w:cs="Arial"/>
          </w:rPr>
          <w:t>“</w:t>
        </w:r>
      </w:ins>
      <w:ins w:id="377" w:author="KJL1" w:date="2011-06-02T08:44:00Z">
        <w:r w:rsidRPr="00175B8A">
          <w:rPr>
            <w:rFonts w:ascii="Arial" w:hAnsi="Arial" w:cs="Arial"/>
          </w:rPr>
          <w:t>N/A</w:t>
        </w:r>
      </w:ins>
      <w:ins w:id="378" w:author="Jocelyn" w:date="2011-08-21T20:21:00Z">
        <w:r w:rsidR="00DD2DFF" w:rsidRPr="00175B8A">
          <w:rPr>
            <w:rFonts w:ascii="Arial" w:hAnsi="Arial" w:cs="Arial"/>
          </w:rPr>
          <w:t>”</w:t>
        </w:r>
      </w:ins>
      <w:ins w:id="379" w:author="KJL1" w:date="2011-06-02T08:44:00Z">
        <w:r w:rsidRPr="00175B8A">
          <w:rPr>
            <w:rFonts w:ascii="Arial" w:hAnsi="Arial" w:cs="Arial"/>
          </w:rPr>
          <w:t xml:space="preserve"> after 60 days following the end-of-cycle.</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ins w:id="380" w:author="KJL1" w:date="2011-06-02T08:44:00Z"/>
          <w:rFonts w:ascii="Arial" w:hAnsi="Arial" w:cs="Arial"/>
        </w:rPr>
      </w:pPr>
    </w:p>
    <w:p w:rsidR="00DD16AA" w:rsidRPr="00175B8A"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ins w:id="381" w:author="KJL1" w:date="2011-06-02T08:44:00Z">
        <w:r w:rsidRPr="00175B8A">
          <w:rPr>
            <w:rFonts w:ascii="Arial" w:hAnsi="Arial" w:cs="Arial"/>
          </w:rPr>
          <w:t>Completed sample sizes are entered in the RPS/</w:t>
        </w:r>
      </w:ins>
      <w:r w:rsidRPr="00175B8A">
        <w:rPr>
          <w:rFonts w:ascii="Arial" w:hAnsi="Arial" w:cs="Arial"/>
        </w:rPr>
        <w:t>Item Reporting (IR) module.</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354"/>
        <w:jc w:val="both"/>
        <w:rPr>
          <w:rFonts w:ascii="Arial" w:hAnsi="Arial" w:cs="Arial"/>
        </w:rPr>
      </w:pPr>
    </w:p>
    <w:p w:rsidR="00DD16AA" w:rsidRPr="00175B8A"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 xml:space="preserve">Step-by-step guidance for entering sample sizes is available through the RPS </w:t>
      </w:r>
      <w:ins w:id="382" w:author="Jocelyn" w:date="2011-08-21T20:45:00Z">
        <w:r w:rsidR="00040741" w:rsidRPr="00175B8A">
          <w:rPr>
            <w:rFonts w:ascii="Arial" w:hAnsi="Arial" w:cs="Arial"/>
          </w:rPr>
          <w:t>“</w:t>
        </w:r>
      </w:ins>
      <w:r w:rsidRPr="00175B8A">
        <w:rPr>
          <w:rFonts w:ascii="Arial" w:hAnsi="Arial" w:cs="Arial"/>
        </w:rPr>
        <w:t>How do I</w:t>
      </w:r>
      <w:ins w:id="383" w:author="Jocelyn" w:date="2011-08-21T20:45:00Z">
        <w:r w:rsidR="00040741" w:rsidRPr="00175B8A">
          <w:rPr>
            <w:rFonts w:ascii="Arial" w:hAnsi="Arial" w:cs="Arial"/>
          </w:rPr>
          <w:t>”</w:t>
        </w:r>
      </w:ins>
      <w:r w:rsidRPr="00175B8A">
        <w:rPr>
          <w:rFonts w:ascii="Arial" w:hAnsi="Arial" w:cs="Arial"/>
        </w:rPr>
        <w:t xml:space="preserve"> </w:t>
      </w:r>
      <w:ins w:id="384" w:author="Jocelyn" w:date="2011-08-21T17:57:00Z">
        <w:r w:rsidR="00BD6038" w:rsidRPr="00175B8A">
          <w:rPr>
            <w:rFonts w:ascii="Arial" w:hAnsi="Arial" w:cs="Arial"/>
          </w:rPr>
          <w:t>Webpage</w:t>
        </w:r>
      </w:ins>
      <w:r w:rsidRPr="00175B8A">
        <w:rPr>
          <w:rFonts w:ascii="Arial" w:hAnsi="Arial" w:cs="Arial"/>
        </w:rPr>
        <w:t xml:space="preserve"> at: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rFonts w:ascii="Arial" w:hAnsi="Arial" w:cs="Arial"/>
        </w:rPr>
      </w:pP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rPr>
      </w:pPr>
      <w:ins w:id="385" w:author="KJL1" w:date="2011-06-02T08:44:00Z">
        <w:r w:rsidRPr="00175B8A">
          <w:rPr>
            <w:rFonts w:ascii="Arial" w:hAnsi="Arial" w:cs="Arial"/>
            <w:lang w:val="en-CA"/>
          </w:rPr>
          <w:tab/>
        </w:r>
      </w:ins>
      <w:hyperlink r:id="rId13" w:history="1">
        <w:r w:rsidRPr="00175B8A">
          <w:rPr>
            <w:rFonts w:ascii="Arial" w:hAnsi="Arial" w:cs="Arial"/>
            <w:color w:val="0000FF"/>
            <w:u w:val="single"/>
          </w:rPr>
          <w:t xml:space="preserve">http://nrr10.nrc.gov/rps/how-do-i/ir-adding-samples.htm </w:t>
        </w:r>
      </w:hyperlink>
    </w:p>
    <w:p w:rsidR="00DD16AA" w:rsidRPr="00175B8A" w:rsidRDefault="00DD16AA"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DD16AA" w:rsidRPr="00175B8A"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386" w:author="KJL1" w:date="2011-06-02T08:44:00Z"/>
          <w:rFonts w:ascii="Arial" w:hAnsi="Arial" w:cs="Arial"/>
        </w:rPr>
      </w:pPr>
      <w:ins w:id="387" w:author="KJL1" w:date="2011-06-02T08:44:00Z">
        <w:r w:rsidRPr="00175B8A">
          <w:rPr>
            <w:rFonts w:ascii="Arial" w:hAnsi="Arial" w:cs="Arial"/>
          </w:rPr>
          <w:t xml:space="preserve">Refer to each inspection procedure for sampling requirements.  A summary of the minimum required sample sizes and frequency for each baseline inspection procedure is available on the Dynamic </w:t>
        </w:r>
      </w:ins>
      <w:ins w:id="388" w:author="Jocelyn" w:date="2011-08-21T20:44:00Z">
        <w:r w:rsidR="00310DA0" w:rsidRPr="00175B8A">
          <w:rPr>
            <w:rFonts w:ascii="Arial" w:hAnsi="Arial" w:cs="Arial"/>
          </w:rPr>
          <w:t>Webpage</w:t>
        </w:r>
      </w:ins>
      <w:ins w:id="389" w:author="KJL1" w:date="2011-06-02T08:44:00Z">
        <w:r w:rsidRPr="00175B8A">
          <w:rPr>
            <w:rFonts w:ascii="Arial" w:hAnsi="Arial" w:cs="Arial"/>
          </w:rPr>
          <w:t xml:space="preserve">, ROP, </w:t>
        </w:r>
      </w:ins>
      <w:ins w:id="390" w:author="Jocelyn" w:date="2011-08-21T20:21:00Z">
        <w:r w:rsidR="00DD2DFF" w:rsidRPr="00175B8A">
          <w:rPr>
            <w:rFonts w:ascii="Arial" w:hAnsi="Arial" w:cs="Arial"/>
          </w:rPr>
          <w:t>“</w:t>
        </w:r>
      </w:ins>
      <w:ins w:id="391" w:author="KJL1" w:date="2011-06-02T08:44:00Z">
        <w:r w:rsidRPr="00175B8A">
          <w:rPr>
            <w:rFonts w:ascii="Arial" w:hAnsi="Arial" w:cs="Arial"/>
          </w:rPr>
          <w:t>List of ROP Procedures</w:t>
        </w:r>
      </w:ins>
      <w:ins w:id="392" w:author="kjl1" w:date="2011-09-26T08:36:00Z">
        <w:r w:rsidR="00833E80" w:rsidRPr="00175B8A">
          <w:rPr>
            <w:rFonts w:ascii="Arial" w:hAnsi="Arial" w:cs="Arial"/>
          </w:rPr>
          <w:t>,</w:t>
        </w:r>
      </w:ins>
      <w:ins w:id="393" w:author="Jocelyn" w:date="2011-08-21T20:21:00Z">
        <w:r w:rsidR="00DD2DFF" w:rsidRPr="00175B8A">
          <w:rPr>
            <w:rFonts w:ascii="Arial" w:hAnsi="Arial" w:cs="Arial"/>
          </w:rPr>
          <w:t>”</w:t>
        </w:r>
      </w:ins>
      <w:ins w:id="394" w:author="KJL1" w:date="2011-06-02T08:44:00Z">
        <w:r w:rsidRPr="00175B8A">
          <w:rPr>
            <w:rFonts w:ascii="Arial" w:hAnsi="Arial" w:cs="Arial"/>
          </w:rPr>
          <w:t xml:space="preserve"> at:</w:t>
        </w:r>
      </w:ins>
    </w:p>
    <w:p w:rsidR="00DD16AA" w:rsidRPr="00175B8A"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395" w:author="KJL1" w:date="2011-06-02T08:44:00Z"/>
          <w:rFonts w:ascii="Arial" w:hAnsi="Arial" w:cs="Arial"/>
        </w:rPr>
      </w:pPr>
    </w:p>
    <w:p w:rsidR="00DD16AA" w:rsidRPr="00175B8A" w:rsidRDefault="00FF3420"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ins w:id="396" w:author="kjl1" w:date="2011-10-18T15:31:00Z">
        <w:r w:rsidRPr="00175B8A">
          <w:rPr>
            <w:rFonts w:ascii="Arial" w:hAnsi="Arial" w:cs="Arial"/>
          </w:rPr>
          <w:fldChar w:fldCharType="begin"/>
        </w:r>
        <w:r w:rsidR="00745B1E" w:rsidRPr="00175B8A">
          <w:rPr>
            <w:rFonts w:ascii="Arial" w:hAnsi="Arial" w:cs="Arial"/>
          </w:rPr>
          <w:instrText xml:space="preserve"> HYPERLINK "http://nrr10.nrc.gov/nrr-office/rps/dyn/list-of-rop-proc.cfm" </w:instrText>
        </w:r>
        <w:r w:rsidRPr="00175B8A">
          <w:rPr>
            <w:rFonts w:ascii="Arial" w:hAnsi="Arial" w:cs="Arial"/>
          </w:rPr>
          <w:fldChar w:fldCharType="separate"/>
        </w:r>
        <w:r w:rsidR="00745B1E" w:rsidRPr="00175B8A">
          <w:rPr>
            <w:rStyle w:val="Hyperlink"/>
            <w:rFonts w:ascii="Arial" w:hAnsi="Arial" w:cs="Arial"/>
          </w:rPr>
          <w:t>http://nrr10.nrc.gov/nrr-office/rps/dyn/list-of-rop-proc.cfm</w:t>
        </w:r>
        <w:r w:rsidRPr="00175B8A">
          <w:rPr>
            <w:rFonts w:ascii="Arial" w:hAnsi="Arial" w:cs="Arial"/>
          </w:rPr>
          <w:fldChar w:fldCharType="end"/>
        </w:r>
      </w:ins>
    </w:p>
    <w:p w:rsidR="00DD16AA" w:rsidRPr="00175B8A"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397" w:author="KJL1" w:date="2011-06-02T08:44:00Z"/>
          <w:rFonts w:ascii="Arial" w:hAnsi="Arial" w:cs="Arial"/>
        </w:rPr>
      </w:pPr>
    </w:p>
    <w:p w:rsidR="00DD16AA" w:rsidRPr="00175B8A"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398" w:author="KJL1" w:date="2011-06-02T08:44:00Z"/>
          <w:rFonts w:ascii="Arial" w:hAnsi="Arial" w:cs="Arial"/>
        </w:rPr>
      </w:pPr>
      <w:ins w:id="399" w:author="KJL1" w:date="2011-06-02T08:44:00Z">
        <w:r w:rsidRPr="00175B8A">
          <w:rPr>
            <w:rFonts w:ascii="Arial" w:hAnsi="Arial" w:cs="Arial"/>
          </w:rPr>
          <w:t>Enter the number of</w:t>
        </w:r>
      </w:ins>
      <w:r w:rsidRPr="00175B8A">
        <w:rPr>
          <w:rFonts w:ascii="Arial" w:hAnsi="Arial" w:cs="Arial"/>
        </w:rPr>
        <w:t xml:space="preserve"> samples actually inspected during the current inspection</w:t>
      </w:r>
      <w:ins w:id="400" w:author="KJL1" w:date="2011-06-02T08:44:00Z">
        <w:r w:rsidRPr="00175B8A">
          <w:rPr>
            <w:rFonts w:ascii="Arial" w:hAnsi="Arial" w:cs="Arial"/>
          </w:rPr>
          <w:t xml:space="preserve"> as the sample size</w:t>
        </w:r>
      </w:ins>
      <w:r w:rsidRPr="00175B8A">
        <w:rPr>
          <w:rFonts w:ascii="Arial" w:hAnsi="Arial" w:cs="Arial"/>
        </w:rPr>
        <w:t>.  RPS will calculate the cumulative total</w:t>
      </w:r>
      <w:ins w:id="401" w:author="KJL1" w:date="2011-06-02T08:44:00Z">
        <w:r w:rsidRPr="00175B8A">
          <w:rPr>
            <w:rFonts w:ascii="Arial" w:hAnsi="Arial" w:cs="Arial"/>
          </w:rPr>
          <w:t xml:space="preserve">. </w:t>
        </w:r>
      </w:ins>
    </w:p>
    <w:p w:rsidR="00DD16AA" w:rsidRPr="00175B8A"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402" w:author="KJL1" w:date="2011-06-02T08:44:00Z"/>
          <w:rFonts w:ascii="Arial" w:hAnsi="Arial" w:cs="Arial"/>
        </w:rPr>
      </w:pPr>
    </w:p>
    <w:p w:rsidR="00DD16AA" w:rsidRPr="00175B8A"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403" w:author="KJL1" w:date="2011-06-02T08:44:00Z"/>
          <w:rFonts w:ascii="Arial" w:hAnsi="Arial" w:cs="Arial"/>
        </w:rPr>
      </w:pPr>
      <w:r w:rsidRPr="00175B8A">
        <w:rPr>
          <w:rFonts w:ascii="Arial" w:hAnsi="Arial" w:cs="Arial"/>
        </w:rPr>
        <w:t xml:space="preserve">Sample sizes are limited to whole numbers.  </w:t>
      </w:r>
    </w:p>
    <w:p w:rsidR="00DD16AA" w:rsidRPr="00175B8A" w:rsidRDefault="00DD16AA" w:rsidP="00DD629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404" w:author="KJL1" w:date="2011-06-02T08:44:00Z"/>
          <w:rFonts w:ascii="Arial" w:hAnsi="Arial" w:cs="Arial"/>
        </w:rPr>
      </w:pPr>
    </w:p>
    <w:p w:rsidR="00DD16AA" w:rsidRPr="00175B8A" w:rsidRDefault="00DD16AA" w:rsidP="00544759">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405" w:author="KJL1" w:date="2011-06-02T08:44:00Z"/>
          <w:rFonts w:ascii="Arial" w:hAnsi="Arial" w:cs="Arial"/>
        </w:rPr>
      </w:pPr>
      <w:ins w:id="406" w:author="KJL1" w:date="2011-06-02T08:44:00Z">
        <w:r w:rsidRPr="00175B8A">
          <w:rPr>
            <w:rFonts w:ascii="Arial" w:hAnsi="Arial" w:cs="Arial"/>
          </w:rPr>
          <w:t>The sample sizes are entered in RPS by site. For a site with multiple units, it is the user’s responsibility to track and analyze samples for each</w:t>
        </w:r>
      </w:ins>
      <w:r w:rsidRPr="00175B8A">
        <w:rPr>
          <w:rFonts w:ascii="Arial" w:hAnsi="Arial" w:cs="Arial"/>
        </w:rPr>
        <w:t xml:space="preserve"> unit</w:t>
      </w:r>
      <w:ins w:id="407" w:author="KJL1" w:date="2011-06-02T08:44:00Z">
        <w:r w:rsidRPr="00175B8A">
          <w:rPr>
            <w:rFonts w:ascii="Arial" w:hAnsi="Arial" w:cs="Arial"/>
          </w:rPr>
          <w:t>.</w:t>
        </w:r>
      </w:ins>
    </w:p>
    <w:p w:rsidR="00DD16AA" w:rsidRPr="00175B8A" w:rsidRDefault="00DD16AA" w:rsidP="00F427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ins w:id="408" w:author="KJL1" w:date="2011-06-02T08:44:00Z"/>
          <w:rFonts w:ascii="Arial" w:hAnsi="Arial" w:cs="Arial"/>
        </w:rPr>
      </w:pPr>
    </w:p>
    <w:p w:rsidR="00DD16AA" w:rsidRPr="00175B8A" w:rsidRDefault="00DD16AA" w:rsidP="00544759">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409" w:author="KJL1" w:date="2011-06-02T08:44:00Z"/>
          <w:rFonts w:ascii="Arial" w:hAnsi="Arial" w:cs="Arial"/>
        </w:rPr>
      </w:pPr>
      <w:r w:rsidRPr="00175B8A">
        <w:rPr>
          <w:rFonts w:ascii="Arial" w:hAnsi="Arial" w:cs="Arial"/>
        </w:rPr>
        <w:t xml:space="preserve">The completion status of the procedure is updated in </w:t>
      </w:r>
      <w:ins w:id="410" w:author="KJL1" w:date="2011-06-02T08:44:00Z">
        <w:r w:rsidRPr="00175B8A">
          <w:rPr>
            <w:rFonts w:ascii="Arial" w:hAnsi="Arial" w:cs="Arial"/>
          </w:rPr>
          <w:t xml:space="preserve">the </w:t>
        </w:r>
      </w:ins>
      <w:r w:rsidRPr="00175B8A">
        <w:rPr>
          <w:rFonts w:ascii="Arial" w:hAnsi="Arial" w:cs="Arial"/>
        </w:rPr>
        <w:t>RPS/Inspection Planning (IP</w:t>
      </w:r>
      <w:ins w:id="411" w:author="btc1" w:date="2011-11-17T11:29:00Z">
        <w:r w:rsidR="00A270E6">
          <w:rPr>
            <w:rFonts w:ascii="Arial" w:hAnsi="Arial" w:cs="Arial"/>
          </w:rPr>
          <w:t xml:space="preserve"> </w:t>
        </w:r>
      </w:ins>
      <w:ins w:id="412" w:author="btc1" w:date="2011-11-17T11:28:00Z">
        <w:r w:rsidR="00A270E6" w:rsidRPr="00003B95">
          <w:rPr>
            <w:rFonts w:ascii="Arial" w:hAnsi="Arial" w:cs="Arial"/>
          </w:rPr>
          <w:t>Issue Date:  11/17/11</w:t>
        </w:r>
      </w:ins>
      <w:ins w:id="413" w:author="KJL1" w:date="2011-06-02T08:44:00Z">
        <w:r w:rsidRPr="00175B8A">
          <w:rPr>
            <w:rFonts w:ascii="Arial" w:hAnsi="Arial" w:cs="Arial"/>
          </w:rPr>
          <w:t xml:space="preserve">) module.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jc w:val="both"/>
        <w:rPr>
          <w:ins w:id="414" w:author="KJL1" w:date="2011-06-02T08:44:00Z"/>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 xml:space="preserve">Step-by-step guidance for entering the completion status is available through the RPS </w:t>
      </w:r>
      <w:ins w:id="415" w:author="Jocelyn" w:date="2011-08-21T20:45:00Z">
        <w:r w:rsidR="00040741" w:rsidRPr="00175B8A">
          <w:rPr>
            <w:rFonts w:ascii="Arial" w:hAnsi="Arial" w:cs="Arial"/>
          </w:rPr>
          <w:t>“</w:t>
        </w:r>
      </w:ins>
      <w:r w:rsidRPr="00175B8A">
        <w:rPr>
          <w:rFonts w:ascii="Arial" w:hAnsi="Arial" w:cs="Arial"/>
        </w:rPr>
        <w:t>How do I</w:t>
      </w:r>
      <w:ins w:id="416" w:author="Jocelyn" w:date="2011-08-21T20:45:00Z">
        <w:r w:rsidR="00040741" w:rsidRPr="00175B8A">
          <w:rPr>
            <w:rFonts w:ascii="Arial" w:hAnsi="Arial" w:cs="Arial"/>
          </w:rPr>
          <w:t>”</w:t>
        </w:r>
      </w:ins>
      <w:r w:rsidRPr="00175B8A">
        <w:rPr>
          <w:rFonts w:ascii="Arial" w:hAnsi="Arial" w:cs="Arial"/>
        </w:rPr>
        <w:t xml:space="preserve"> </w:t>
      </w:r>
      <w:ins w:id="417" w:author="Jocelyn" w:date="2011-08-21T17:58:00Z">
        <w:r w:rsidR="00BD6038" w:rsidRPr="00175B8A">
          <w:rPr>
            <w:rFonts w:ascii="Arial" w:hAnsi="Arial" w:cs="Arial"/>
          </w:rPr>
          <w:t>Webpage</w:t>
        </w:r>
      </w:ins>
      <w:r w:rsidRPr="00175B8A">
        <w:rPr>
          <w:rFonts w:ascii="Arial" w:hAnsi="Arial" w:cs="Arial"/>
        </w:rPr>
        <w:t xml:space="preserve"> at:</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hanging="591"/>
        <w:jc w:val="both"/>
        <w:rPr>
          <w:rFonts w:ascii="Arial" w:hAnsi="Arial" w:cs="Arial"/>
        </w:rPr>
      </w:pPr>
    </w:p>
    <w:p w:rsidR="00DD16AA" w:rsidRPr="00175B8A" w:rsidRDefault="00FF3420" w:rsidP="001E4C5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ins w:id="418" w:author="kjl1" w:date="2011-10-18T14:41:00Z">
        <w:r w:rsidRPr="00175B8A">
          <w:rPr>
            <w:rFonts w:ascii="Arial" w:hAnsi="Arial" w:cs="Arial"/>
            <w:color w:val="0000FF"/>
            <w:u w:val="single"/>
          </w:rPr>
          <w:fldChar w:fldCharType="begin"/>
        </w:r>
        <w:r w:rsidR="00C916B9" w:rsidRPr="00175B8A">
          <w:rPr>
            <w:rFonts w:ascii="Arial" w:hAnsi="Arial" w:cs="Arial"/>
            <w:color w:val="0000FF"/>
            <w:u w:val="single"/>
          </w:rPr>
          <w:instrText xml:space="preserve"> HYPERLINK "http://nrr10.nrc.gov/rps/how-do-i/ip-sample-status.htm" </w:instrText>
        </w:r>
        <w:r w:rsidRPr="00175B8A">
          <w:rPr>
            <w:rFonts w:ascii="Arial" w:hAnsi="Arial" w:cs="Arial"/>
            <w:color w:val="0000FF"/>
            <w:u w:val="single"/>
          </w:rPr>
          <w:fldChar w:fldCharType="separate"/>
        </w:r>
        <w:r w:rsidR="00DD16AA" w:rsidRPr="00175B8A">
          <w:rPr>
            <w:rStyle w:val="Hyperlink"/>
            <w:rFonts w:ascii="Arial" w:hAnsi="Arial" w:cs="Arial"/>
          </w:rPr>
          <w:t>http://nrr10.nrc.gov/rps/how-do-i/ip-sample-status.htm</w:t>
        </w:r>
        <w:r w:rsidRPr="00175B8A">
          <w:rPr>
            <w:rFonts w:ascii="Arial" w:hAnsi="Arial" w:cs="Arial"/>
            <w:color w:val="0000FF"/>
            <w:u w:val="single"/>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427E3" w:rsidRPr="00175B8A" w:rsidRDefault="009E3C28"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419" w:author="kjl1" w:date="2011-10-18T11:00:00Z"/>
          <w:rFonts w:ascii="Arial" w:hAnsi="Arial" w:cs="Arial"/>
        </w:rPr>
      </w:pPr>
      <w:r w:rsidRPr="00175B8A">
        <w:rPr>
          <w:rFonts w:ascii="Arial" w:hAnsi="Arial" w:cs="Arial"/>
        </w:rPr>
        <w:t xml:space="preserve">The procedure completion status codes reported in RPS/IP are defined as </w:t>
      </w:r>
      <w:r w:rsidRPr="00175B8A">
        <w:rPr>
          <w:rFonts w:ascii="Arial" w:hAnsi="Arial" w:cs="Arial"/>
        </w:rPr>
        <w:lastRenderedPageBreak/>
        <w:t>follows:</w:t>
      </w:r>
    </w:p>
    <w:p w:rsidR="00F427E3" w:rsidRPr="00175B8A" w:rsidRDefault="00F427E3" w:rsidP="00F427E3">
      <w:pPr>
        <w:pStyle w:val="ListParagraph"/>
        <w:rPr>
          <w:ins w:id="420" w:author="kjl1" w:date="2011-10-18T11:00:00Z"/>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Incomplete</w:t>
      </w:r>
      <w:r w:rsidRPr="00175B8A">
        <w:rPr>
          <w:rFonts w:ascii="Arial" w:hAnsi="Arial" w:cs="Arial"/>
        </w:rPr>
        <w:t>.  All required items identified in the procedure have not</w:t>
      </w:r>
      <w:ins w:id="421" w:author="kjl1" w:date="2011-10-18T11:01:00Z">
        <w:r w:rsidR="00302CF4" w:rsidRPr="00175B8A">
          <w:rPr>
            <w:rFonts w:ascii="Arial" w:hAnsi="Arial" w:cs="Arial"/>
          </w:rPr>
          <w:t xml:space="preserve"> </w:t>
        </w:r>
      </w:ins>
      <w:r w:rsidRPr="00175B8A">
        <w:rPr>
          <w:rFonts w:ascii="Arial" w:hAnsi="Arial" w:cs="Arial"/>
        </w:rPr>
        <w:t>been completed.  The minimum number of required samples, as defined in the procedure, has not been inspected.</w:t>
      </w:r>
    </w:p>
    <w:p w:rsidR="009E3C28" w:rsidRPr="00175B8A"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Complete</w:t>
      </w:r>
      <w:r w:rsidRPr="00175B8A">
        <w:rPr>
          <w:rFonts w:ascii="Arial" w:hAnsi="Arial" w:cs="Arial"/>
        </w:rPr>
        <w:t xml:space="preserve">.  All </w:t>
      </w:r>
      <w:ins w:id="422" w:author="kjl1" w:date="2011-09-26T08:37:00Z">
        <w:r w:rsidRPr="00175B8A">
          <w:rPr>
            <w:rFonts w:ascii="Arial" w:hAnsi="Arial" w:cs="Arial"/>
          </w:rPr>
          <w:t xml:space="preserve">required </w:t>
        </w:r>
      </w:ins>
      <w:r w:rsidRPr="00175B8A">
        <w:rPr>
          <w:rFonts w:ascii="Arial" w:hAnsi="Arial" w:cs="Arial"/>
        </w:rPr>
        <w:t xml:space="preserve">items identified in the procedure are completed, including inspection of the minimum number of required annual </w:t>
      </w:r>
      <w:ins w:id="423" w:author="KJL1" w:date="2011-06-02T08:44:00Z">
        <w:r w:rsidRPr="00175B8A">
          <w:rPr>
            <w:rFonts w:ascii="Arial" w:hAnsi="Arial" w:cs="Arial"/>
          </w:rPr>
          <w:t xml:space="preserve">sub-samples.  </w:t>
        </w:r>
      </w:ins>
    </w:p>
    <w:p w:rsidR="009E3C28" w:rsidRPr="00175B8A"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424" w:author="KJL1" w:date="2011-06-02T08:44:00Z"/>
          <w:rFonts w:ascii="Arial" w:hAnsi="Arial" w:cs="Arial"/>
        </w:rPr>
      </w:pPr>
      <w:r w:rsidRPr="00175B8A">
        <w:rPr>
          <w:rFonts w:ascii="Arial" w:hAnsi="Arial" w:cs="Arial"/>
          <w:u w:val="single"/>
        </w:rPr>
        <w:t>Complete - by</w:t>
      </w:r>
      <w:r w:rsidRPr="008B5882">
        <w:rPr>
          <w:rFonts w:ascii="Arial" w:hAnsi="Arial" w:cs="Arial"/>
          <w:u w:val="single"/>
        </w:rPr>
        <w:t xml:space="preserve"> Reference</w:t>
      </w:r>
      <w:r w:rsidRPr="00175B8A">
        <w:rPr>
          <w:rFonts w:ascii="Arial" w:hAnsi="Arial" w:cs="Arial"/>
        </w:rPr>
        <w:t xml:space="preserve">.  </w:t>
      </w:r>
      <w:ins w:id="425" w:author="KJL1" w:date="2011-06-02T08:44:00Z">
        <w:r w:rsidRPr="00175B8A">
          <w:rPr>
            <w:rFonts w:ascii="Arial" w:hAnsi="Arial" w:cs="Arial"/>
          </w:rPr>
          <w:t>A specific comment must accompany this selection explaining the reason. Two ways for this status to be valid are:</w:t>
        </w:r>
      </w:ins>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426" w:author="KJL1" w:date="2011-06-02T08:44:00Z"/>
          <w:rFonts w:ascii="Arial" w:hAnsi="Arial" w:cs="Arial"/>
        </w:rPr>
      </w:pPr>
    </w:p>
    <w:p w:rsidR="009E3C28" w:rsidRPr="00175B8A" w:rsidRDefault="009E3C28" w:rsidP="00544759">
      <w:pPr>
        <w:pStyle w:val="ListParagraph"/>
        <w:numPr>
          <w:ilvl w:val="3"/>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427" w:author="KJL1" w:date="2011-06-02T08:44:00Z"/>
          <w:rFonts w:ascii="Arial" w:hAnsi="Arial" w:cs="Arial"/>
        </w:rPr>
      </w:pPr>
      <w:r w:rsidRPr="00175B8A">
        <w:rPr>
          <w:rFonts w:ascii="Arial" w:hAnsi="Arial" w:cs="Arial"/>
        </w:rPr>
        <w:t>All requirements of the procedure are met by work done in some other procedure(s) or at other units</w:t>
      </w:r>
      <w:ins w:id="428" w:author="KJL1" w:date="2011-06-02T08:44:00Z">
        <w:r w:rsidRPr="00175B8A">
          <w:rPr>
            <w:rFonts w:ascii="Arial" w:hAnsi="Arial" w:cs="Arial"/>
          </w:rPr>
          <w:t xml:space="preserve"> on the same site.</w:t>
        </w:r>
      </w:ins>
      <w:r w:rsidRPr="00175B8A">
        <w:rPr>
          <w:rFonts w:ascii="Arial" w:hAnsi="Arial" w:cs="Arial"/>
        </w:rPr>
        <w:t xml:space="preserve">  The inspector will reference the other inspection(s) as the basis for demonstrating that all procedure requirements are completed.  For planning and reporting purposes, the procedure is considered </w:t>
      </w:r>
      <w:ins w:id="429" w:author="KJL1" w:date="2011-06-02T08:44:00Z">
        <w:r w:rsidRPr="00175B8A">
          <w:rPr>
            <w:rFonts w:ascii="Arial" w:hAnsi="Arial" w:cs="Arial"/>
          </w:rPr>
          <w:t xml:space="preserve">completed.  </w:t>
        </w:r>
      </w:ins>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ins w:id="430" w:author="KJL1" w:date="2011-06-02T08:44:00Z"/>
          <w:rFonts w:ascii="Arial" w:hAnsi="Arial" w:cs="Arial"/>
        </w:rPr>
      </w:pPr>
    </w:p>
    <w:p w:rsidR="009E3C28" w:rsidRPr="00175B8A" w:rsidRDefault="009E3C28" w:rsidP="00544759">
      <w:pPr>
        <w:pStyle w:val="ListParagraph"/>
        <w:numPr>
          <w:ilvl w:val="3"/>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rPr>
      </w:pPr>
      <w:r w:rsidRPr="00175B8A">
        <w:rPr>
          <w:rFonts w:ascii="Arial" w:hAnsi="Arial" w:cs="Arial"/>
        </w:rPr>
        <w:t xml:space="preserve">For </w:t>
      </w:r>
      <w:ins w:id="431" w:author="KJL1" w:date="2011-06-02T08:44:00Z">
        <w:r w:rsidRPr="00175B8A">
          <w:rPr>
            <w:rFonts w:ascii="Arial" w:hAnsi="Arial" w:cs="Arial"/>
          </w:rPr>
          <w:t>procedures that have the</w:t>
        </w:r>
      </w:ins>
      <w:r w:rsidRPr="00175B8A">
        <w:rPr>
          <w:rFonts w:ascii="Arial" w:hAnsi="Arial" w:cs="Arial"/>
        </w:rPr>
        <w:t xml:space="preserve"> sample </w:t>
      </w:r>
      <w:ins w:id="432" w:author="KJL1" w:date="2011-06-02T08:44:00Z">
        <w:r w:rsidRPr="00175B8A">
          <w:rPr>
            <w:rFonts w:ascii="Arial" w:hAnsi="Arial" w:cs="Arial"/>
          </w:rPr>
          <w:t>size</w:t>
        </w:r>
      </w:ins>
      <w:r w:rsidRPr="00175B8A">
        <w:rPr>
          <w:rFonts w:ascii="Arial" w:hAnsi="Arial" w:cs="Arial"/>
        </w:rPr>
        <w:t xml:space="preserve"> determined by the performance of the plant over previous years, the minimum sample may vary to less or more than the required sample in RPS/IPAS. </w:t>
      </w:r>
      <w:ins w:id="433" w:author="KJL1" w:date="2011-06-02T08:44:00Z">
        <w:r w:rsidRPr="00175B8A">
          <w:rPr>
            <w:rFonts w:ascii="Arial" w:hAnsi="Arial" w:cs="Arial"/>
          </w:rPr>
          <w:t xml:space="preserve"> Since</w:t>
        </w:r>
      </w:ins>
      <w:r w:rsidRPr="00175B8A">
        <w:rPr>
          <w:rFonts w:ascii="Arial" w:hAnsi="Arial" w:cs="Arial"/>
        </w:rPr>
        <w:t xml:space="preserve"> </w:t>
      </w:r>
      <w:ins w:id="434" w:author="KJL1" w:date="2011-06-02T08:44:00Z">
        <w:r w:rsidRPr="00175B8A">
          <w:rPr>
            <w:rFonts w:ascii="Arial" w:hAnsi="Arial" w:cs="Arial"/>
          </w:rPr>
          <w:t xml:space="preserve">RPS can only assign one sample size for the same inspection </w:t>
        </w:r>
      </w:ins>
      <w:r w:rsidRPr="00175B8A">
        <w:rPr>
          <w:rFonts w:ascii="Arial" w:hAnsi="Arial" w:cs="Arial"/>
        </w:rPr>
        <w:t>procedure</w:t>
      </w:r>
      <w:ins w:id="435" w:author="KJL1" w:date="2011-06-02T08:44:00Z">
        <w:r w:rsidRPr="00175B8A">
          <w:rPr>
            <w:rFonts w:ascii="Arial" w:hAnsi="Arial" w:cs="Arial"/>
          </w:rPr>
          <w:t>, plants with less required sample size than the assigned would use this code</w:t>
        </w:r>
      </w:ins>
      <w:r w:rsidRPr="00175B8A">
        <w:rPr>
          <w:rFonts w:ascii="Arial" w:hAnsi="Arial" w:cs="Arial"/>
        </w:rPr>
        <w:t xml:space="preserve">. </w:t>
      </w:r>
    </w:p>
    <w:p w:rsidR="009E3C28" w:rsidRPr="00175B8A"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Complete - full sample not available</w:t>
      </w:r>
      <w:r w:rsidRPr="00175B8A">
        <w:rPr>
          <w:rFonts w:ascii="Arial" w:hAnsi="Arial" w:cs="Arial"/>
        </w:rPr>
        <w:t xml:space="preserve">.  </w:t>
      </w:r>
      <w:ins w:id="436" w:author="KJL1" w:date="2011-06-02T08:44:00Z">
        <w:r w:rsidRPr="00175B8A">
          <w:rPr>
            <w:rFonts w:ascii="Arial" w:hAnsi="Arial" w:cs="Arial"/>
          </w:rPr>
          <w:t>A specific comment must accompany this selection explaining the reason that the</w:t>
        </w:r>
      </w:ins>
      <w:r w:rsidRPr="00175B8A">
        <w:rPr>
          <w:rFonts w:ascii="Arial" w:hAnsi="Arial" w:cs="Arial"/>
        </w:rPr>
        <w:t xml:space="preserve"> minimum sample size was not available for inspection during the inspection cycle. </w:t>
      </w:r>
      <w:ins w:id="437" w:author="KJL1" w:date="2011-06-02T08:44:00Z">
        <w:r w:rsidRPr="00175B8A">
          <w:rPr>
            <w:rFonts w:ascii="Arial" w:hAnsi="Arial" w:cs="Arial"/>
          </w:rPr>
          <w:t>Some</w:t>
        </w:r>
      </w:ins>
      <w:r w:rsidRPr="00175B8A">
        <w:rPr>
          <w:rFonts w:ascii="Arial" w:hAnsi="Arial" w:cs="Arial"/>
        </w:rPr>
        <w:t xml:space="preserve"> procedures </w:t>
      </w:r>
      <w:ins w:id="438" w:author="KJL1" w:date="2011-06-02T08:44:00Z">
        <w:r w:rsidRPr="00175B8A">
          <w:rPr>
            <w:rFonts w:ascii="Arial" w:hAnsi="Arial" w:cs="Arial"/>
          </w:rPr>
          <w:t>(i.e., IP 7111108) define a sample as</w:t>
        </w:r>
      </w:ins>
      <w:r w:rsidRPr="00175B8A">
        <w:rPr>
          <w:rFonts w:ascii="Arial" w:hAnsi="Arial" w:cs="Arial"/>
        </w:rPr>
        <w:t xml:space="preserve"> performance of multiple steps or inspection of specific activities.  In these cases, all steps must be performed </w:t>
      </w:r>
      <w:ins w:id="439" w:author="kjl1" w:date="2011-10-05T09:30:00Z">
        <w:r w:rsidR="00C767B3" w:rsidRPr="00175B8A">
          <w:rPr>
            <w:rFonts w:ascii="Arial" w:hAnsi="Arial" w:cs="Arial"/>
          </w:rPr>
          <w:t xml:space="preserve">or </w:t>
        </w:r>
      </w:ins>
      <w:r w:rsidRPr="00175B8A">
        <w:rPr>
          <w:rFonts w:ascii="Arial" w:hAnsi="Arial" w:cs="Arial"/>
        </w:rPr>
        <w:t>all activities must be inspected for the sample to be considered complete.</w:t>
      </w:r>
      <w:ins w:id="440" w:author="KJL1" w:date="2011-06-02T08:44:00Z">
        <w:r w:rsidRPr="00175B8A">
          <w:rPr>
            <w:rFonts w:ascii="Arial" w:hAnsi="Arial" w:cs="Arial"/>
          </w:rPr>
          <w:t xml:space="preserve">  </w:t>
        </w:r>
      </w:ins>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rPr>
      </w:pPr>
    </w:p>
    <w:p w:rsidR="009E3C28" w:rsidRPr="00175B8A" w:rsidRDefault="009E3C28" w:rsidP="00302CF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441" w:author="KJL1" w:date="2011-06-02T08:44:00Z"/>
          <w:rFonts w:ascii="Arial" w:hAnsi="Arial" w:cs="Arial"/>
        </w:rPr>
      </w:pPr>
      <w:ins w:id="442" w:author="KJL1" w:date="2011-06-02T08:44:00Z">
        <w:r w:rsidRPr="00175B8A">
          <w:rPr>
            <w:rFonts w:ascii="Arial" w:hAnsi="Arial" w:cs="Arial"/>
          </w:rPr>
          <w:t xml:space="preserve">However, if those steps couldn’t be completed due to unavailability, the procedure can be declared </w:t>
        </w:r>
      </w:ins>
      <w:ins w:id="443" w:author="Jocelyn" w:date="2011-08-21T20:24:00Z">
        <w:r w:rsidRPr="00175B8A">
          <w:rPr>
            <w:rFonts w:ascii="Arial" w:hAnsi="Arial" w:cs="Arial"/>
          </w:rPr>
          <w:t>“</w:t>
        </w:r>
      </w:ins>
      <w:ins w:id="444" w:author="KJL1" w:date="2011-06-02T08:44:00Z">
        <w:r w:rsidRPr="00175B8A">
          <w:rPr>
            <w:rFonts w:ascii="Arial" w:hAnsi="Arial" w:cs="Arial"/>
          </w:rPr>
          <w:t>complete - full sample not available.</w:t>
        </w:r>
      </w:ins>
      <w:ins w:id="445" w:author="Jocelyn" w:date="2011-08-21T20:25:00Z">
        <w:r w:rsidRPr="00175B8A">
          <w:rPr>
            <w:rFonts w:ascii="Arial" w:hAnsi="Arial" w:cs="Arial"/>
          </w:rPr>
          <w:t>”</w:t>
        </w:r>
      </w:ins>
      <w:ins w:id="446" w:author="KJL1" w:date="2011-06-02T08:44:00Z">
        <w:r w:rsidRPr="00175B8A">
          <w:rPr>
            <w:rFonts w:ascii="Arial" w:hAnsi="Arial" w:cs="Arial"/>
          </w:rPr>
          <w:t xml:space="preserve">  </w:t>
        </w:r>
      </w:ins>
    </w:p>
    <w:p w:rsidR="009E3C28" w:rsidRPr="00175B8A"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ins w:id="447" w:author="KJL1" w:date="2011-06-02T08:44:00Z"/>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Complete - opportunity to apply procedure not available</w:t>
      </w:r>
      <w:r w:rsidRPr="00175B8A">
        <w:rPr>
          <w:rFonts w:ascii="Arial" w:hAnsi="Arial" w:cs="Arial"/>
        </w:rPr>
        <w:t xml:space="preserve">.  </w:t>
      </w:r>
      <w:ins w:id="448" w:author="KJL1" w:date="2011-06-02T08:44:00Z">
        <w:r w:rsidRPr="00175B8A">
          <w:rPr>
            <w:rFonts w:ascii="Arial" w:hAnsi="Arial" w:cs="Arial"/>
          </w:rPr>
          <w:t>A specific comment must accompany this selection explaining the reason that the</w:t>
        </w:r>
      </w:ins>
      <w:r w:rsidRPr="00175B8A">
        <w:rPr>
          <w:rFonts w:ascii="Arial" w:hAnsi="Arial" w:cs="Arial"/>
        </w:rPr>
        <w:t xml:space="preserve"> opportunity to apply the procedure was not available during the inspection cycle.</w:t>
      </w:r>
      <w:ins w:id="449" w:author="kjl1" w:date="2011-10-05T09:32:00Z">
        <w:r w:rsidR="00694A0E" w:rsidRPr="00175B8A">
          <w:rPr>
            <w:rFonts w:ascii="Arial" w:hAnsi="Arial" w:cs="Arial"/>
          </w:rPr>
          <w:t xml:space="preserve">  </w:t>
        </w:r>
      </w:ins>
      <w:ins w:id="450" w:author="kjl1" w:date="2011-10-05T09:34:00Z">
        <w:r w:rsidR="00694A0E" w:rsidRPr="00175B8A">
          <w:rPr>
            <w:rFonts w:ascii="Arial" w:hAnsi="Arial" w:cs="Arial"/>
          </w:rPr>
          <w:t xml:space="preserve">For example, the licensee did not conduct an </w:t>
        </w:r>
      </w:ins>
      <w:ins w:id="451" w:author="kjl1" w:date="2011-10-05T09:35:00Z">
        <w:r w:rsidR="00694A0E" w:rsidRPr="00175B8A">
          <w:rPr>
            <w:rFonts w:ascii="Arial" w:hAnsi="Arial" w:cs="Arial"/>
          </w:rPr>
          <w:t>activity</w:t>
        </w:r>
      </w:ins>
      <w:ins w:id="452" w:author="kjl1" w:date="2011-10-05T09:34:00Z">
        <w:r w:rsidR="00694A0E" w:rsidRPr="00175B8A">
          <w:rPr>
            <w:rFonts w:ascii="Arial" w:hAnsi="Arial" w:cs="Arial"/>
          </w:rPr>
          <w:t xml:space="preserve"> covered by the procedure.</w:t>
        </w:r>
      </w:ins>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453" w:author="KJL1" w:date="2011-06-02T08:44:00Z"/>
          <w:rFonts w:ascii="Arial" w:hAnsi="Arial" w:cs="Arial"/>
        </w:rPr>
      </w:pPr>
      <w:ins w:id="454" w:author="KJL1" w:date="2011-06-02T08:44:00Z">
        <w:r w:rsidRPr="00175B8A">
          <w:rPr>
            <w:rFonts w:ascii="Arial" w:hAnsi="Arial" w:cs="Arial"/>
            <w:u w:val="single"/>
          </w:rPr>
          <w:t>Complete – in previous year(s)</w:t>
        </w:r>
        <w:r w:rsidRPr="00175B8A">
          <w:rPr>
            <w:rFonts w:ascii="Arial" w:hAnsi="Arial" w:cs="Arial"/>
          </w:rPr>
          <w:t xml:space="preserve">. Only biennial and triennial procedures for which all samples have been inspected in the </w:t>
        </w:r>
        <w:r w:rsidRPr="00175B8A">
          <w:rPr>
            <w:rFonts w:ascii="Arial" w:hAnsi="Arial" w:cs="Arial"/>
          </w:rPr>
          <w:lastRenderedPageBreak/>
          <w:t>previous year(s) within the same biennial or triennial period can have this status.</w:t>
        </w:r>
      </w:ins>
    </w:p>
    <w:p w:rsidR="009E3C28" w:rsidRPr="00175B8A" w:rsidRDefault="009E3C28" w:rsidP="009E3C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ins w:id="455" w:author="KJL1" w:date="2011-06-02T08:44:00Z"/>
          <w:rFonts w:ascii="Arial" w:hAnsi="Arial" w:cs="Arial"/>
        </w:rPr>
      </w:pPr>
    </w:p>
    <w:p w:rsidR="009E3C28" w:rsidRPr="00175B8A" w:rsidRDefault="009E3C28" w:rsidP="00544759">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456" w:author="KJL1" w:date="2011-06-02T08:44:00Z"/>
          <w:rFonts w:ascii="Arial" w:hAnsi="Arial" w:cs="Arial"/>
        </w:rPr>
      </w:pPr>
      <w:r w:rsidRPr="00175B8A">
        <w:rPr>
          <w:rFonts w:ascii="Arial" w:hAnsi="Arial" w:cs="Arial"/>
          <w:u w:val="single"/>
        </w:rPr>
        <w:t>Not Applicable (N/A)</w:t>
      </w:r>
      <w:r w:rsidRPr="00175B8A">
        <w:rPr>
          <w:rFonts w:ascii="Arial" w:hAnsi="Arial" w:cs="Arial"/>
        </w:rPr>
        <w:t xml:space="preserve">. </w:t>
      </w:r>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457" w:author="KJL1" w:date="2011-06-02T08:44:00Z"/>
          <w:rFonts w:ascii="Arial" w:hAnsi="Arial" w:cs="Arial"/>
        </w:rPr>
      </w:pPr>
    </w:p>
    <w:p w:rsidR="009E3C28" w:rsidRPr="00175B8A" w:rsidRDefault="009E3C28" w:rsidP="00544759">
      <w:pPr>
        <w:pStyle w:val="ListParagraph"/>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458" w:author="KJL1" w:date="2011-06-02T08:44:00Z"/>
          <w:rFonts w:ascii="Arial" w:hAnsi="Arial" w:cs="Arial"/>
        </w:rPr>
      </w:pPr>
      <w:ins w:id="459" w:author="KJL1" w:date="2011-06-02T08:44:00Z">
        <w:r w:rsidRPr="00175B8A">
          <w:rPr>
            <w:rFonts w:ascii="Arial" w:hAnsi="Arial" w:cs="Arial"/>
          </w:rPr>
          <w:t>Some procedures are site</w:t>
        </w:r>
      </w:ins>
      <w:r w:rsidRPr="00175B8A">
        <w:rPr>
          <w:rFonts w:ascii="Arial" w:hAnsi="Arial" w:cs="Arial"/>
        </w:rPr>
        <w:t xml:space="preserve"> specific </w:t>
      </w:r>
      <w:ins w:id="460" w:author="KJL1" w:date="2011-06-02T08:44:00Z">
        <w:r w:rsidRPr="00175B8A">
          <w:rPr>
            <w:rFonts w:ascii="Arial" w:hAnsi="Arial" w:cs="Arial"/>
          </w:rPr>
          <w:t xml:space="preserve">(i.e., TI for one site). Therefore, sites that are not subject to the procedure will use this code. </w:t>
        </w:r>
      </w:ins>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ins w:id="461" w:author="KJL1" w:date="2011-06-02T08:44:00Z"/>
          <w:rFonts w:ascii="Arial" w:hAnsi="Arial" w:cs="Arial"/>
        </w:rPr>
      </w:pPr>
    </w:p>
    <w:p w:rsidR="009E3C28" w:rsidRPr="00175B8A" w:rsidRDefault="009E3C28" w:rsidP="00544759">
      <w:pPr>
        <w:pStyle w:val="ListParagraph"/>
        <w:numPr>
          <w:ilvl w:val="3"/>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462" w:author="kjl1" w:date="2011-09-26T16:42:00Z"/>
          <w:rFonts w:ascii="Arial" w:hAnsi="Arial" w:cs="Arial"/>
        </w:rPr>
      </w:pPr>
      <w:ins w:id="463" w:author="KJL1" w:date="2011-06-02T08:44:00Z">
        <w:r w:rsidRPr="00175B8A">
          <w:rPr>
            <w:rFonts w:ascii="Arial" w:hAnsi="Arial" w:cs="Arial"/>
          </w:rPr>
          <w:t>For biennial and triennial procedure that are</w:t>
        </w:r>
      </w:ins>
      <w:r w:rsidRPr="00175B8A">
        <w:rPr>
          <w:rFonts w:ascii="Arial" w:hAnsi="Arial" w:cs="Arial"/>
        </w:rPr>
        <w:t xml:space="preserve"> not scheduled during the current IPC and was not completed in a previous year </w:t>
      </w:r>
      <w:ins w:id="464" w:author="KJL1" w:date="2011-06-02T08:44:00Z">
        <w:r w:rsidRPr="00175B8A">
          <w:rPr>
            <w:rFonts w:ascii="Arial" w:hAnsi="Arial" w:cs="Arial"/>
          </w:rPr>
          <w:t>within</w:t>
        </w:r>
      </w:ins>
      <w:r w:rsidRPr="00175B8A">
        <w:rPr>
          <w:rFonts w:ascii="Arial" w:hAnsi="Arial" w:cs="Arial"/>
        </w:rPr>
        <w:t xml:space="preserve"> the </w:t>
      </w:r>
      <w:ins w:id="465" w:author="KJL1" w:date="2011-06-02T08:44:00Z">
        <w:r w:rsidRPr="00175B8A">
          <w:rPr>
            <w:rFonts w:ascii="Arial" w:hAnsi="Arial" w:cs="Arial"/>
          </w:rPr>
          <w:t>same</w:t>
        </w:r>
      </w:ins>
      <w:r w:rsidRPr="00175B8A">
        <w:rPr>
          <w:rFonts w:ascii="Arial" w:hAnsi="Arial" w:cs="Arial"/>
        </w:rPr>
        <w:t xml:space="preserve"> period. Only biennial and triennial procedures which were not scheduled to be completed during the current IPC can be </w:t>
      </w:r>
      <w:ins w:id="466" w:author="Jocelyn" w:date="2011-08-21T20:25:00Z">
        <w:r w:rsidRPr="00175B8A">
          <w:rPr>
            <w:rFonts w:ascii="Arial" w:hAnsi="Arial" w:cs="Arial"/>
          </w:rPr>
          <w:t>“</w:t>
        </w:r>
      </w:ins>
      <w:r w:rsidRPr="00175B8A">
        <w:rPr>
          <w:rFonts w:ascii="Arial" w:hAnsi="Arial" w:cs="Arial"/>
        </w:rPr>
        <w:t>N/A.</w:t>
      </w:r>
      <w:ins w:id="467" w:author="Jocelyn" w:date="2011-08-21T20:25:00Z">
        <w:r w:rsidRPr="00175B8A">
          <w:rPr>
            <w:rFonts w:ascii="Arial" w:hAnsi="Arial" w:cs="Arial"/>
          </w:rPr>
          <w:t>”</w:t>
        </w:r>
      </w:ins>
      <w:r w:rsidRPr="00175B8A">
        <w:rPr>
          <w:rFonts w:ascii="Arial" w:hAnsi="Arial" w:cs="Arial"/>
        </w:rPr>
        <w:t xml:space="preserve">  Procedures that have a completion status of </w:t>
      </w:r>
      <w:ins w:id="468" w:author="Jocelyn" w:date="2011-08-21T20:25:00Z">
        <w:r w:rsidRPr="00175B8A">
          <w:rPr>
            <w:rFonts w:ascii="Arial" w:hAnsi="Arial" w:cs="Arial"/>
          </w:rPr>
          <w:t>“</w:t>
        </w:r>
      </w:ins>
      <w:r w:rsidRPr="00175B8A">
        <w:rPr>
          <w:rFonts w:ascii="Arial" w:hAnsi="Arial" w:cs="Arial"/>
        </w:rPr>
        <w:t>N/A</w:t>
      </w:r>
      <w:ins w:id="469" w:author="Jocelyn" w:date="2011-08-21T20:25:00Z">
        <w:r w:rsidRPr="00175B8A">
          <w:rPr>
            <w:rFonts w:ascii="Arial" w:hAnsi="Arial" w:cs="Arial"/>
          </w:rPr>
          <w:t>”</w:t>
        </w:r>
      </w:ins>
      <w:r w:rsidRPr="00175B8A">
        <w:rPr>
          <w:rFonts w:ascii="Arial" w:hAnsi="Arial" w:cs="Arial"/>
        </w:rPr>
        <w:t xml:space="preserve"> are not included in the calculation of program completion.</w:t>
      </w:r>
    </w:p>
    <w:p w:rsidR="009E3C28" w:rsidRPr="00175B8A" w:rsidRDefault="009E3C28" w:rsidP="009E3C2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470" w:author="KJL1" w:date="2011-06-02T08:44:00Z"/>
          <w:rFonts w:ascii="Arial" w:hAnsi="Arial" w:cs="Arial"/>
        </w:rPr>
      </w:pPr>
      <w:ins w:id="471" w:author="KJL1" w:date="2011-06-02T08:44:00Z">
        <w:r w:rsidRPr="00175B8A">
          <w:rPr>
            <w:rFonts w:ascii="Arial" w:hAnsi="Arial" w:cs="Arial"/>
          </w:rPr>
          <w:t>All baseline</w:t>
        </w:r>
      </w:ins>
      <w:r w:rsidRPr="00175B8A">
        <w:rPr>
          <w:rFonts w:ascii="Arial" w:hAnsi="Arial" w:cs="Arial"/>
        </w:rPr>
        <w:t xml:space="preserve"> inspection procedures that </w:t>
      </w:r>
      <w:ins w:id="472" w:author="KJL1" w:date="2011-06-02T08:44:00Z">
        <w:r w:rsidRPr="00175B8A">
          <w:rPr>
            <w:rFonts w:ascii="Arial" w:hAnsi="Arial" w:cs="Arial"/>
          </w:rPr>
          <w:t>have</w:t>
        </w:r>
      </w:ins>
      <w:r w:rsidRPr="00175B8A">
        <w:rPr>
          <w:rFonts w:ascii="Arial" w:hAnsi="Arial" w:cs="Arial"/>
        </w:rPr>
        <w:t xml:space="preserve"> a quarterly</w:t>
      </w:r>
      <w:ins w:id="473" w:author="KJL1" w:date="2011-06-02T08:44:00Z">
        <w:r w:rsidRPr="00175B8A">
          <w:rPr>
            <w:rFonts w:ascii="Arial" w:hAnsi="Arial" w:cs="Arial"/>
          </w:rPr>
          <w:t xml:space="preserve"> or</w:t>
        </w:r>
      </w:ins>
      <w:r w:rsidRPr="00175B8A">
        <w:rPr>
          <w:rFonts w:ascii="Arial" w:hAnsi="Arial" w:cs="Arial"/>
        </w:rPr>
        <w:t xml:space="preserve"> semi-annual frequency </w:t>
      </w:r>
      <w:ins w:id="474" w:author="KJL1" w:date="2011-06-02T08:44:00Z">
        <w:r w:rsidRPr="00175B8A">
          <w:rPr>
            <w:rFonts w:ascii="Arial" w:hAnsi="Arial" w:cs="Arial"/>
          </w:rPr>
          <w:t>will have a completion status of “Incomplete” until:</w:t>
        </w:r>
      </w:ins>
    </w:p>
    <w:p w:rsidR="0097192B" w:rsidRPr="00175B8A" w:rsidRDefault="0097192B"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contextualSpacing/>
        <w:jc w:val="both"/>
        <w:rPr>
          <w:ins w:id="475" w:author="KJL1" w:date="2011-06-02T08:44:00Z"/>
          <w:rFonts w:ascii="Arial" w:hAnsi="Arial" w:cs="Arial"/>
        </w:rPr>
      </w:pPr>
    </w:p>
    <w:p w:rsidR="00DD16AA" w:rsidRPr="00175B8A" w:rsidRDefault="00DD16AA" w:rsidP="00544759">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476" w:author="KJL1" w:date="2011-06-02T08:44:00Z">
        <w:r w:rsidRPr="00175B8A">
          <w:rPr>
            <w:rFonts w:ascii="Arial" w:hAnsi="Arial" w:cs="Arial"/>
          </w:rPr>
          <w:t xml:space="preserve">the cumulative minimum </w:t>
        </w:r>
      </w:ins>
      <w:r w:rsidRPr="00175B8A">
        <w:rPr>
          <w:rFonts w:ascii="Arial" w:hAnsi="Arial" w:cs="Arial"/>
        </w:rPr>
        <w:t xml:space="preserve">sample </w:t>
      </w:r>
      <w:r w:rsidRPr="008B5882">
        <w:rPr>
          <w:rFonts w:ascii="Arial" w:hAnsi="Arial" w:cs="Arial"/>
        </w:rPr>
        <w:t>size</w:t>
      </w:r>
      <w:ins w:id="477" w:author="KJL1" w:date="2011-06-02T08:44:00Z">
        <w:r w:rsidRPr="008B5882">
          <w:rPr>
            <w:rFonts w:ascii="Arial" w:hAnsi="Arial" w:cs="Arial"/>
          </w:rPr>
          <w:t xml:space="preserve"> </w:t>
        </w:r>
        <w:r w:rsidRPr="00175B8A">
          <w:rPr>
            <w:rFonts w:ascii="Arial" w:hAnsi="Arial" w:cs="Arial"/>
          </w:rPr>
          <w:t xml:space="preserve">for all inspection </w:t>
        </w:r>
      </w:ins>
      <w:ins w:id="478" w:author="kjl1" w:date="2011-10-21T08:30:00Z">
        <w:r w:rsidR="00AE55E3">
          <w:rPr>
            <w:rFonts w:ascii="Arial" w:hAnsi="Arial" w:cs="Arial"/>
          </w:rPr>
          <w:t>frequencies</w:t>
        </w:r>
      </w:ins>
      <w:r w:rsidRPr="00175B8A">
        <w:rPr>
          <w:rFonts w:ascii="Arial" w:hAnsi="Arial" w:cs="Arial"/>
        </w:rPr>
        <w:t xml:space="preserve"> in the </w:t>
      </w:r>
      <w:ins w:id="479" w:author="KJL1" w:date="2011-06-02T08:44:00Z">
        <w:r w:rsidRPr="00175B8A">
          <w:rPr>
            <w:rFonts w:ascii="Arial" w:hAnsi="Arial" w:cs="Arial"/>
          </w:rPr>
          <w:t xml:space="preserve">year has been reached for the </w:t>
        </w:r>
      </w:ins>
      <w:r w:rsidRPr="00175B8A">
        <w:rPr>
          <w:rFonts w:ascii="Arial" w:hAnsi="Arial" w:cs="Arial"/>
        </w:rPr>
        <w:t>procedure</w:t>
      </w:r>
      <w:ins w:id="480" w:author="KJL1" w:date="2011-06-02T08:44:00Z">
        <w:r w:rsidRPr="00175B8A">
          <w:rPr>
            <w:rFonts w:ascii="Arial" w:hAnsi="Arial" w:cs="Arial"/>
          </w:rPr>
          <w:t xml:space="preserve"> in the RPS/IR, or</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Chars="1440" w:left="3456" w:firstLine="634"/>
        <w:jc w:val="both"/>
        <w:rPr>
          <w:rFonts w:ascii="Arial" w:hAnsi="Arial" w:cs="Arial"/>
        </w:rPr>
      </w:pPr>
    </w:p>
    <w:p w:rsidR="00DD16AA" w:rsidRPr="00175B8A" w:rsidRDefault="00DD16AA" w:rsidP="00544759">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481" w:author="KJL1" w:date="2011-06-02T08:44:00Z"/>
          <w:rFonts w:ascii="Arial" w:hAnsi="Arial" w:cs="Arial"/>
        </w:rPr>
      </w:pPr>
      <w:ins w:id="482" w:author="KJL1" w:date="2011-06-02T08:44:00Z">
        <w:r w:rsidRPr="00175B8A">
          <w:rPr>
            <w:rFonts w:ascii="Arial" w:hAnsi="Arial" w:cs="Arial"/>
          </w:rPr>
          <w:t xml:space="preserve">It is </w:t>
        </w:r>
        <w:r w:rsidRPr="00B353D7">
          <w:rPr>
            <w:rFonts w:ascii="Arial" w:hAnsi="Arial" w:cs="Arial"/>
          </w:rPr>
          <w:t>declared</w:t>
        </w:r>
        <w:r w:rsidRPr="00175B8A">
          <w:rPr>
            <w:rFonts w:ascii="Arial" w:hAnsi="Arial" w:cs="Arial"/>
          </w:rPr>
          <w:t xml:space="preserve"> complete per step </w:t>
        </w:r>
      </w:ins>
      <w:ins w:id="483" w:author="kjl1" w:date="2011-10-18T14:17:00Z">
        <w:r w:rsidR="00F82D77" w:rsidRPr="00175B8A">
          <w:rPr>
            <w:rFonts w:ascii="Arial" w:hAnsi="Arial" w:cs="Arial"/>
          </w:rPr>
          <w:t>6</w:t>
        </w:r>
      </w:ins>
      <w:ins w:id="484" w:author="KJL1" w:date="2011-06-02T08:44:00Z">
        <w:r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714"/>
        <w:jc w:val="both"/>
        <w:rPr>
          <w:ins w:id="485" w:author="KJL1" w:date="2011-06-02T08:44:00Z"/>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486" w:author="KJL1" w:date="2011-06-02T08:44:00Z"/>
          <w:rFonts w:ascii="Arial" w:hAnsi="Arial" w:cs="Arial"/>
        </w:rPr>
      </w:pPr>
      <w:ins w:id="487" w:author="KJL1" w:date="2011-06-02T08:44:00Z">
        <w:r w:rsidRPr="00175B8A">
          <w:rPr>
            <w:rFonts w:ascii="Arial" w:hAnsi="Arial" w:cs="Arial"/>
          </w:rPr>
          <w:t>All</w:t>
        </w:r>
      </w:ins>
      <w:r w:rsidRPr="00175B8A">
        <w:rPr>
          <w:rFonts w:ascii="Arial" w:hAnsi="Arial" w:cs="Arial"/>
        </w:rPr>
        <w:t xml:space="preserve"> baseline inspection procedures that have an annual </w:t>
      </w:r>
      <w:ins w:id="488" w:author="KJL1" w:date="2011-06-02T08:44:00Z">
        <w:r w:rsidRPr="00175B8A">
          <w:rPr>
            <w:rFonts w:ascii="Arial" w:hAnsi="Arial" w:cs="Arial"/>
          </w:rPr>
          <w:t xml:space="preserve">frequency: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ins w:id="489" w:author="KJL1" w:date="2011-06-02T08:44:00Z"/>
          <w:rFonts w:ascii="Arial" w:hAnsi="Arial" w:cs="Arial"/>
        </w:rPr>
      </w:pPr>
    </w:p>
    <w:p w:rsidR="00DD16AA" w:rsidRPr="00175B8A" w:rsidRDefault="00DD16AA" w:rsidP="00544759">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490" w:author="KJL1" w:date="2011-06-02T08:44:00Z"/>
          <w:rFonts w:ascii="Arial" w:hAnsi="Arial" w:cs="Arial"/>
        </w:rPr>
      </w:pPr>
      <w:ins w:id="491" w:author="KJL1" w:date="2011-06-02T08:44:00Z">
        <w:r w:rsidRPr="00175B8A">
          <w:rPr>
            <w:rFonts w:ascii="Arial" w:hAnsi="Arial" w:cs="Arial"/>
          </w:rPr>
          <w:t>At the beginning of the inspection cycle, each procedure is</w:t>
        </w:r>
      </w:ins>
      <w:r w:rsidRPr="00175B8A">
        <w:rPr>
          <w:rFonts w:ascii="Arial" w:hAnsi="Arial" w:cs="Arial"/>
        </w:rPr>
        <w:t xml:space="preserve"> assigned a completion status of </w:t>
      </w:r>
      <w:ins w:id="492" w:author="Jocelyn" w:date="2011-08-21T20:21:00Z">
        <w:r w:rsidR="00DD2DFF" w:rsidRPr="00175B8A">
          <w:rPr>
            <w:rFonts w:ascii="Arial" w:hAnsi="Arial" w:cs="Arial"/>
          </w:rPr>
          <w:t>“</w:t>
        </w:r>
      </w:ins>
      <w:r w:rsidRPr="00175B8A">
        <w:rPr>
          <w:rFonts w:ascii="Arial" w:hAnsi="Arial" w:cs="Arial"/>
        </w:rPr>
        <w:t>Incomplete</w:t>
      </w:r>
      <w:ins w:id="493" w:author="Jocelyn" w:date="2011-08-21T20:21:00Z">
        <w:r w:rsidR="00DD2DFF" w:rsidRPr="00175B8A">
          <w:rPr>
            <w:rFonts w:ascii="Arial" w:hAnsi="Arial" w:cs="Arial"/>
          </w:rPr>
          <w:t>”</w:t>
        </w:r>
      </w:ins>
      <w:r w:rsidRPr="00175B8A">
        <w:rPr>
          <w:rFonts w:ascii="Arial" w:hAnsi="Arial" w:cs="Arial"/>
        </w:rPr>
        <w:t xml:space="preserve"> and a completed sample size of </w:t>
      </w:r>
      <w:ins w:id="494" w:author="Jocelyn" w:date="2011-08-21T20:22:00Z">
        <w:r w:rsidR="00DD2DFF" w:rsidRPr="00175B8A">
          <w:rPr>
            <w:rFonts w:ascii="Arial" w:hAnsi="Arial" w:cs="Arial"/>
          </w:rPr>
          <w:t>“</w:t>
        </w:r>
      </w:ins>
      <w:r w:rsidRPr="00175B8A">
        <w:rPr>
          <w:rFonts w:ascii="Arial" w:hAnsi="Arial" w:cs="Arial"/>
        </w:rPr>
        <w:t>0.</w:t>
      </w:r>
      <w:ins w:id="495" w:author="Jocelyn" w:date="2011-08-21T20:22:00Z">
        <w:r w:rsidR="00DD2DFF" w:rsidRPr="00175B8A">
          <w:rPr>
            <w:rFonts w:ascii="Arial" w:hAnsi="Arial" w:cs="Arial"/>
          </w:rPr>
          <w:t>”</w:t>
        </w:r>
      </w:ins>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800"/>
        <w:jc w:val="both"/>
        <w:rPr>
          <w:ins w:id="496" w:author="KJL1" w:date="2011-06-02T08:44:00Z"/>
          <w:rFonts w:ascii="Arial" w:hAnsi="Arial" w:cs="Arial"/>
        </w:rPr>
      </w:pPr>
    </w:p>
    <w:p w:rsidR="00DD16AA" w:rsidRPr="00175B8A" w:rsidRDefault="00DD16AA" w:rsidP="00544759">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497" w:author="KJL1" w:date="2011-06-02T08:44:00Z">
        <w:r w:rsidRPr="00175B8A">
          <w:rPr>
            <w:rFonts w:ascii="Arial" w:hAnsi="Arial" w:cs="Arial"/>
          </w:rPr>
          <w:t xml:space="preserve">The completion status </w:t>
        </w:r>
      </w:ins>
      <w:r w:rsidRPr="00175B8A">
        <w:rPr>
          <w:rFonts w:ascii="Arial" w:hAnsi="Arial" w:cs="Arial"/>
        </w:rPr>
        <w:t xml:space="preserve">of the procedure </w:t>
      </w:r>
      <w:ins w:id="498" w:author="KJL1" w:date="2011-06-02T08:44:00Z">
        <w:r w:rsidRPr="00175B8A">
          <w:rPr>
            <w:rFonts w:ascii="Arial" w:hAnsi="Arial" w:cs="Arial"/>
          </w:rPr>
          <w:t xml:space="preserve">remains </w:t>
        </w:r>
      </w:ins>
      <w:ins w:id="499" w:author="Jocelyn" w:date="2011-08-21T20:22:00Z">
        <w:r w:rsidR="00DD2DFF" w:rsidRPr="00175B8A">
          <w:rPr>
            <w:rFonts w:ascii="Arial" w:hAnsi="Arial" w:cs="Arial"/>
          </w:rPr>
          <w:t>“</w:t>
        </w:r>
      </w:ins>
      <w:ins w:id="500" w:author="KJL1" w:date="2011-06-02T08:44:00Z">
        <w:r w:rsidRPr="00175B8A">
          <w:rPr>
            <w:rFonts w:ascii="Arial" w:hAnsi="Arial" w:cs="Arial"/>
          </w:rPr>
          <w:t>Incomplete</w:t>
        </w:r>
      </w:ins>
      <w:ins w:id="501" w:author="Jocelyn" w:date="2011-08-21T20:22:00Z">
        <w:r w:rsidR="00DD2DFF" w:rsidRPr="00175B8A">
          <w:rPr>
            <w:rFonts w:ascii="Arial" w:hAnsi="Arial" w:cs="Arial"/>
          </w:rPr>
          <w:t>”</w:t>
        </w:r>
      </w:ins>
      <w:ins w:id="502" w:author="KJL1" w:date="2011-06-02T08:44:00Z">
        <w:r w:rsidRPr="00175B8A">
          <w:rPr>
            <w:rFonts w:ascii="Arial" w:hAnsi="Arial" w:cs="Arial"/>
          </w:rPr>
          <w:t xml:space="preserve"> until:</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jc w:val="both"/>
        <w:rPr>
          <w:ins w:id="503" w:author="KJL1" w:date="2011-06-02T08:44:00Z"/>
          <w:rFonts w:ascii="Arial" w:hAnsi="Arial" w:cs="Arial"/>
        </w:rPr>
      </w:pPr>
    </w:p>
    <w:p w:rsidR="00DD16AA" w:rsidRPr="00175B8A" w:rsidRDefault="00DD16AA" w:rsidP="00544759">
      <w:pPr>
        <w:pStyle w:val="ListParagraph"/>
        <w:numPr>
          <w:ilvl w:val="3"/>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04" w:author="KJL1" w:date="2011-06-02T08:44:00Z"/>
          <w:rFonts w:ascii="Arial" w:hAnsi="Arial" w:cs="Arial"/>
        </w:rPr>
      </w:pPr>
      <w:ins w:id="505" w:author="KJL1" w:date="2011-06-02T08:44:00Z">
        <w:r w:rsidRPr="00175B8A">
          <w:rPr>
            <w:rFonts w:ascii="Arial" w:hAnsi="Arial" w:cs="Arial"/>
          </w:rPr>
          <w:t>the cumulative minimum sample size has been reached for the procedure in the RPS/IR,</w:t>
        </w:r>
      </w:ins>
      <w:r w:rsidRPr="00175B8A">
        <w:rPr>
          <w:rFonts w:ascii="Arial" w:hAnsi="Arial" w:cs="Arial"/>
        </w:rPr>
        <w:t xml:space="preserve"> or </w:t>
      </w:r>
      <w:ins w:id="506"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160"/>
        <w:jc w:val="both"/>
        <w:rPr>
          <w:ins w:id="507" w:author="KJL1" w:date="2011-06-02T08:44:00Z"/>
          <w:rFonts w:ascii="Arial" w:hAnsi="Arial" w:cs="Arial"/>
        </w:rPr>
      </w:pPr>
    </w:p>
    <w:p w:rsidR="00DD16AA" w:rsidRPr="00175B8A" w:rsidRDefault="00DD16AA" w:rsidP="00544759">
      <w:pPr>
        <w:pStyle w:val="ListParagraph"/>
        <w:numPr>
          <w:ilvl w:val="3"/>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08" w:author="KJL1" w:date="2011-06-02T08:44:00Z"/>
          <w:rFonts w:ascii="Arial" w:hAnsi="Arial" w:cs="Arial"/>
        </w:rPr>
      </w:pPr>
      <w:proofErr w:type="gramStart"/>
      <w:ins w:id="509" w:author="KJL1" w:date="2011-06-02T08:44:00Z">
        <w:r w:rsidRPr="00175B8A">
          <w:rPr>
            <w:rFonts w:ascii="Arial" w:hAnsi="Arial" w:cs="Arial"/>
          </w:rPr>
          <w:t>it</w:t>
        </w:r>
        <w:proofErr w:type="gramEnd"/>
        <w:r w:rsidRPr="00175B8A">
          <w:rPr>
            <w:rFonts w:ascii="Arial" w:hAnsi="Arial" w:cs="Arial"/>
          </w:rPr>
          <w:t xml:space="preserve"> is declared complete per step </w:t>
        </w:r>
      </w:ins>
      <w:ins w:id="510" w:author="kjl1" w:date="2011-09-26T16:40:00Z">
        <w:r w:rsidR="009E3C28" w:rsidRPr="00175B8A">
          <w:rPr>
            <w:rFonts w:ascii="Arial" w:hAnsi="Arial" w:cs="Arial"/>
          </w:rPr>
          <w:t>6</w:t>
        </w:r>
      </w:ins>
      <w:ins w:id="511"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512" w:author="KJL1" w:date="2011-06-02T08:44:00Z"/>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513" w:author="KJL1" w:date="2011-06-02T08:44:00Z"/>
          <w:rFonts w:ascii="Arial" w:hAnsi="Arial" w:cs="Arial"/>
        </w:rPr>
      </w:pPr>
      <w:ins w:id="514" w:author="KJL1" w:date="2011-06-02T08:44:00Z">
        <w:r w:rsidRPr="00175B8A">
          <w:rPr>
            <w:rFonts w:ascii="Arial" w:hAnsi="Arial" w:cs="Arial"/>
          </w:rPr>
          <w:t xml:space="preserve">All baseline inspection procedures that have a biennial or </w:t>
        </w:r>
      </w:ins>
      <w:r w:rsidRPr="00175B8A">
        <w:rPr>
          <w:rFonts w:ascii="Arial" w:hAnsi="Arial" w:cs="Arial"/>
        </w:rPr>
        <w:t>triennial frequency</w:t>
      </w:r>
      <w:ins w:id="515"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4"/>
        <w:jc w:val="both"/>
        <w:rPr>
          <w:ins w:id="516" w:author="KJL1" w:date="2011-06-02T08:44:00Z"/>
          <w:rFonts w:ascii="Arial" w:hAnsi="Arial" w:cs="Arial"/>
        </w:rPr>
      </w:pPr>
    </w:p>
    <w:p w:rsidR="00DD16AA" w:rsidRPr="00175B8A"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517" w:author="KJL1" w:date="2011-06-02T08:44:00Z"/>
          <w:rFonts w:ascii="Arial" w:hAnsi="Arial" w:cs="Arial"/>
        </w:rPr>
      </w:pPr>
      <w:ins w:id="518" w:author="KJL1" w:date="2011-06-02T08:44:00Z">
        <w:r w:rsidRPr="00175B8A">
          <w:rPr>
            <w:rFonts w:ascii="Arial" w:hAnsi="Arial" w:cs="Arial"/>
          </w:rPr>
          <w:t xml:space="preserve">The status of </w:t>
        </w:r>
      </w:ins>
      <w:ins w:id="519" w:author="kjl1" w:date="2011-09-26T16:35:00Z">
        <w:r w:rsidR="009E3C28" w:rsidRPr="00175B8A">
          <w:rPr>
            <w:rFonts w:ascii="Arial" w:hAnsi="Arial" w:cs="Arial"/>
          </w:rPr>
          <w:t xml:space="preserve">these </w:t>
        </w:r>
      </w:ins>
      <w:ins w:id="520" w:author="KJL1" w:date="2011-06-02T08:44:00Z">
        <w:r w:rsidRPr="00175B8A">
          <w:rPr>
            <w:rFonts w:ascii="Arial" w:hAnsi="Arial" w:cs="Arial"/>
          </w:rPr>
          <w:t>procedures</w:t>
        </w:r>
      </w:ins>
      <w:r w:rsidRPr="00175B8A">
        <w:rPr>
          <w:rFonts w:ascii="Arial" w:hAnsi="Arial" w:cs="Arial"/>
        </w:rPr>
        <w:t xml:space="preserve"> </w:t>
      </w:r>
      <w:ins w:id="521" w:author="kjl1" w:date="2011-09-26T16:35:00Z">
        <w:r w:rsidR="009E3C28" w:rsidRPr="00175B8A">
          <w:rPr>
            <w:rFonts w:ascii="Arial" w:hAnsi="Arial" w:cs="Arial"/>
          </w:rPr>
          <w:t>are</w:t>
        </w:r>
      </w:ins>
      <w:r w:rsidRPr="00175B8A">
        <w:rPr>
          <w:rFonts w:ascii="Arial" w:hAnsi="Arial" w:cs="Arial"/>
        </w:rPr>
        <w:t xml:space="preserve"> </w:t>
      </w:r>
      <w:ins w:id="522" w:author="Jocelyn" w:date="2011-08-21T20:22:00Z">
        <w:r w:rsidR="00DD2DFF" w:rsidRPr="00175B8A">
          <w:rPr>
            <w:rFonts w:ascii="Arial" w:hAnsi="Arial" w:cs="Arial"/>
          </w:rPr>
          <w:t>“</w:t>
        </w:r>
      </w:ins>
      <w:r w:rsidRPr="00175B8A">
        <w:rPr>
          <w:rFonts w:ascii="Arial" w:hAnsi="Arial" w:cs="Arial"/>
        </w:rPr>
        <w:t>N/A</w:t>
      </w:r>
      <w:ins w:id="523" w:author="Jocelyn" w:date="2011-08-21T20:22:00Z">
        <w:r w:rsidR="00DD2DFF" w:rsidRPr="00175B8A">
          <w:rPr>
            <w:rFonts w:ascii="Arial" w:hAnsi="Arial" w:cs="Arial"/>
          </w:rPr>
          <w:t>”</w:t>
        </w:r>
      </w:ins>
      <w:r w:rsidRPr="00175B8A">
        <w:rPr>
          <w:rFonts w:ascii="Arial" w:hAnsi="Arial" w:cs="Arial"/>
        </w:rPr>
        <w:t xml:space="preserve"> if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524" w:author="KJL1" w:date="2011-06-02T08:44:00Z"/>
          <w:rFonts w:ascii="Arial" w:hAnsi="Arial" w:cs="Arial"/>
        </w:rPr>
      </w:pPr>
    </w:p>
    <w:p w:rsidR="00DD16AA" w:rsidRPr="00175B8A" w:rsidRDefault="00BF0440" w:rsidP="00544759">
      <w:pPr>
        <w:pStyle w:val="ListParagraph"/>
        <w:numPr>
          <w:ilvl w:val="3"/>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25" w:author="KJL1" w:date="2011-06-02T08:44:00Z"/>
          <w:rFonts w:ascii="Arial" w:hAnsi="Arial" w:cs="Arial"/>
        </w:rPr>
      </w:pPr>
      <w:ins w:id="526" w:author="KJL1" w:date="2011-06-02T08:44:00Z">
        <w:r w:rsidRPr="00175B8A">
          <w:rPr>
            <w:rFonts w:ascii="Arial" w:hAnsi="Arial" w:cs="Arial"/>
          </w:rPr>
          <w:t>T</w:t>
        </w:r>
        <w:r w:rsidR="00DD16AA" w:rsidRPr="00175B8A">
          <w:rPr>
            <w:rFonts w:ascii="Arial" w:hAnsi="Arial" w:cs="Arial"/>
          </w:rPr>
          <w:t>hey</w:t>
        </w:r>
      </w:ins>
      <w:r w:rsidR="00DD16AA" w:rsidRPr="00175B8A">
        <w:rPr>
          <w:rFonts w:ascii="Arial" w:hAnsi="Arial" w:cs="Arial"/>
        </w:rPr>
        <w:t xml:space="preserve"> are not required to be completed during the </w:t>
      </w:r>
      <w:ins w:id="527" w:author="KJL1" w:date="2011-06-02T08:44:00Z">
        <w:r w:rsidR="00DD16AA" w:rsidRPr="00175B8A">
          <w:rPr>
            <w:rFonts w:ascii="Arial" w:hAnsi="Arial" w:cs="Arial"/>
          </w:rPr>
          <w:t xml:space="preserve">current </w:t>
        </w:r>
      </w:ins>
      <w:r w:rsidR="00DD16AA" w:rsidRPr="00175B8A">
        <w:rPr>
          <w:rFonts w:ascii="Arial" w:hAnsi="Arial" w:cs="Arial"/>
        </w:rPr>
        <w:t>inspection cycle</w:t>
      </w:r>
      <w:ins w:id="528" w:author="KJL1" w:date="2011-06-02T08:44:00Z">
        <w:r w:rsidR="00DD16AA" w:rsidRPr="00175B8A">
          <w:rPr>
            <w:rFonts w:ascii="Arial" w:hAnsi="Arial" w:cs="Arial"/>
          </w:rPr>
          <w:t>,</w:t>
        </w:r>
      </w:ins>
      <w:r w:rsidR="00DD16AA" w:rsidRPr="00175B8A">
        <w:rPr>
          <w:rFonts w:ascii="Arial" w:hAnsi="Arial" w:cs="Arial"/>
        </w:rPr>
        <w:t xml:space="preserve"> </w:t>
      </w:r>
      <w:r w:rsidR="00DD16AA" w:rsidRPr="00175B8A">
        <w:rPr>
          <w:rFonts w:ascii="Arial" w:hAnsi="Arial" w:cs="Arial"/>
          <w:u w:val="single"/>
        </w:rPr>
        <w:t>and</w:t>
      </w:r>
      <w:ins w:id="529" w:author="KJL1" w:date="2011-06-02T08:44:00Z">
        <w:r w:rsidR="00DD16AA"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ins w:id="530" w:author="KJL1" w:date="2011-06-02T08:44:00Z"/>
          <w:rFonts w:ascii="Arial" w:hAnsi="Arial" w:cs="Arial"/>
        </w:rPr>
      </w:pPr>
    </w:p>
    <w:p w:rsidR="00DD16AA" w:rsidRPr="00175B8A" w:rsidRDefault="00BF0440" w:rsidP="00544759">
      <w:pPr>
        <w:pStyle w:val="ListParagraph"/>
        <w:numPr>
          <w:ilvl w:val="3"/>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31" w:author="KJL1" w:date="2011-06-02T08:44:00Z"/>
          <w:rFonts w:ascii="Arial" w:hAnsi="Arial" w:cs="Arial"/>
        </w:rPr>
      </w:pPr>
      <w:ins w:id="532" w:author="KJL1" w:date="2011-06-02T08:44:00Z">
        <w:r w:rsidRPr="00175B8A">
          <w:rPr>
            <w:rFonts w:ascii="Arial" w:hAnsi="Arial" w:cs="Arial"/>
          </w:rPr>
          <w:t>T</w:t>
        </w:r>
        <w:r w:rsidR="00DD16AA" w:rsidRPr="00175B8A">
          <w:rPr>
            <w:rFonts w:ascii="Arial" w:hAnsi="Arial" w:cs="Arial"/>
          </w:rPr>
          <w:t>hey</w:t>
        </w:r>
      </w:ins>
      <w:r w:rsidR="00DD16AA" w:rsidRPr="00175B8A">
        <w:rPr>
          <w:rFonts w:ascii="Arial" w:hAnsi="Arial" w:cs="Arial"/>
        </w:rPr>
        <w:t xml:space="preserve"> were not completed in a previous year </w:t>
      </w:r>
      <w:ins w:id="533" w:author="KJL1" w:date="2011-06-02T08:44:00Z">
        <w:r w:rsidR="00DD16AA" w:rsidRPr="00175B8A">
          <w:rPr>
            <w:rFonts w:ascii="Arial" w:hAnsi="Arial" w:cs="Arial"/>
          </w:rPr>
          <w:t>within</w:t>
        </w:r>
      </w:ins>
      <w:r w:rsidR="00DD16AA" w:rsidRPr="00175B8A">
        <w:rPr>
          <w:rFonts w:ascii="Arial" w:hAnsi="Arial" w:cs="Arial"/>
        </w:rPr>
        <w:t xml:space="preserve"> the triennial or biennial period.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714"/>
        <w:jc w:val="both"/>
        <w:rPr>
          <w:ins w:id="534" w:author="KJL1" w:date="2011-06-02T08:44:00Z"/>
          <w:rFonts w:ascii="Arial" w:hAnsi="Arial" w:cs="Arial"/>
        </w:rPr>
      </w:pPr>
    </w:p>
    <w:p w:rsidR="00DD16AA" w:rsidRPr="00175B8A"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535" w:author="KJL1" w:date="2011-06-02T08:44:00Z"/>
          <w:rFonts w:ascii="Arial" w:hAnsi="Arial" w:cs="Arial"/>
        </w:rPr>
      </w:pPr>
      <w:r w:rsidRPr="00175B8A">
        <w:rPr>
          <w:rFonts w:ascii="Arial" w:hAnsi="Arial" w:cs="Arial"/>
        </w:rPr>
        <w:lastRenderedPageBreak/>
        <w:t xml:space="preserve">If they are required to be completed during </w:t>
      </w:r>
      <w:ins w:id="536" w:author="KJL1" w:date="2011-06-02T08:44:00Z">
        <w:r w:rsidRPr="00175B8A">
          <w:rPr>
            <w:rFonts w:ascii="Arial" w:hAnsi="Arial" w:cs="Arial"/>
          </w:rPr>
          <w:t>the current inspection</w:t>
        </w:r>
      </w:ins>
      <w:r w:rsidRPr="00175B8A">
        <w:rPr>
          <w:rFonts w:ascii="Arial" w:hAnsi="Arial" w:cs="Arial"/>
        </w:rPr>
        <w:t xml:space="preserve"> cycle, the completion status remains </w:t>
      </w:r>
      <w:ins w:id="537" w:author="Jocelyn" w:date="2011-08-21T20:22:00Z">
        <w:r w:rsidR="00DD2DFF" w:rsidRPr="00175B8A">
          <w:rPr>
            <w:rFonts w:ascii="Arial" w:hAnsi="Arial" w:cs="Arial"/>
          </w:rPr>
          <w:t>“</w:t>
        </w:r>
      </w:ins>
      <w:r w:rsidRPr="00175B8A">
        <w:rPr>
          <w:rFonts w:ascii="Arial" w:hAnsi="Arial" w:cs="Arial"/>
        </w:rPr>
        <w:t>Incomplete</w:t>
      </w:r>
      <w:ins w:id="538" w:author="Jocelyn" w:date="2011-08-21T20:22:00Z">
        <w:r w:rsidR="00DD2DFF" w:rsidRPr="00175B8A">
          <w:rPr>
            <w:rFonts w:ascii="Arial" w:hAnsi="Arial" w:cs="Arial"/>
          </w:rPr>
          <w:t>”</w:t>
        </w:r>
      </w:ins>
      <w:r w:rsidRPr="00175B8A">
        <w:rPr>
          <w:rFonts w:ascii="Arial" w:hAnsi="Arial" w:cs="Arial"/>
        </w:rPr>
        <w:t xml:space="preserve"> until</w:t>
      </w:r>
      <w:ins w:id="539"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540" w:author="KJL1" w:date="2011-06-02T08:44:00Z"/>
          <w:rFonts w:ascii="Arial" w:hAnsi="Arial" w:cs="Arial"/>
        </w:rPr>
      </w:pPr>
    </w:p>
    <w:p w:rsidR="00DD16AA" w:rsidRPr="00175B8A" w:rsidRDefault="00BF0440" w:rsidP="00544759">
      <w:pPr>
        <w:pStyle w:val="ListParagraph"/>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41" w:author="KJL1" w:date="2011-06-02T08:44:00Z"/>
          <w:rFonts w:ascii="Arial" w:hAnsi="Arial" w:cs="Arial"/>
        </w:rPr>
      </w:pPr>
      <w:ins w:id="542" w:author="KJL1" w:date="2011-06-02T08:44:00Z">
        <w:r w:rsidRPr="00175B8A">
          <w:rPr>
            <w:rFonts w:ascii="Arial" w:hAnsi="Arial" w:cs="Arial"/>
          </w:rPr>
          <w:t>T</w:t>
        </w:r>
        <w:r w:rsidR="00DD16AA" w:rsidRPr="00175B8A">
          <w:rPr>
            <w:rFonts w:ascii="Arial" w:hAnsi="Arial" w:cs="Arial"/>
          </w:rPr>
          <w:t>he</w:t>
        </w:r>
      </w:ins>
      <w:r w:rsidR="00DD16AA" w:rsidRPr="00175B8A">
        <w:rPr>
          <w:rFonts w:ascii="Arial" w:hAnsi="Arial" w:cs="Arial"/>
        </w:rPr>
        <w:t xml:space="preserve"> required minimum sample size is reached for the procedure </w:t>
      </w:r>
      <w:ins w:id="543" w:author="KJL1" w:date="2011-06-02T08:44:00Z">
        <w:r w:rsidR="00DD16AA" w:rsidRPr="00175B8A">
          <w:rPr>
            <w:rFonts w:ascii="Arial" w:hAnsi="Arial" w:cs="Arial"/>
          </w:rPr>
          <w:t>in</w:t>
        </w:r>
      </w:ins>
      <w:r w:rsidR="00DD16AA" w:rsidRPr="00175B8A">
        <w:rPr>
          <w:rFonts w:ascii="Arial" w:hAnsi="Arial" w:cs="Arial"/>
        </w:rPr>
        <w:t xml:space="preserve"> the </w:t>
      </w:r>
      <w:ins w:id="544" w:author="KJL1" w:date="2011-06-02T08:44:00Z">
        <w:r w:rsidR="00DD16AA" w:rsidRPr="00175B8A">
          <w:rPr>
            <w:rFonts w:ascii="Arial" w:hAnsi="Arial" w:cs="Arial"/>
          </w:rPr>
          <w:t>RPS/IR,</w:t>
        </w:r>
      </w:ins>
      <w:r w:rsidR="00DD16AA" w:rsidRPr="00175B8A">
        <w:rPr>
          <w:rFonts w:ascii="Arial" w:hAnsi="Arial" w:cs="Arial"/>
        </w:rPr>
        <w:t xml:space="preserve"> or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34"/>
        <w:jc w:val="both"/>
        <w:rPr>
          <w:ins w:id="545" w:author="KJL1" w:date="2011-06-02T08:44:00Z"/>
          <w:rFonts w:ascii="Arial" w:hAnsi="Arial" w:cs="Arial"/>
        </w:rPr>
      </w:pPr>
    </w:p>
    <w:p w:rsidR="00DD16AA" w:rsidRPr="00175B8A" w:rsidRDefault="00BF0440" w:rsidP="00544759">
      <w:pPr>
        <w:pStyle w:val="ListParagraph"/>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46" w:author="KJL1" w:date="2011-06-02T08:44:00Z"/>
          <w:rFonts w:ascii="Arial" w:hAnsi="Arial" w:cs="Arial"/>
        </w:rPr>
      </w:pPr>
      <w:ins w:id="547" w:author="KJL1" w:date="2011-06-02T08:44:00Z">
        <w:r w:rsidRPr="00175B8A">
          <w:rPr>
            <w:rFonts w:ascii="Arial" w:hAnsi="Arial" w:cs="Arial"/>
          </w:rPr>
          <w:t>I</w:t>
        </w:r>
        <w:r w:rsidR="00DD16AA" w:rsidRPr="00175B8A">
          <w:rPr>
            <w:rFonts w:ascii="Arial" w:hAnsi="Arial" w:cs="Arial"/>
          </w:rPr>
          <w:t xml:space="preserve">t is declared </w:t>
        </w:r>
      </w:ins>
      <w:ins w:id="548" w:author="Jocelyn" w:date="2011-08-21T20:22:00Z">
        <w:r w:rsidR="00DD2DFF" w:rsidRPr="00175B8A">
          <w:rPr>
            <w:rFonts w:ascii="Arial" w:hAnsi="Arial" w:cs="Arial"/>
          </w:rPr>
          <w:t>“</w:t>
        </w:r>
      </w:ins>
      <w:ins w:id="549" w:author="KJL1" w:date="2011-06-02T08:44:00Z">
        <w:r w:rsidR="00DD16AA" w:rsidRPr="00175B8A">
          <w:rPr>
            <w:rFonts w:ascii="Arial" w:hAnsi="Arial" w:cs="Arial"/>
          </w:rPr>
          <w:t>Complete</w:t>
        </w:r>
      </w:ins>
      <w:ins w:id="550" w:author="Jocelyn" w:date="2011-08-21T20:22:00Z">
        <w:r w:rsidR="00DD2DFF" w:rsidRPr="00175B8A">
          <w:rPr>
            <w:rFonts w:ascii="Arial" w:hAnsi="Arial" w:cs="Arial"/>
          </w:rPr>
          <w:t>”</w:t>
        </w:r>
      </w:ins>
      <w:ins w:id="551" w:author="KJL1" w:date="2011-06-02T08:44:00Z">
        <w:r w:rsidR="00DD16AA" w:rsidRPr="00175B8A">
          <w:rPr>
            <w:rFonts w:ascii="Arial" w:hAnsi="Arial" w:cs="Arial"/>
          </w:rPr>
          <w:t xml:space="preserve"> per step </w:t>
        </w:r>
      </w:ins>
      <w:ins w:id="552" w:author="kjl1" w:date="2011-09-26T16:40:00Z">
        <w:r w:rsidR="009E3C28" w:rsidRPr="00175B8A">
          <w:rPr>
            <w:rFonts w:ascii="Arial" w:hAnsi="Arial" w:cs="Arial"/>
          </w:rPr>
          <w:t>6</w:t>
        </w:r>
      </w:ins>
      <w:ins w:id="553" w:author="KJL1" w:date="2011-06-02T08:44:00Z">
        <w:r w:rsidR="00DD16AA"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554" w:author="KJL1" w:date="2011-06-02T08:44:00Z"/>
          <w:rFonts w:ascii="Arial" w:hAnsi="Arial" w:cs="Arial"/>
        </w:rPr>
      </w:pPr>
    </w:p>
    <w:p w:rsidR="00DD16AA" w:rsidRPr="00175B8A" w:rsidRDefault="00DD16AA" w:rsidP="00544759">
      <w:pPr>
        <w:pStyle w:val="ListParagraph"/>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555" w:author="KJL1" w:date="2011-06-02T08:44:00Z"/>
          <w:rFonts w:ascii="Arial" w:hAnsi="Arial" w:cs="Arial"/>
        </w:rPr>
      </w:pPr>
      <w:ins w:id="556" w:author="KJL1" w:date="2011-06-02T08:44:00Z">
        <w:r w:rsidRPr="00175B8A">
          <w:rPr>
            <w:rFonts w:ascii="Arial" w:hAnsi="Arial" w:cs="Arial"/>
          </w:rPr>
          <w:t xml:space="preserve">If the procedure was completed in the previous year(s), choose the </w:t>
        </w:r>
      </w:ins>
      <w:ins w:id="557" w:author="Jocelyn" w:date="2011-08-21T20:22:00Z">
        <w:r w:rsidR="00DD2DFF" w:rsidRPr="00175B8A">
          <w:rPr>
            <w:rFonts w:ascii="Arial" w:hAnsi="Arial" w:cs="Arial"/>
          </w:rPr>
          <w:t>“</w:t>
        </w:r>
      </w:ins>
      <w:r w:rsidRPr="00175B8A">
        <w:rPr>
          <w:rFonts w:ascii="Arial" w:hAnsi="Arial" w:cs="Arial"/>
        </w:rPr>
        <w:t>Completed in previous year(s)</w:t>
      </w:r>
      <w:ins w:id="558" w:author="Jocelyn" w:date="2011-08-21T20:22:00Z">
        <w:r w:rsidR="00DD2DFF" w:rsidRPr="00175B8A">
          <w:rPr>
            <w:rFonts w:ascii="Arial" w:hAnsi="Arial" w:cs="Arial"/>
          </w:rPr>
          <w:t>”</w:t>
        </w:r>
      </w:ins>
      <w:r w:rsidRPr="00175B8A">
        <w:rPr>
          <w:rFonts w:ascii="Arial" w:hAnsi="Arial" w:cs="Arial"/>
        </w:rPr>
        <w:t xml:space="preserve"> </w:t>
      </w:r>
      <w:ins w:id="559" w:author="KJL1" w:date="2011-06-02T08:44:00Z">
        <w:r w:rsidRPr="00175B8A">
          <w:rPr>
            <w:rFonts w:ascii="Arial" w:hAnsi="Arial" w:cs="Arial"/>
          </w:rPr>
          <w:t>as</w:t>
        </w:r>
      </w:ins>
      <w:r w:rsidRPr="00175B8A">
        <w:rPr>
          <w:rFonts w:ascii="Arial" w:hAnsi="Arial" w:cs="Arial"/>
        </w:rPr>
        <w:t xml:space="preserve"> the </w:t>
      </w:r>
      <w:ins w:id="560" w:author="KJL1" w:date="2011-06-02T08:44:00Z">
        <w:r w:rsidRPr="00175B8A">
          <w:rPr>
            <w:rFonts w:ascii="Arial" w:hAnsi="Arial" w:cs="Arial"/>
          </w:rPr>
          <w:t xml:space="preserve">completion status.  </w:t>
        </w:r>
      </w:ins>
    </w:p>
    <w:p w:rsidR="00DD16AA" w:rsidRPr="00175B8A" w:rsidRDefault="00DD16AA" w:rsidP="00C039AC">
      <w:pPr>
        <w:pStyle w:val="ListParagraph"/>
        <w:jc w:val="both"/>
        <w:rPr>
          <w:ins w:id="561" w:author="KJL1" w:date="2011-06-02T08:44:00Z"/>
          <w:rFonts w:ascii="Arial" w:hAnsi="Arial" w:cs="Arial"/>
        </w:rPr>
      </w:pPr>
    </w:p>
    <w:p w:rsidR="00DD16AA" w:rsidRPr="00175B8A" w:rsidRDefault="00DD16AA" w:rsidP="00544759">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562" w:author="KJL1" w:date="2011-06-02T08:44:00Z"/>
          <w:rFonts w:ascii="Arial" w:hAnsi="Arial" w:cs="Arial"/>
        </w:rPr>
      </w:pPr>
      <w:ins w:id="563" w:author="KJL1" w:date="2011-06-02T08:44:00Z">
        <w:r w:rsidRPr="00175B8A">
          <w:rPr>
            <w:rFonts w:ascii="Arial" w:hAnsi="Arial" w:cs="Arial"/>
          </w:rPr>
          <w:t>Example 1. The</w:t>
        </w:r>
      </w:ins>
      <w:r w:rsidRPr="00175B8A">
        <w:rPr>
          <w:rFonts w:ascii="Arial" w:hAnsi="Arial" w:cs="Arial"/>
        </w:rPr>
        <w:t xml:space="preserve"> status of a triennial procedure completed in the second year of the triennial period would be </w:t>
      </w:r>
      <w:ins w:id="564" w:author="Jocelyn" w:date="2011-08-21T20:23:00Z">
        <w:r w:rsidR="00DD2DFF" w:rsidRPr="00175B8A">
          <w:rPr>
            <w:rFonts w:ascii="Arial" w:hAnsi="Arial" w:cs="Arial"/>
          </w:rPr>
          <w:t>“</w:t>
        </w:r>
      </w:ins>
      <w:r w:rsidRPr="00175B8A">
        <w:rPr>
          <w:rFonts w:ascii="Arial" w:hAnsi="Arial" w:cs="Arial"/>
        </w:rPr>
        <w:t>N/A</w:t>
      </w:r>
      <w:ins w:id="565" w:author="Jocelyn" w:date="2011-08-21T20:23:00Z">
        <w:r w:rsidR="00DD2DFF" w:rsidRPr="00175B8A">
          <w:rPr>
            <w:rFonts w:ascii="Arial" w:hAnsi="Arial" w:cs="Arial"/>
          </w:rPr>
          <w:t>”</w:t>
        </w:r>
      </w:ins>
      <w:r w:rsidRPr="00175B8A">
        <w:rPr>
          <w:rFonts w:ascii="Arial" w:hAnsi="Arial" w:cs="Arial"/>
        </w:rPr>
        <w:t xml:space="preserve"> for the first year, </w:t>
      </w:r>
      <w:ins w:id="566" w:author="Jocelyn" w:date="2011-08-21T20:23:00Z">
        <w:r w:rsidR="00DD2DFF" w:rsidRPr="00175B8A">
          <w:rPr>
            <w:rFonts w:ascii="Arial" w:hAnsi="Arial" w:cs="Arial"/>
          </w:rPr>
          <w:t>“</w:t>
        </w:r>
      </w:ins>
      <w:r w:rsidRPr="00175B8A">
        <w:rPr>
          <w:rFonts w:ascii="Arial" w:hAnsi="Arial" w:cs="Arial"/>
        </w:rPr>
        <w:t>Complete</w:t>
      </w:r>
      <w:ins w:id="567" w:author="Jocelyn" w:date="2011-08-21T20:23:00Z">
        <w:r w:rsidR="00DD2DFF" w:rsidRPr="00175B8A">
          <w:rPr>
            <w:rFonts w:ascii="Arial" w:hAnsi="Arial" w:cs="Arial"/>
          </w:rPr>
          <w:t>”</w:t>
        </w:r>
      </w:ins>
      <w:r w:rsidRPr="00175B8A">
        <w:rPr>
          <w:rFonts w:ascii="Arial" w:hAnsi="Arial" w:cs="Arial"/>
        </w:rPr>
        <w:t xml:space="preserve"> for the second year, and </w:t>
      </w:r>
      <w:ins w:id="568" w:author="Jocelyn" w:date="2011-08-21T20:23:00Z">
        <w:r w:rsidR="00DD2DFF" w:rsidRPr="00175B8A">
          <w:rPr>
            <w:rFonts w:ascii="Arial" w:hAnsi="Arial" w:cs="Arial"/>
          </w:rPr>
          <w:t>“</w:t>
        </w:r>
      </w:ins>
      <w:ins w:id="569" w:author="KJL1" w:date="2011-06-02T08:44:00Z">
        <w:r w:rsidRPr="00175B8A">
          <w:rPr>
            <w:rFonts w:ascii="Arial" w:hAnsi="Arial" w:cs="Arial"/>
          </w:rPr>
          <w:t>Complete -</w:t>
        </w:r>
      </w:ins>
      <w:r w:rsidRPr="00175B8A">
        <w:rPr>
          <w:rFonts w:ascii="Arial" w:hAnsi="Arial" w:cs="Arial"/>
        </w:rPr>
        <w:t xml:space="preserve"> in previous year(s)</w:t>
      </w:r>
      <w:ins w:id="570" w:author="Jocelyn" w:date="2011-08-21T20:23:00Z">
        <w:r w:rsidR="00DD2DFF" w:rsidRPr="00175B8A">
          <w:rPr>
            <w:rFonts w:ascii="Arial" w:hAnsi="Arial" w:cs="Arial"/>
          </w:rPr>
          <w:t>”</w:t>
        </w:r>
      </w:ins>
      <w:r w:rsidRPr="00175B8A">
        <w:rPr>
          <w:rFonts w:ascii="Arial" w:hAnsi="Arial" w:cs="Arial"/>
        </w:rPr>
        <w:t xml:space="preserve"> for the third year.  </w:t>
      </w:r>
    </w:p>
    <w:p w:rsidR="00DD16AA" w:rsidRPr="00175B8A" w:rsidRDefault="00DD16AA" w:rsidP="00C039AC">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jc w:val="both"/>
        <w:rPr>
          <w:ins w:id="571" w:author="KJL1" w:date="2011-06-02T08:44:00Z"/>
          <w:rFonts w:ascii="Arial" w:hAnsi="Arial" w:cs="Arial"/>
        </w:rPr>
      </w:pPr>
    </w:p>
    <w:p w:rsidR="00DD16AA" w:rsidRPr="00175B8A" w:rsidRDefault="00DD16AA" w:rsidP="00544759">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rFonts w:ascii="Arial" w:hAnsi="Arial" w:cs="Arial"/>
        </w:rPr>
      </w:pPr>
      <w:ins w:id="572" w:author="KJL1" w:date="2011-06-02T08:44:00Z">
        <w:r w:rsidRPr="00175B8A">
          <w:rPr>
            <w:rFonts w:ascii="Arial" w:hAnsi="Arial" w:cs="Arial"/>
          </w:rPr>
          <w:t>Example 2. The</w:t>
        </w:r>
      </w:ins>
      <w:r w:rsidRPr="00175B8A">
        <w:rPr>
          <w:rFonts w:ascii="Arial" w:hAnsi="Arial" w:cs="Arial"/>
        </w:rPr>
        <w:t xml:space="preserve"> status of a biennial procedure completed in the first year of the biennial period would be reported as </w:t>
      </w:r>
      <w:ins w:id="573" w:author="Jocelyn" w:date="2011-08-21T20:23:00Z">
        <w:r w:rsidR="00DD2DFF" w:rsidRPr="00175B8A">
          <w:rPr>
            <w:rFonts w:ascii="Arial" w:hAnsi="Arial" w:cs="Arial"/>
          </w:rPr>
          <w:t>“</w:t>
        </w:r>
      </w:ins>
      <w:r w:rsidRPr="00175B8A">
        <w:rPr>
          <w:rFonts w:ascii="Arial" w:hAnsi="Arial" w:cs="Arial"/>
        </w:rPr>
        <w:t>Complete</w:t>
      </w:r>
      <w:ins w:id="574" w:author="Jocelyn" w:date="2011-08-21T20:23:00Z">
        <w:r w:rsidR="00DD2DFF" w:rsidRPr="00175B8A">
          <w:rPr>
            <w:rFonts w:ascii="Arial" w:hAnsi="Arial" w:cs="Arial"/>
          </w:rPr>
          <w:t>”</w:t>
        </w:r>
      </w:ins>
      <w:r w:rsidRPr="00175B8A">
        <w:rPr>
          <w:rFonts w:ascii="Arial" w:hAnsi="Arial" w:cs="Arial"/>
        </w:rPr>
        <w:t xml:space="preserve"> in the first year, and </w:t>
      </w:r>
      <w:ins w:id="575" w:author="Jocelyn" w:date="2011-08-21T20:23:00Z">
        <w:r w:rsidR="00DD2DFF" w:rsidRPr="00175B8A">
          <w:rPr>
            <w:rFonts w:ascii="Arial" w:hAnsi="Arial" w:cs="Arial"/>
          </w:rPr>
          <w:t>“</w:t>
        </w:r>
      </w:ins>
      <w:ins w:id="576" w:author="KJL1" w:date="2011-06-02T08:44:00Z">
        <w:r w:rsidRPr="00175B8A">
          <w:rPr>
            <w:rFonts w:ascii="Arial" w:hAnsi="Arial" w:cs="Arial"/>
          </w:rPr>
          <w:t>Complete -</w:t>
        </w:r>
      </w:ins>
      <w:r w:rsidRPr="00175B8A">
        <w:rPr>
          <w:rFonts w:ascii="Arial" w:hAnsi="Arial" w:cs="Arial"/>
        </w:rPr>
        <w:t xml:space="preserve"> in previous year(s)</w:t>
      </w:r>
      <w:ins w:id="577" w:author="Jocelyn" w:date="2011-08-21T20:23:00Z">
        <w:r w:rsidR="00DD2DFF" w:rsidRPr="00175B8A">
          <w:rPr>
            <w:rFonts w:ascii="Arial" w:hAnsi="Arial" w:cs="Arial"/>
          </w:rPr>
          <w:t>”</w:t>
        </w:r>
      </w:ins>
      <w:r w:rsidRPr="00175B8A">
        <w:rPr>
          <w:rFonts w:ascii="Arial" w:hAnsi="Arial" w:cs="Arial"/>
        </w:rPr>
        <w:t xml:space="preserve"> for the second year.</w:t>
      </w:r>
    </w:p>
    <w:p w:rsidR="00DD16AA" w:rsidRPr="00175B8A" w:rsidRDefault="00DD16AA" w:rsidP="00C039AC">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jc w:val="both"/>
        <w:rPr>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 xml:space="preserve">A procedure can also be declared </w:t>
      </w:r>
      <w:ins w:id="578" w:author="kjl1" w:date="2011-10-18T15:32:00Z">
        <w:r w:rsidR="00745B1E" w:rsidRPr="00175B8A">
          <w:rPr>
            <w:rFonts w:ascii="Arial" w:hAnsi="Arial" w:cs="Arial"/>
          </w:rPr>
          <w:t>“C</w:t>
        </w:r>
      </w:ins>
      <w:ins w:id="579" w:author="KJL1" w:date="2011-06-02T08:44:00Z">
        <w:r w:rsidRPr="00175B8A">
          <w:rPr>
            <w:rFonts w:ascii="Arial" w:hAnsi="Arial" w:cs="Arial"/>
          </w:rPr>
          <w:t>omplete</w:t>
        </w:r>
      </w:ins>
      <w:ins w:id="580" w:author="kjl1" w:date="2011-10-18T15:32:00Z">
        <w:r w:rsidR="00745B1E" w:rsidRPr="00175B8A">
          <w:rPr>
            <w:rFonts w:ascii="Arial" w:hAnsi="Arial" w:cs="Arial"/>
          </w:rPr>
          <w:t>”</w:t>
        </w:r>
      </w:ins>
      <w:ins w:id="581" w:author="KJL1" w:date="2011-06-02T08:44:00Z">
        <w:r w:rsidRPr="00175B8A">
          <w:rPr>
            <w:rFonts w:ascii="Arial" w:hAnsi="Arial" w:cs="Arial"/>
          </w:rPr>
          <w:t xml:space="preserve"> </w:t>
        </w:r>
      </w:ins>
      <w:r w:rsidRPr="00175B8A">
        <w:rPr>
          <w:rFonts w:ascii="Arial" w:hAnsi="Arial" w:cs="Arial"/>
        </w:rPr>
        <w:t xml:space="preserve">with less than the minimum or zero </w:t>
      </w:r>
      <w:ins w:id="582" w:author="KJL1" w:date="2011-06-02T08:44:00Z">
        <w:r w:rsidRPr="00175B8A">
          <w:rPr>
            <w:rFonts w:ascii="Arial" w:hAnsi="Arial" w:cs="Arial"/>
          </w:rPr>
          <w:t>sample size</w:t>
        </w:r>
      </w:ins>
      <w:r w:rsidRPr="00175B8A">
        <w:rPr>
          <w:rFonts w:ascii="Arial" w:hAnsi="Arial" w:cs="Arial"/>
        </w:rPr>
        <w:t xml:space="preserve"> completed </w:t>
      </w:r>
      <w:ins w:id="583" w:author="KJL1" w:date="2011-06-02T08:44:00Z">
        <w:r w:rsidRPr="00175B8A">
          <w:rPr>
            <w:rFonts w:ascii="Arial" w:hAnsi="Arial" w:cs="Arial"/>
          </w:rPr>
          <w:t xml:space="preserve">by the branch chief (or designee) </w:t>
        </w:r>
      </w:ins>
      <w:r w:rsidRPr="00175B8A">
        <w:rPr>
          <w:rFonts w:ascii="Arial" w:hAnsi="Arial" w:cs="Arial"/>
        </w:rPr>
        <w:t xml:space="preserve">in the following </w:t>
      </w:r>
      <w:ins w:id="584" w:author="KJL1" w:date="2011-06-02T08:44:00Z">
        <w:r w:rsidRPr="00175B8A">
          <w:rPr>
            <w:rFonts w:ascii="Arial" w:hAnsi="Arial" w:cs="Arial"/>
          </w:rPr>
          <w:t>cases</w:t>
        </w:r>
      </w:ins>
      <w:r w:rsidRPr="00175B8A">
        <w:rPr>
          <w:rFonts w:ascii="Arial" w:hAnsi="Arial" w:cs="Arial"/>
        </w:rPr>
        <w:t>:</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DD16AA" w:rsidRPr="00175B8A"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If all requirements of the procedure are met by work done in other procedure(s) or at related units</w:t>
      </w:r>
      <w:ins w:id="585" w:author="kjl1" w:date="2011-10-07T16:11:00Z">
        <w:r w:rsidR="000C1376" w:rsidRPr="00175B8A">
          <w:rPr>
            <w:rFonts w:ascii="Arial" w:hAnsi="Arial" w:cs="Arial"/>
          </w:rPr>
          <w:t>, t</w:t>
        </w:r>
      </w:ins>
      <w:r w:rsidRPr="00175B8A">
        <w:rPr>
          <w:rFonts w:ascii="Arial" w:hAnsi="Arial" w:cs="Arial"/>
        </w:rPr>
        <w:t xml:space="preserve">he completion status is </w:t>
      </w:r>
      <w:ins w:id="586" w:author="KJL1" w:date="2011-06-02T08:44:00Z">
        <w:r w:rsidRPr="00175B8A">
          <w:rPr>
            <w:rFonts w:ascii="Arial" w:hAnsi="Arial" w:cs="Arial"/>
          </w:rPr>
          <w:t>designated</w:t>
        </w:r>
      </w:ins>
      <w:r w:rsidRPr="00175B8A">
        <w:rPr>
          <w:rFonts w:ascii="Arial" w:hAnsi="Arial" w:cs="Arial"/>
        </w:rPr>
        <w:t xml:space="preserve"> </w:t>
      </w:r>
      <w:ins w:id="587" w:author="Jocelyn" w:date="2011-08-21T20:23:00Z">
        <w:r w:rsidR="00DD2DFF" w:rsidRPr="00175B8A">
          <w:rPr>
            <w:rFonts w:ascii="Arial" w:hAnsi="Arial" w:cs="Arial"/>
          </w:rPr>
          <w:t>“</w:t>
        </w:r>
      </w:ins>
      <w:r w:rsidRPr="00175B8A">
        <w:rPr>
          <w:rFonts w:ascii="Arial" w:hAnsi="Arial" w:cs="Arial"/>
        </w:rPr>
        <w:t>Complete by Reference.</w:t>
      </w:r>
      <w:ins w:id="588" w:author="Jocelyn" w:date="2011-08-21T20:24:00Z">
        <w:r w:rsidR="00DD2DFF"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13" w:hanging="634"/>
        <w:jc w:val="both"/>
        <w:rPr>
          <w:rFonts w:ascii="Arial" w:hAnsi="Arial" w:cs="Arial"/>
        </w:rPr>
      </w:pPr>
    </w:p>
    <w:p w:rsidR="00DD16AA" w:rsidRPr="00175B8A"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 xml:space="preserve">Several baseline inspection procedures </w:t>
      </w:r>
      <w:ins w:id="589" w:author="KJL1" w:date="2011-06-02T08:44:00Z">
        <w:r w:rsidRPr="00175B8A">
          <w:rPr>
            <w:rFonts w:ascii="Arial" w:hAnsi="Arial" w:cs="Arial"/>
          </w:rPr>
          <w:t xml:space="preserve">that are implemented </w:t>
        </w:r>
        <w:r w:rsidRPr="00175B8A">
          <w:rPr>
            <w:rFonts w:ascii="Arial" w:hAnsi="Arial" w:cs="Arial"/>
          </w:rPr>
          <w:sym w:font="WP TypographicSymbols" w:char="0041"/>
        </w:r>
        <w:r w:rsidRPr="00175B8A">
          <w:rPr>
            <w:rFonts w:ascii="Arial" w:hAnsi="Arial" w:cs="Arial"/>
          </w:rPr>
          <w:t>as required.”  The completion status is</w:t>
        </w:r>
      </w:ins>
      <w:r w:rsidRPr="00175B8A">
        <w:rPr>
          <w:rFonts w:ascii="Arial" w:hAnsi="Arial" w:cs="Arial"/>
        </w:rPr>
        <w:t xml:space="preserve"> "Complete" when the minimum sample size has been inspected.  However, if at the end of the annual inspection cycle, the minimum sample size was not available to inspect, the procedure status is </w:t>
      </w:r>
      <w:ins w:id="590" w:author="KJL1" w:date="2011-06-02T08:44:00Z">
        <w:r w:rsidRPr="00175B8A">
          <w:rPr>
            <w:rFonts w:ascii="Arial" w:hAnsi="Arial" w:cs="Arial"/>
          </w:rPr>
          <w:t>designated</w:t>
        </w:r>
      </w:ins>
      <w:r w:rsidRPr="00175B8A">
        <w:rPr>
          <w:rFonts w:ascii="Arial" w:hAnsi="Arial" w:cs="Arial"/>
        </w:rPr>
        <w:t xml:space="preserve"> "Complete </w:t>
      </w:r>
      <w:ins w:id="591" w:author="KJL1" w:date="2011-06-02T08:44:00Z">
        <w:r w:rsidRPr="00175B8A">
          <w:rPr>
            <w:rFonts w:ascii="Arial" w:hAnsi="Arial" w:cs="Arial"/>
          </w:rPr>
          <w:t>– full</w:t>
        </w:r>
      </w:ins>
      <w:r w:rsidRPr="00175B8A">
        <w:rPr>
          <w:rFonts w:ascii="Arial" w:hAnsi="Arial" w:cs="Arial"/>
        </w:rPr>
        <w:t xml:space="preserve"> sample not available."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13" w:hanging="634"/>
        <w:jc w:val="both"/>
        <w:rPr>
          <w:rFonts w:ascii="Arial" w:hAnsi="Arial" w:cs="Arial"/>
        </w:rPr>
      </w:pPr>
    </w:p>
    <w:p w:rsidR="00DD16AA" w:rsidRPr="00175B8A" w:rsidRDefault="00DD16AA" w:rsidP="00544759">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592" w:author="KJL1" w:date="2011-06-02T08:44:00Z">
        <w:r w:rsidRPr="00175B8A">
          <w:rPr>
            <w:rFonts w:ascii="Arial" w:hAnsi="Arial" w:cs="Arial"/>
          </w:rPr>
          <w:t>If</w:t>
        </w:r>
      </w:ins>
      <w:r w:rsidRPr="00175B8A">
        <w:rPr>
          <w:rFonts w:ascii="Arial" w:hAnsi="Arial" w:cs="Arial"/>
        </w:rPr>
        <w:t xml:space="preserve"> the opportunity to apply the procedure was not available during the inspection cycle the procedure status is </w:t>
      </w:r>
      <w:ins w:id="593" w:author="KJL1" w:date="2011-06-02T08:44:00Z">
        <w:r w:rsidRPr="00175B8A">
          <w:rPr>
            <w:rFonts w:ascii="Arial" w:hAnsi="Arial" w:cs="Arial"/>
          </w:rPr>
          <w:t>designated</w:t>
        </w:r>
      </w:ins>
      <w:r w:rsidRPr="00175B8A">
        <w:rPr>
          <w:rFonts w:ascii="Arial" w:hAnsi="Arial" w:cs="Arial"/>
        </w:rPr>
        <w:t xml:space="preserve"> </w:t>
      </w:r>
      <w:r w:rsidRPr="00175B8A">
        <w:rPr>
          <w:rFonts w:ascii="Arial" w:hAnsi="Arial" w:cs="Arial"/>
        </w:rPr>
        <w:sym w:font="WP TypographicSymbols" w:char="0041"/>
      </w:r>
      <w:r w:rsidRPr="00175B8A">
        <w:rPr>
          <w:rFonts w:ascii="Arial" w:hAnsi="Arial" w:cs="Arial"/>
        </w:rPr>
        <w:t>Complete - opportunity to apply procedure not available</w:t>
      </w:r>
      <w:ins w:id="594"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DD16AA" w:rsidRPr="00175B8A" w:rsidRDefault="00DD16AA" w:rsidP="00C916B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175B8A">
        <w:rPr>
          <w:rFonts w:ascii="Arial" w:hAnsi="Arial" w:cs="Arial"/>
        </w:rPr>
        <w:t xml:space="preserve">For </w:t>
      </w:r>
      <w:ins w:id="595" w:author="KJL1" w:date="2011-06-02T08:44:00Z">
        <w:r w:rsidRPr="00175B8A">
          <w:rPr>
            <w:rFonts w:ascii="Arial" w:hAnsi="Arial" w:cs="Arial"/>
          </w:rPr>
          <w:t>cases</w:t>
        </w:r>
      </w:ins>
      <w:ins w:id="596" w:author="Jocelyn" w:date="2011-08-21T18:02:00Z">
        <w:r w:rsidR="00734A1D" w:rsidRPr="00175B8A">
          <w:rPr>
            <w:rFonts w:ascii="Arial" w:hAnsi="Arial" w:cs="Arial"/>
          </w:rPr>
          <w:t xml:space="preserve"> (</w:t>
        </w:r>
      </w:ins>
      <w:ins w:id="597" w:author="kjl1" w:date="2011-10-18T14:42:00Z">
        <w:r w:rsidR="00C916B9" w:rsidRPr="00175B8A">
          <w:rPr>
            <w:rFonts w:ascii="Arial" w:hAnsi="Arial" w:cs="Arial"/>
          </w:rPr>
          <w:t>1</w:t>
        </w:r>
      </w:ins>
      <w:ins w:id="598" w:author="Jocelyn" w:date="2011-08-21T18:02:00Z">
        <w:r w:rsidR="00734A1D" w:rsidRPr="00175B8A">
          <w:rPr>
            <w:rFonts w:ascii="Arial" w:hAnsi="Arial" w:cs="Arial"/>
          </w:rPr>
          <w:t>) – (</w:t>
        </w:r>
      </w:ins>
      <w:ins w:id="599" w:author="kjl1" w:date="2011-10-18T14:42:00Z">
        <w:r w:rsidR="00C916B9" w:rsidRPr="00175B8A">
          <w:rPr>
            <w:rFonts w:ascii="Arial" w:hAnsi="Arial" w:cs="Arial"/>
          </w:rPr>
          <w:t>3</w:t>
        </w:r>
      </w:ins>
      <w:ins w:id="600" w:author="Jocelyn" w:date="2011-08-21T18:02:00Z">
        <w:r w:rsidR="00734A1D" w:rsidRPr="00175B8A">
          <w:rPr>
            <w:rFonts w:ascii="Arial" w:hAnsi="Arial" w:cs="Arial"/>
          </w:rPr>
          <w:t>) above</w:t>
        </w:r>
      </w:ins>
      <w:ins w:id="601" w:author="KJL1" w:date="2011-06-02T08:44:00Z">
        <w:r w:rsidRPr="00175B8A">
          <w:rPr>
            <w:rFonts w:ascii="Arial" w:hAnsi="Arial" w:cs="Arial"/>
          </w:rPr>
          <w:t>,</w:t>
        </w:r>
      </w:ins>
      <w:r w:rsidRPr="00175B8A">
        <w:rPr>
          <w:rFonts w:ascii="Arial" w:hAnsi="Arial" w:cs="Arial"/>
        </w:rPr>
        <w:t xml:space="preserve"> the actual sample size </w:t>
      </w:r>
      <w:ins w:id="602" w:author="KJL1" w:date="2011-06-02T08:44:00Z">
        <w:r w:rsidRPr="00175B8A">
          <w:rPr>
            <w:rFonts w:ascii="Arial" w:hAnsi="Arial" w:cs="Arial"/>
          </w:rPr>
          <w:t xml:space="preserve">(“0” if no sample) </w:t>
        </w:r>
      </w:ins>
      <w:r w:rsidRPr="00175B8A">
        <w:rPr>
          <w:rFonts w:ascii="Arial" w:hAnsi="Arial" w:cs="Arial"/>
        </w:rPr>
        <w:t xml:space="preserve">that was inspected is to be reported in RPS. Once the procedure is declared </w:t>
      </w:r>
      <w:ins w:id="603" w:author="Jocelyn" w:date="2011-08-21T20:24:00Z">
        <w:r w:rsidR="00DD2DFF" w:rsidRPr="00175B8A">
          <w:rPr>
            <w:rFonts w:ascii="Arial" w:hAnsi="Arial" w:cs="Arial"/>
          </w:rPr>
          <w:t>“</w:t>
        </w:r>
      </w:ins>
      <w:r w:rsidRPr="00175B8A">
        <w:rPr>
          <w:rFonts w:ascii="Arial" w:hAnsi="Arial" w:cs="Arial"/>
        </w:rPr>
        <w:t>Complete,</w:t>
      </w:r>
      <w:ins w:id="604" w:author="Jocelyn" w:date="2011-08-21T20:24:00Z">
        <w:r w:rsidR="00DD2DFF" w:rsidRPr="00175B8A">
          <w:rPr>
            <w:rFonts w:ascii="Arial" w:hAnsi="Arial" w:cs="Arial"/>
          </w:rPr>
          <w:t>”</w:t>
        </w:r>
      </w:ins>
      <w:r w:rsidRPr="00175B8A">
        <w:rPr>
          <w:rFonts w:ascii="Arial" w:hAnsi="Arial" w:cs="Arial"/>
        </w:rPr>
        <w:t xml:space="preserve"> the </w:t>
      </w:r>
      <w:ins w:id="605" w:author="KJL1" w:date="2011-06-02T08:44:00Z">
        <w:r w:rsidRPr="00175B8A">
          <w:rPr>
            <w:rFonts w:ascii="Arial" w:hAnsi="Arial" w:cs="Arial"/>
          </w:rPr>
          <w:t>RPS IR Report 8A</w:t>
        </w:r>
      </w:ins>
      <w:r w:rsidRPr="00175B8A">
        <w:rPr>
          <w:rFonts w:ascii="Arial" w:hAnsi="Arial" w:cs="Arial"/>
        </w:rPr>
        <w:t xml:space="preserve"> will </w:t>
      </w:r>
      <w:ins w:id="606" w:author="KJL1" w:date="2011-06-02T08:44:00Z">
        <w:r w:rsidRPr="00175B8A">
          <w:rPr>
            <w:rFonts w:ascii="Arial" w:hAnsi="Arial" w:cs="Arial"/>
          </w:rPr>
          <w:t>show the inspection as</w:t>
        </w:r>
      </w:ins>
      <w:r w:rsidRPr="00175B8A">
        <w:rPr>
          <w:rFonts w:ascii="Arial" w:hAnsi="Arial" w:cs="Arial"/>
        </w:rPr>
        <w:t xml:space="preserve"> </w:t>
      </w:r>
      <w:ins w:id="607" w:author="kjl1" w:date="2011-11-15T10:24:00Z">
        <w:r w:rsidR="00BE1607">
          <w:rPr>
            <w:rFonts w:ascii="Arial" w:hAnsi="Arial" w:cs="Arial"/>
          </w:rPr>
          <w:t>“C</w:t>
        </w:r>
      </w:ins>
      <w:r w:rsidRPr="00175B8A">
        <w:rPr>
          <w:rFonts w:ascii="Arial" w:hAnsi="Arial" w:cs="Arial"/>
        </w:rPr>
        <w:t>omplete</w:t>
      </w:r>
      <w:ins w:id="608" w:author="kjl1" w:date="2011-11-15T10:24:00Z">
        <w:r w:rsidR="00BE1607">
          <w:rPr>
            <w:rFonts w:ascii="Arial" w:hAnsi="Arial" w:cs="Arial"/>
          </w:rPr>
          <w:t>”</w:t>
        </w:r>
      </w:ins>
      <w:r w:rsidRPr="00175B8A">
        <w:rPr>
          <w:rFonts w:ascii="Arial" w:hAnsi="Arial" w:cs="Arial"/>
        </w:rPr>
        <w:t xml:space="preserve"> for program completion purposes</w:t>
      </w:r>
      <w:ins w:id="609" w:author="KJL1" w:date="2011-06-02T08:44:00Z">
        <w:r w:rsidRPr="00175B8A">
          <w:rPr>
            <w:rFonts w:ascii="Arial" w:hAnsi="Arial" w:cs="Arial"/>
          </w:rPr>
          <w:t>, regardless of</w:t>
        </w:r>
      </w:ins>
      <w:r w:rsidRPr="00175B8A">
        <w:rPr>
          <w:rFonts w:ascii="Arial" w:hAnsi="Arial" w:cs="Arial"/>
        </w:rPr>
        <w:t xml:space="preserve"> the </w:t>
      </w:r>
      <w:ins w:id="610" w:author="KJL1" w:date="2011-06-02T08:44:00Z">
        <w:r w:rsidRPr="00175B8A">
          <w:rPr>
            <w:rFonts w:ascii="Arial" w:hAnsi="Arial" w:cs="Arial"/>
          </w:rPr>
          <w:t>actual</w:t>
        </w:r>
      </w:ins>
      <w:r w:rsidRPr="00175B8A">
        <w:rPr>
          <w:rFonts w:ascii="Arial" w:hAnsi="Arial" w:cs="Arial"/>
        </w:rPr>
        <w:t xml:space="preserve"> sample size</w:t>
      </w:r>
      <w:ins w:id="611"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612" w:author="KJL1" w:date="2011-06-02T08:44:00Z"/>
          <w:rFonts w:ascii="Arial" w:hAnsi="Arial" w:cs="Arial"/>
        </w:rPr>
      </w:pPr>
      <w:ins w:id="613" w:author="KJL1" w:date="2011-06-02T08:44:00Z">
        <w:r w:rsidRPr="00175B8A">
          <w:rPr>
            <w:rFonts w:ascii="Arial" w:hAnsi="Arial" w:cs="Arial"/>
          </w:rPr>
          <w:t xml:space="preserve">The following three modules can be used to view </w:t>
        </w:r>
      </w:ins>
      <w:r w:rsidRPr="00175B8A">
        <w:rPr>
          <w:rFonts w:ascii="Arial" w:hAnsi="Arial" w:cs="Arial"/>
        </w:rPr>
        <w:t>completion status</w:t>
      </w:r>
      <w:ins w:id="614" w:author="kjl1" w:date="2011-10-18T13:07:00Z">
        <w:r w:rsidR="00B85116"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615" w:author="KJL1" w:date="2011-06-02T08:44:00Z"/>
          <w:rFonts w:ascii="Arial" w:hAnsi="Arial" w:cs="Arial"/>
        </w:rPr>
      </w:pPr>
    </w:p>
    <w:p w:rsidR="00DD16AA" w:rsidRPr="00175B8A"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16" w:author="KJL1" w:date="2011-06-02T08:44:00Z"/>
          <w:rFonts w:ascii="Arial" w:hAnsi="Arial" w:cs="Arial"/>
        </w:rPr>
      </w:pPr>
      <w:ins w:id="617" w:author="KJL1" w:date="2011-06-02T08:44:00Z">
        <w:r w:rsidRPr="00175B8A">
          <w:rPr>
            <w:rFonts w:ascii="Arial" w:hAnsi="Arial" w:cs="Arial"/>
            <w:u w:val="single"/>
          </w:rPr>
          <w:t>RPS/</w:t>
        </w:r>
      </w:ins>
      <w:ins w:id="618" w:author="kjl1" w:date="2011-09-28T16:29:00Z">
        <w:r w:rsidR="003656DA" w:rsidRPr="00175B8A">
          <w:rPr>
            <w:rFonts w:ascii="Arial" w:hAnsi="Arial" w:cs="Arial"/>
            <w:u w:val="single"/>
          </w:rPr>
          <w:t>REPORTS/</w:t>
        </w:r>
      </w:ins>
      <w:ins w:id="619" w:author="KJL1" w:date="2011-06-02T08:44:00Z">
        <w:r w:rsidRPr="00175B8A">
          <w:rPr>
            <w:rFonts w:ascii="Arial" w:hAnsi="Arial" w:cs="Arial"/>
            <w:u w:val="single"/>
          </w:rPr>
          <w:t>IR</w:t>
        </w:r>
      </w:ins>
      <w:ins w:id="620" w:author="kjl1" w:date="2011-09-28T16:29:00Z">
        <w:r w:rsidR="003656DA" w:rsidRPr="00175B8A">
          <w:rPr>
            <w:rFonts w:ascii="Arial" w:hAnsi="Arial" w:cs="Arial"/>
            <w:u w:val="single"/>
          </w:rPr>
          <w:t>/</w:t>
        </w:r>
      </w:ins>
      <w:ins w:id="621" w:author="kjl1" w:date="2011-09-28T16:30:00Z">
        <w:r w:rsidR="003656DA" w:rsidRPr="00175B8A">
          <w:rPr>
            <w:rFonts w:ascii="Arial" w:hAnsi="Arial" w:cs="Arial"/>
            <w:u w:val="single"/>
          </w:rPr>
          <w:t xml:space="preserve">Power Reactors/ROP Items </w:t>
        </w:r>
      </w:ins>
      <w:ins w:id="622" w:author="KJL1" w:date="2011-06-02T08:44:00Z">
        <w:r w:rsidRPr="00175B8A">
          <w:rPr>
            <w:rFonts w:ascii="Arial" w:hAnsi="Arial" w:cs="Arial"/>
            <w:u w:val="single"/>
          </w:rPr>
          <w:t>8</w:t>
        </w:r>
        <w:r w:rsidRPr="00175B8A">
          <w:rPr>
            <w:rFonts w:ascii="Arial" w:hAnsi="Arial" w:cs="Arial"/>
          </w:rPr>
          <w:t xml:space="preserve"> shows the </w:t>
        </w:r>
      </w:ins>
      <w:r w:rsidRPr="00175B8A">
        <w:rPr>
          <w:rFonts w:ascii="Arial" w:hAnsi="Arial" w:cs="Arial"/>
        </w:rPr>
        <w:t xml:space="preserve">completion status of </w:t>
      </w:r>
      <w:ins w:id="623" w:author="KJL1" w:date="2011-06-02T08:44:00Z">
        <w:r w:rsidRPr="00175B8A">
          <w:rPr>
            <w:rFonts w:ascii="Arial" w:hAnsi="Arial" w:cs="Arial"/>
          </w:rPr>
          <w:t>all baseline procedures by region or by site.</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ins w:id="624" w:author="KJL1" w:date="2011-06-02T08:44:00Z"/>
          <w:rFonts w:ascii="Arial" w:hAnsi="Arial" w:cs="Arial"/>
        </w:rPr>
      </w:pPr>
    </w:p>
    <w:p w:rsidR="00DD16AA" w:rsidRPr="00175B8A"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25" w:author="KJL1" w:date="2011-06-02T08:44:00Z"/>
          <w:rFonts w:ascii="Arial" w:hAnsi="Arial" w:cs="Arial"/>
        </w:rPr>
      </w:pPr>
      <w:ins w:id="626" w:author="KJL1" w:date="2011-06-02T08:44:00Z">
        <w:r w:rsidRPr="00175B8A">
          <w:rPr>
            <w:rFonts w:ascii="Arial" w:hAnsi="Arial" w:cs="Arial"/>
            <w:u w:val="single"/>
          </w:rPr>
          <w:lastRenderedPageBreak/>
          <w:t>RPS/IR</w:t>
        </w:r>
      </w:ins>
      <w:ins w:id="627" w:author="kjl1" w:date="2011-09-28T16:31:00Z">
        <w:r w:rsidR="003656DA" w:rsidRPr="00175B8A">
          <w:rPr>
            <w:rFonts w:ascii="Arial" w:hAnsi="Arial" w:cs="Arial"/>
            <w:u w:val="single"/>
          </w:rPr>
          <w:t>/ REPORTS/IR/Power Reactors/ROP Items</w:t>
        </w:r>
      </w:ins>
      <w:ins w:id="628" w:author="KJL1" w:date="2011-06-02T08:44:00Z">
        <w:r w:rsidRPr="00175B8A">
          <w:rPr>
            <w:rFonts w:ascii="Arial" w:hAnsi="Arial" w:cs="Arial"/>
            <w:u w:val="single"/>
          </w:rPr>
          <w:t xml:space="preserve"> 9</w:t>
        </w:r>
        <w:r w:rsidRPr="00175B8A">
          <w:rPr>
            <w:rFonts w:ascii="Arial" w:hAnsi="Arial" w:cs="Arial"/>
          </w:rPr>
          <w:t xml:space="preserve"> provides a summary of </w:t>
        </w:r>
      </w:ins>
      <w:r w:rsidRPr="00175B8A">
        <w:rPr>
          <w:rFonts w:ascii="Arial" w:hAnsi="Arial" w:cs="Arial"/>
        </w:rPr>
        <w:t xml:space="preserve">the </w:t>
      </w:r>
      <w:ins w:id="629" w:author="KJL1" w:date="2011-06-02T08:44:00Z">
        <w:r w:rsidRPr="00175B8A">
          <w:rPr>
            <w:rFonts w:ascii="Arial" w:hAnsi="Arial" w:cs="Arial"/>
          </w:rPr>
          <w:t xml:space="preserve">number of completed samples for all ROP </w:t>
        </w:r>
      </w:ins>
      <w:r w:rsidRPr="00175B8A">
        <w:rPr>
          <w:rFonts w:ascii="Arial" w:hAnsi="Arial" w:cs="Arial"/>
        </w:rPr>
        <w:t xml:space="preserve">inspection </w:t>
      </w:r>
      <w:ins w:id="630" w:author="KJL1" w:date="2011-06-02T08:44:00Z">
        <w:r w:rsidRPr="00175B8A">
          <w:rPr>
            <w:rFonts w:ascii="Arial" w:hAnsi="Arial" w:cs="Arial"/>
          </w:rPr>
          <w:t>cycles, by site,</w:t>
        </w:r>
      </w:ins>
      <w:r w:rsidRPr="00175B8A">
        <w:rPr>
          <w:rFonts w:ascii="Arial" w:hAnsi="Arial" w:cs="Arial"/>
        </w:rPr>
        <w:t xml:space="preserve"> for </w:t>
      </w:r>
      <w:ins w:id="631" w:author="KJL1" w:date="2011-06-02T08:44:00Z">
        <w:r w:rsidRPr="00175B8A">
          <w:rPr>
            <w:rFonts w:ascii="Arial" w:hAnsi="Arial" w:cs="Arial"/>
          </w:rPr>
          <w:t xml:space="preserve">all baseline procedures.  This summary provides a ready determination of completion for those procedures that have biennial and triennial frequencies.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32" w:author="KJL1" w:date="2011-06-02T08:44:00Z"/>
          <w:rFonts w:ascii="Arial" w:hAnsi="Arial" w:cs="Arial"/>
        </w:rPr>
      </w:pPr>
    </w:p>
    <w:p w:rsidR="00DD16AA" w:rsidRPr="00175B8A" w:rsidRDefault="00DD16AA" w:rsidP="00544759">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33" w:author="KJL1" w:date="2011-06-02T08:44:00Z"/>
          <w:rFonts w:ascii="Arial" w:hAnsi="Arial" w:cs="Arial"/>
        </w:rPr>
      </w:pPr>
      <w:ins w:id="634" w:author="KJL1" w:date="2011-06-02T08:44:00Z">
        <w:r w:rsidRPr="00175B8A">
          <w:rPr>
            <w:rFonts w:ascii="Arial" w:hAnsi="Arial" w:cs="Arial"/>
            <w:u w:val="single"/>
          </w:rPr>
          <w:t>RPS/IR</w:t>
        </w:r>
      </w:ins>
      <w:ins w:id="635" w:author="kjl1" w:date="2011-09-28T16:31:00Z">
        <w:r w:rsidR="003656DA" w:rsidRPr="00175B8A">
          <w:rPr>
            <w:rFonts w:ascii="Arial" w:hAnsi="Arial" w:cs="Arial"/>
            <w:u w:val="single"/>
          </w:rPr>
          <w:t>/ REPORTS/IR/Power Reactors/ROP Items</w:t>
        </w:r>
      </w:ins>
      <w:ins w:id="636" w:author="KJL1" w:date="2011-06-02T08:44:00Z">
        <w:r w:rsidRPr="00175B8A">
          <w:rPr>
            <w:rFonts w:ascii="Arial" w:hAnsi="Arial" w:cs="Arial"/>
            <w:u w:val="single"/>
          </w:rPr>
          <w:t xml:space="preserve"> 7</w:t>
        </w:r>
      </w:ins>
      <w:ins w:id="637" w:author="kjl1" w:date="2011-10-05T09:37:00Z">
        <w:r w:rsidR="00694A0E" w:rsidRPr="00175B8A">
          <w:rPr>
            <w:rFonts w:ascii="Arial" w:hAnsi="Arial" w:cs="Arial"/>
          </w:rPr>
          <w:t xml:space="preserve"> </w:t>
        </w:r>
      </w:ins>
      <w:ins w:id="638" w:author="KJL1" w:date="2011-06-02T08:44:00Z">
        <w:r w:rsidRPr="00175B8A">
          <w:rPr>
            <w:rFonts w:ascii="Arial" w:hAnsi="Arial" w:cs="Arial"/>
          </w:rPr>
          <w:t>provides an option to show reports based on ROP</w:t>
        </w:r>
      </w:ins>
      <w:r w:rsidRPr="00175B8A">
        <w:rPr>
          <w:rFonts w:ascii="Arial" w:hAnsi="Arial" w:cs="Arial"/>
        </w:rPr>
        <w:t xml:space="preserve"> completion status</w:t>
      </w:r>
      <w:ins w:id="639" w:author="kjl1" w:date="2011-10-05T09:38:00Z">
        <w:r w:rsidR="00694A0E" w:rsidRPr="00175B8A">
          <w:rPr>
            <w:rFonts w:ascii="Arial" w:hAnsi="Arial" w:cs="Arial"/>
          </w:rPr>
          <w:t>.</w:t>
        </w:r>
      </w:ins>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640" w:author="KJL1" w:date="2011-06-02T08:44:00Z"/>
          <w:rFonts w:ascii="Arial" w:hAnsi="Arial" w:cs="Arial"/>
        </w:rPr>
      </w:pPr>
    </w:p>
    <w:p w:rsidR="00DD16AA" w:rsidRPr="00175B8A" w:rsidRDefault="00DD16AA" w:rsidP="00544759">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175B8A">
        <w:rPr>
          <w:rFonts w:ascii="Arial" w:hAnsi="Arial" w:cs="Arial"/>
        </w:rPr>
        <w:t>The following examples illustrate how to determine the completion status and sample size.</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u w:val="single"/>
        </w:rPr>
      </w:pPr>
    </w:p>
    <w:p w:rsidR="00DD16AA" w:rsidRPr="00175B8A" w:rsidRDefault="00DD16AA"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Example 1</w:t>
      </w:r>
      <w:ins w:id="641" w:author="KJL1" w:date="2011-06-02T08:44:00Z">
        <w:r w:rsidRPr="00175B8A">
          <w:rPr>
            <w:rFonts w:ascii="Arial" w:hAnsi="Arial" w:cs="Arial"/>
          </w:rPr>
          <w:t xml:space="preserve">.  A </w:t>
        </w:r>
      </w:ins>
      <w:r w:rsidRPr="00175B8A">
        <w:rPr>
          <w:rFonts w:ascii="Arial" w:hAnsi="Arial" w:cs="Arial"/>
        </w:rPr>
        <w:t xml:space="preserve">baseline IP </w:t>
      </w:r>
      <w:ins w:id="642" w:author="KJL1" w:date="2011-06-02T08:44:00Z">
        <w:r w:rsidRPr="00175B8A">
          <w:rPr>
            <w:rFonts w:ascii="Arial" w:hAnsi="Arial" w:cs="Arial"/>
          </w:rPr>
          <w:t>with a</w:t>
        </w:r>
      </w:ins>
      <w:r w:rsidRPr="00175B8A">
        <w:rPr>
          <w:rFonts w:ascii="Arial" w:hAnsi="Arial" w:cs="Arial"/>
        </w:rPr>
        <w:t xml:space="preserve"> quarterly </w:t>
      </w:r>
      <w:ins w:id="643" w:author="KJL1" w:date="2011-06-02T08:44:00Z">
        <w:r w:rsidRPr="00175B8A">
          <w:rPr>
            <w:rFonts w:ascii="Arial" w:hAnsi="Arial" w:cs="Arial"/>
          </w:rPr>
          <w:t>frequency requires reviewing three samples (total of 12</w:t>
        </w:r>
      </w:ins>
      <w:r w:rsidRPr="00175B8A">
        <w:rPr>
          <w:rFonts w:ascii="Arial" w:hAnsi="Arial" w:cs="Arial"/>
        </w:rPr>
        <w:t xml:space="preserve"> samples annually).  The inspectors </w:t>
      </w:r>
      <w:ins w:id="644" w:author="KJL1" w:date="2011-06-02T08:44:00Z">
        <w:r w:rsidRPr="00175B8A">
          <w:rPr>
            <w:rFonts w:ascii="Arial" w:hAnsi="Arial" w:cs="Arial"/>
          </w:rPr>
          <w:t>reviewed</w:t>
        </w:r>
      </w:ins>
      <w:r w:rsidRPr="00175B8A">
        <w:rPr>
          <w:rFonts w:ascii="Arial" w:hAnsi="Arial" w:cs="Arial"/>
        </w:rPr>
        <w:t xml:space="preserve"> only one sample </w:t>
      </w:r>
      <w:ins w:id="645" w:author="KJL1" w:date="2011-06-02T08:44:00Z">
        <w:r w:rsidRPr="00175B8A">
          <w:rPr>
            <w:rFonts w:ascii="Arial" w:hAnsi="Arial" w:cs="Arial"/>
          </w:rPr>
          <w:t>in the first</w:t>
        </w:r>
      </w:ins>
      <w:r w:rsidRPr="00175B8A">
        <w:rPr>
          <w:rFonts w:ascii="Arial" w:hAnsi="Arial" w:cs="Arial"/>
        </w:rPr>
        <w:t xml:space="preserve"> quarter.  The branch chief (or designee) </w:t>
      </w:r>
      <w:ins w:id="646" w:author="kjl1" w:date="2011-10-18T15:34:00Z">
        <w:r w:rsidR="00745B1E" w:rsidRPr="00175B8A">
          <w:rPr>
            <w:rFonts w:ascii="Arial" w:hAnsi="Arial" w:cs="Arial"/>
          </w:rPr>
          <w:t xml:space="preserve">entered </w:t>
        </w:r>
      </w:ins>
      <w:r w:rsidRPr="00175B8A">
        <w:rPr>
          <w:rFonts w:ascii="Arial" w:hAnsi="Arial" w:cs="Arial"/>
        </w:rPr>
        <w:t xml:space="preserve">a completed sample size of </w:t>
      </w:r>
      <w:ins w:id="647" w:author="Jocelyn" w:date="2011-08-21T20:25:00Z">
        <w:r w:rsidR="00DD2DFF" w:rsidRPr="00175B8A">
          <w:rPr>
            <w:rFonts w:ascii="Arial" w:hAnsi="Arial" w:cs="Arial"/>
          </w:rPr>
          <w:t>“</w:t>
        </w:r>
      </w:ins>
      <w:r w:rsidRPr="00175B8A">
        <w:rPr>
          <w:rFonts w:ascii="Arial" w:hAnsi="Arial" w:cs="Arial"/>
        </w:rPr>
        <w:t>1</w:t>
      </w:r>
      <w:ins w:id="648" w:author="Jocelyn" w:date="2011-08-21T20:25:00Z">
        <w:r w:rsidR="00DD2DFF" w:rsidRPr="00175B8A">
          <w:rPr>
            <w:rFonts w:ascii="Arial" w:hAnsi="Arial" w:cs="Arial"/>
          </w:rPr>
          <w:t>”</w:t>
        </w:r>
      </w:ins>
      <w:r w:rsidRPr="00175B8A">
        <w:rPr>
          <w:rFonts w:ascii="Arial" w:hAnsi="Arial" w:cs="Arial"/>
        </w:rPr>
        <w:t xml:space="preserve"> and </w:t>
      </w:r>
      <w:ins w:id="649" w:author="kjl1" w:date="2011-10-18T15:34:00Z">
        <w:r w:rsidR="00745B1E" w:rsidRPr="00175B8A">
          <w:rPr>
            <w:rFonts w:ascii="Arial" w:hAnsi="Arial" w:cs="Arial"/>
          </w:rPr>
          <w:t>did</w:t>
        </w:r>
      </w:ins>
      <w:ins w:id="650" w:author="KJL1" w:date="2011-06-02T08:44:00Z">
        <w:r w:rsidRPr="00175B8A">
          <w:rPr>
            <w:rFonts w:ascii="Arial" w:hAnsi="Arial" w:cs="Arial"/>
          </w:rPr>
          <w:t xml:space="preserve"> not change </w:t>
        </w:r>
      </w:ins>
      <w:r w:rsidRPr="00175B8A">
        <w:rPr>
          <w:rFonts w:ascii="Arial" w:hAnsi="Arial" w:cs="Arial"/>
        </w:rPr>
        <w:t xml:space="preserve">the </w:t>
      </w:r>
      <w:ins w:id="651" w:author="KJL1" w:date="2011-06-02T08:44:00Z">
        <w:r w:rsidRPr="00175B8A">
          <w:rPr>
            <w:rFonts w:ascii="Arial" w:hAnsi="Arial" w:cs="Arial"/>
          </w:rPr>
          <w:t xml:space="preserve">completion </w:t>
        </w:r>
      </w:ins>
      <w:r w:rsidRPr="00175B8A">
        <w:rPr>
          <w:rFonts w:ascii="Arial" w:hAnsi="Arial" w:cs="Arial"/>
        </w:rPr>
        <w:t>status</w:t>
      </w:r>
      <w:ins w:id="652" w:author="KJL1" w:date="2011-06-02T08:44:00Z">
        <w:r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rPr>
      </w:pPr>
    </w:p>
    <w:p w:rsidR="00DD16AA" w:rsidRPr="00175B8A" w:rsidRDefault="00DD16AA"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53" w:author="KJL1" w:date="2011-06-02T08:44:00Z"/>
          <w:rFonts w:ascii="Arial" w:hAnsi="Arial" w:cs="Arial"/>
        </w:rPr>
      </w:pPr>
      <w:r w:rsidRPr="00175B8A">
        <w:rPr>
          <w:rFonts w:ascii="Arial" w:hAnsi="Arial" w:cs="Arial"/>
        </w:rPr>
        <w:tab/>
        <w:t xml:space="preserve">During the </w:t>
      </w:r>
      <w:ins w:id="654" w:author="KJL1" w:date="2011-06-02T08:44:00Z">
        <w:r w:rsidRPr="00175B8A">
          <w:rPr>
            <w:rFonts w:ascii="Arial" w:hAnsi="Arial" w:cs="Arial"/>
          </w:rPr>
          <w:t>second</w:t>
        </w:r>
      </w:ins>
      <w:r w:rsidRPr="00175B8A">
        <w:rPr>
          <w:rFonts w:ascii="Arial" w:hAnsi="Arial" w:cs="Arial"/>
        </w:rPr>
        <w:t xml:space="preserve"> quarter, the resident inspectors </w:t>
      </w:r>
      <w:ins w:id="655" w:author="KJL1" w:date="2011-06-02T08:44:00Z">
        <w:r w:rsidRPr="00175B8A">
          <w:rPr>
            <w:rFonts w:ascii="Arial" w:hAnsi="Arial" w:cs="Arial"/>
          </w:rPr>
          <w:t>reviewed</w:t>
        </w:r>
      </w:ins>
      <w:r w:rsidRPr="00175B8A">
        <w:rPr>
          <w:rFonts w:ascii="Arial" w:hAnsi="Arial" w:cs="Arial"/>
        </w:rPr>
        <w:t xml:space="preserve"> three additional samples. The branch chief (or designee) enter</w:t>
      </w:r>
      <w:ins w:id="656" w:author="kjl1" w:date="2011-10-18T15:34:00Z">
        <w:r w:rsidR="00745B1E" w:rsidRPr="00175B8A">
          <w:rPr>
            <w:rFonts w:ascii="Arial" w:hAnsi="Arial" w:cs="Arial"/>
          </w:rPr>
          <w:t>ed</w:t>
        </w:r>
      </w:ins>
      <w:r w:rsidRPr="00175B8A">
        <w:rPr>
          <w:rFonts w:ascii="Arial" w:hAnsi="Arial" w:cs="Arial"/>
        </w:rPr>
        <w:t xml:space="preserve"> the completed sample size </w:t>
      </w:r>
      <w:ins w:id="657" w:author="KJL1" w:date="2011-06-02T08:44:00Z">
        <w:r w:rsidRPr="00175B8A">
          <w:rPr>
            <w:rFonts w:ascii="Arial" w:hAnsi="Arial" w:cs="Arial"/>
          </w:rPr>
          <w:t>of</w:t>
        </w:r>
      </w:ins>
      <w:r w:rsidRPr="00175B8A">
        <w:rPr>
          <w:rFonts w:ascii="Arial" w:hAnsi="Arial" w:cs="Arial"/>
        </w:rPr>
        <w:t xml:space="preserve"> </w:t>
      </w:r>
      <w:ins w:id="658" w:author="Jocelyn" w:date="2011-08-21T20:25:00Z">
        <w:r w:rsidR="00DD2DFF" w:rsidRPr="00175B8A">
          <w:rPr>
            <w:rFonts w:ascii="Arial" w:hAnsi="Arial" w:cs="Arial"/>
          </w:rPr>
          <w:t>“</w:t>
        </w:r>
      </w:ins>
      <w:r w:rsidRPr="00175B8A">
        <w:rPr>
          <w:rFonts w:ascii="Arial" w:hAnsi="Arial" w:cs="Arial"/>
        </w:rPr>
        <w:t>3</w:t>
      </w:r>
      <w:ins w:id="659" w:author="Jocelyn" w:date="2011-08-21T20:25:00Z">
        <w:r w:rsidR="00DD2DFF" w:rsidRPr="00175B8A">
          <w:rPr>
            <w:rFonts w:ascii="Arial" w:hAnsi="Arial" w:cs="Arial"/>
          </w:rPr>
          <w:t>”</w:t>
        </w:r>
      </w:ins>
      <w:r w:rsidRPr="00175B8A">
        <w:rPr>
          <w:rFonts w:ascii="Arial" w:hAnsi="Arial" w:cs="Arial"/>
        </w:rPr>
        <w:t xml:space="preserve"> and </w:t>
      </w:r>
      <w:ins w:id="660" w:author="kjl1" w:date="2011-10-18T15:34:00Z">
        <w:r w:rsidR="00745B1E" w:rsidRPr="00175B8A">
          <w:rPr>
            <w:rFonts w:ascii="Arial" w:hAnsi="Arial" w:cs="Arial"/>
          </w:rPr>
          <w:t>did not</w:t>
        </w:r>
      </w:ins>
      <w:ins w:id="661" w:author="KJL1" w:date="2011-06-02T08:44:00Z">
        <w:r w:rsidRPr="00175B8A">
          <w:rPr>
            <w:rFonts w:ascii="Arial" w:hAnsi="Arial" w:cs="Arial"/>
          </w:rPr>
          <w:t xml:space="preserve"> change </w:t>
        </w:r>
      </w:ins>
      <w:r w:rsidRPr="00175B8A">
        <w:rPr>
          <w:rFonts w:ascii="Arial" w:hAnsi="Arial" w:cs="Arial"/>
        </w:rPr>
        <w:t xml:space="preserve">the </w:t>
      </w:r>
      <w:ins w:id="662" w:author="KJL1" w:date="2011-06-02T08:44:00Z">
        <w:r w:rsidRPr="00175B8A">
          <w:rPr>
            <w:rFonts w:ascii="Arial" w:hAnsi="Arial" w:cs="Arial"/>
          </w:rPr>
          <w:t xml:space="preserve">completion </w:t>
        </w:r>
      </w:ins>
      <w:r w:rsidRPr="00175B8A">
        <w:rPr>
          <w:rFonts w:ascii="Arial" w:hAnsi="Arial" w:cs="Arial"/>
        </w:rPr>
        <w:t>status</w:t>
      </w:r>
      <w:ins w:id="663"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ins w:id="664" w:author="KJL1" w:date="2011-06-02T08:44:00Z"/>
          <w:rFonts w:ascii="Arial" w:hAnsi="Arial" w:cs="Arial"/>
        </w:rPr>
      </w:pPr>
    </w:p>
    <w:p w:rsidR="00DD16AA" w:rsidRPr="00175B8A" w:rsidRDefault="00DD16AA"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665" w:author="KJL1" w:date="2011-06-02T08:44:00Z">
        <w:r w:rsidRPr="00175B8A">
          <w:rPr>
            <w:rFonts w:ascii="Arial" w:hAnsi="Arial" w:cs="Arial"/>
          </w:rPr>
          <w:tab/>
        </w:r>
      </w:ins>
      <w:proofErr w:type="gramStart"/>
      <w:r w:rsidRPr="00175B8A">
        <w:rPr>
          <w:rFonts w:ascii="Arial" w:hAnsi="Arial" w:cs="Arial"/>
        </w:rPr>
        <w:t>When the cumulative completed sample size reache</w:t>
      </w:r>
      <w:ins w:id="666" w:author="kjl1" w:date="2011-10-18T15:34:00Z">
        <w:r w:rsidR="00745B1E" w:rsidRPr="00175B8A">
          <w:rPr>
            <w:rFonts w:ascii="Arial" w:hAnsi="Arial" w:cs="Arial"/>
          </w:rPr>
          <w:t>d</w:t>
        </w:r>
      </w:ins>
      <w:r w:rsidRPr="00175B8A">
        <w:rPr>
          <w:rFonts w:ascii="Arial" w:hAnsi="Arial" w:cs="Arial"/>
        </w:rPr>
        <w:t xml:space="preserve"> </w:t>
      </w:r>
      <w:ins w:id="667" w:author="Jocelyn" w:date="2011-08-21T20:25:00Z">
        <w:r w:rsidR="00DD2DFF" w:rsidRPr="00175B8A">
          <w:rPr>
            <w:rFonts w:ascii="Arial" w:hAnsi="Arial" w:cs="Arial"/>
          </w:rPr>
          <w:t>“</w:t>
        </w:r>
      </w:ins>
      <w:r w:rsidRPr="00175B8A">
        <w:rPr>
          <w:rFonts w:ascii="Arial" w:hAnsi="Arial" w:cs="Arial"/>
        </w:rPr>
        <w:t>12</w:t>
      </w:r>
      <w:ins w:id="668" w:author="Jocelyn" w:date="2011-08-21T20:25:00Z">
        <w:r w:rsidR="00DD2DFF" w:rsidRPr="00175B8A">
          <w:rPr>
            <w:rFonts w:ascii="Arial" w:hAnsi="Arial" w:cs="Arial"/>
          </w:rPr>
          <w:t>”</w:t>
        </w:r>
      </w:ins>
      <w:ins w:id="669" w:author="KJL1" w:date="2011-06-02T08:44:00Z">
        <w:r w:rsidRPr="00175B8A">
          <w:rPr>
            <w:rFonts w:ascii="Arial" w:hAnsi="Arial" w:cs="Arial"/>
          </w:rPr>
          <w:t xml:space="preserve"> in the RPS/IP,</w:t>
        </w:r>
      </w:ins>
      <w:r w:rsidRPr="00175B8A">
        <w:rPr>
          <w:rFonts w:ascii="Arial" w:hAnsi="Arial" w:cs="Arial"/>
        </w:rPr>
        <w:t xml:space="preserve"> the branch chief (or designee) </w:t>
      </w:r>
      <w:proofErr w:type="spellStart"/>
      <w:r w:rsidRPr="00175B8A">
        <w:rPr>
          <w:rFonts w:ascii="Arial" w:hAnsi="Arial" w:cs="Arial"/>
        </w:rPr>
        <w:t>change</w:t>
      </w:r>
      <w:ins w:id="670" w:author="kjl1" w:date="2011-10-18T15:34:00Z">
        <w:r w:rsidR="00745B1E" w:rsidRPr="00175B8A">
          <w:rPr>
            <w:rFonts w:ascii="Arial" w:hAnsi="Arial" w:cs="Arial"/>
          </w:rPr>
          <w:t>ed</w:t>
        </w:r>
      </w:ins>
      <w:proofErr w:type="spellEnd"/>
      <w:r w:rsidRPr="00175B8A">
        <w:rPr>
          <w:rFonts w:ascii="Arial" w:hAnsi="Arial" w:cs="Arial"/>
        </w:rPr>
        <w:t xml:space="preserve"> the </w:t>
      </w:r>
      <w:ins w:id="671" w:author="KJL1" w:date="2011-06-02T08:44:00Z">
        <w:r w:rsidRPr="00175B8A">
          <w:rPr>
            <w:rFonts w:ascii="Arial" w:hAnsi="Arial" w:cs="Arial"/>
          </w:rPr>
          <w:t xml:space="preserve">completion </w:t>
        </w:r>
      </w:ins>
      <w:r w:rsidRPr="00175B8A">
        <w:rPr>
          <w:rFonts w:ascii="Arial" w:hAnsi="Arial" w:cs="Arial"/>
        </w:rPr>
        <w:t xml:space="preserve">status to </w:t>
      </w:r>
      <w:ins w:id="672" w:author="Jocelyn" w:date="2011-08-21T20:25:00Z">
        <w:r w:rsidR="00DD2DFF" w:rsidRPr="00175B8A">
          <w:rPr>
            <w:rFonts w:ascii="Arial" w:hAnsi="Arial" w:cs="Arial"/>
          </w:rPr>
          <w:t>“</w:t>
        </w:r>
      </w:ins>
      <w:r w:rsidRPr="00175B8A">
        <w:rPr>
          <w:rFonts w:ascii="Arial" w:hAnsi="Arial" w:cs="Arial"/>
        </w:rPr>
        <w:t>Complete.</w:t>
      </w:r>
      <w:ins w:id="673" w:author="Jocelyn" w:date="2011-08-21T20:25:00Z">
        <w:r w:rsidR="00DD2DFF" w:rsidRPr="00175B8A">
          <w:rPr>
            <w:rFonts w:ascii="Arial" w:hAnsi="Arial" w:cs="Arial"/>
          </w:rPr>
          <w:t>”</w:t>
        </w:r>
      </w:ins>
      <w:proofErr w:type="gramEnd"/>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jc w:val="both"/>
        <w:rPr>
          <w:rFonts w:ascii="Arial" w:hAnsi="Arial" w:cs="Arial"/>
        </w:rPr>
      </w:pPr>
    </w:p>
    <w:p w:rsidR="00DD16AA" w:rsidRPr="00175B8A" w:rsidRDefault="00DD16AA"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674" w:author="kjl1" w:date="2011-10-18T13:15:00Z"/>
          <w:rFonts w:ascii="Arial" w:hAnsi="Arial" w:cs="Arial"/>
        </w:rPr>
      </w:pPr>
      <w:r w:rsidRPr="00175B8A">
        <w:rPr>
          <w:rFonts w:ascii="Arial" w:hAnsi="Arial" w:cs="Arial"/>
          <w:u w:val="single"/>
        </w:rPr>
        <w:t>Example 2</w:t>
      </w:r>
      <w:ins w:id="675" w:author="KJL1" w:date="2011-06-02T08:44:00Z">
        <w:r w:rsidRPr="00175B8A">
          <w:rPr>
            <w:rFonts w:ascii="Arial" w:hAnsi="Arial" w:cs="Arial"/>
          </w:rPr>
          <w:t xml:space="preserve">.  </w:t>
        </w:r>
      </w:ins>
      <w:r w:rsidRPr="00175B8A">
        <w:rPr>
          <w:rFonts w:ascii="Arial" w:hAnsi="Arial" w:cs="Arial"/>
        </w:rPr>
        <w:t xml:space="preserve">The resident inspectors </w:t>
      </w:r>
      <w:ins w:id="676" w:author="KJL1" w:date="2011-06-02T08:44:00Z">
        <w:r w:rsidRPr="00175B8A">
          <w:rPr>
            <w:rFonts w:ascii="Arial" w:hAnsi="Arial" w:cs="Arial"/>
          </w:rPr>
          <w:t>performed</w:t>
        </w:r>
      </w:ins>
      <w:r w:rsidRPr="00175B8A">
        <w:rPr>
          <w:rFonts w:ascii="Arial" w:hAnsi="Arial" w:cs="Arial"/>
        </w:rPr>
        <w:t xml:space="preserve"> a baseline inspection procedure </w:t>
      </w:r>
      <w:ins w:id="677" w:author="KJL1" w:date="2011-06-02T08:44:00Z">
        <w:r w:rsidRPr="00175B8A">
          <w:rPr>
            <w:rFonts w:ascii="Arial" w:hAnsi="Arial" w:cs="Arial"/>
          </w:rPr>
          <w:t>that required reviewing</w:t>
        </w:r>
      </w:ins>
      <w:r w:rsidRPr="00175B8A">
        <w:rPr>
          <w:rFonts w:ascii="Arial" w:hAnsi="Arial" w:cs="Arial"/>
        </w:rPr>
        <w:t xml:space="preserve"> seven samples</w:t>
      </w:r>
      <w:ins w:id="678" w:author="KJL1" w:date="2011-06-02T08:44:00Z">
        <w:r w:rsidRPr="00175B8A">
          <w:rPr>
            <w:rFonts w:ascii="Arial" w:hAnsi="Arial" w:cs="Arial"/>
          </w:rPr>
          <w:t>.</w:t>
        </w:r>
      </w:ins>
      <w:r w:rsidRPr="00175B8A">
        <w:rPr>
          <w:rFonts w:ascii="Arial" w:hAnsi="Arial" w:cs="Arial"/>
        </w:rPr>
        <w:t xml:space="preserve">  Only five samples were available during the inspection cycle, but the intent of the inspection was met to the greatest extent practical. </w:t>
      </w:r>
    </w:p>
    <w:p w:rsidR="00B85116" w:rsidRPr="00175B8A" w:rsidRDefault="00B85116" w:rsidP="00B8511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ins w:id="679" w:author="kjl1" w:date="2011-10-18T13:15:00Z"/>
          <w:rFonts w:ascii="Arial" w:hAnsi="Arial" w:cs="Arial"/>
        </w:rPr>
      </w:pPr>
    </w:p>
    <w:p w:rsidR="00B85116" w:rsidRPr="00175B8A" w:rsidRDefault="00B85116" w:rsidP="00B85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680" w:author="kjl1" w:date="2011-10-18T13:16:00Z">
        <w:r w:rsidRPr="00175B8A">
          <w:rPr>
            <w:rFonts w:ascii="Arial" w:hAnsi="Arial" w:cs="Arial"/>
          </w:rPr>
          <w:tab/>
        </w:r>
      </w:ins>
      <w:r w:rsidRPr="00175B8A">
        <w:rPr>
          <w:rFonts w:ascii="Arial" w:hAnsi="Arial" w:cs="Arial"/>
        </w:rPr>
        <w:t xml:space="preserve">At the end of the inspection cycle, or when it </w:t>
      </w:r>
      <w:ins w:id="681" w:author="kjl1" w:date="2011-10-18T15:35:00Z">
        <w:r w:rsidR="00745B1E" w:rsidRPr="00175B8A">
          <w:rPr>
            <w:rFonts w:ascii="Arial" w:hAnsi="Arial" w:cs="Arial"/>
          </w:rPr>
          <w:t xml:space="preserve">was </w:t>
        </w:r>
      </w:ins>
      <w:r w:rsidRPr="00175B8A">
        <w:rPr>
          <w:rFonts w:ascii="Arial" w:hAnsi="Arial" w:cs="Arial"/>
        </w:rPr>
        <w:t>determined that additional samples will not be available during the inspection cycle, the branch chief (or designee) enter</w:t>
      </w:r>
      <w:ins w:id="682" w:author="kjl1" w:date="2011-10-18T15:35:00Z">
        <w:r w:rsidR="00745B1E" w:rsidRPr="00175B8A">
          <w:rPr>
            <w:rFonts w:ascii="Arial" w:hAnsi="Arial" w:cs="Arial"/>
          </w:rPr>
          <w:t>ed</w:t>
        </w:r>
      </w:ins>
      <w:r w:rsidRPr="00175B8A">
        <w:rPr>
          <w:rFonts w:ascii="Arial" w:hAnsi="Arial" w:cs="Arial"/>
        </w:rPr>
        <w:t xml:space="preserve"> “Complete - The minimum sample size was not available for inspection during the inspection cycle” as the status with a sample size of “5.”</w:t>
      </w:r>
    </w:p>
    <w:p w:rsidR="00B85116" w:rsidRPr="00175B8A" w:rsidRDefault="00B85116" w:rsidP="00B8511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jc w:val="both"/>
        <w:rPr>
          <w:rFonts w:ascii="Arial" w:hAnsi="Arial" w:cs="Arial"/>
        </w:rPr>
      </w:pPr>
    </w:p>
    <w:p w:rsidR="00B85116" w:rsidRPr="00175B8A" w:rsidRDefault="00B85116" w:rsidP="00544759">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u w:val="single"/>
        </w:rPr>
        <w:t>Example 3</w:t>
      </w:r>
      <w:r w:rsidRPr="00175B8A">
        <w:rPr>
          <w:rFonts w:ascii="Arial" w:hAnsi="Arial" w:cs="Arial"/>
        </w:rPr>
        <w:t xml:space="preserve">.  A baseline inspection procedure that is to be completed “as conditions require” was </w:t>
      </w:r>
      <w:r w:rsidRPr="00175B8A">
        <w:rPr>
          <w:rFonts w:ascii="Arial" w:hAnsi="Arial" w:cs="Arial"/>
          <w:iCs/>
        </w:rPr>
        <w:t>not</w:t>
      </w:r>
      <w:r w:rsidRPr="00175B8A">
        <w:rPr>
          <w:rFonts w:ascii="Arial" w:hAnsi="Arial" w:cs="Arial"/>
        </w:rPr>
        <w:t xml:space="preserve"> performed during the annual inspection cycle.  </w:t>
      </w:r>
      <w:ins w:id="683" w:author="kjl1" w:date="2011-10-18T15:36:00Z">
        <w:r w:rsidR="00745B1E" w:rsidRPr="00175B8A">
          <w:rPr>
            <w:rFonts w:ascii="Arial" w:hAnsi="Arial" w:cs="Arial"/>
          </w:rPr>
          <w:t>Since t</w:t>
        </w:r>
      </w:ins>
      <w:r w:rsidRPr="00175B8A">
        <w:rPr>
          <w:rFonts w:ascii="Arial" w:hAnsi="Arial" w:cs="Arial"/>
        </w:rPr>
        <w:t>here were no opportunities to perform the inspection by the end of the annual cycle, the branch chief enter</w:t>
      </w:r>
      <w:ins w:id="684" w:author="kjl1" w:date="2011-10-18T15:36:00Z">
        <w:r w:rsidR="00745B1E" w:rsidRPr="00175B8A">
          <w:rPr>
            <w:rFonts w:ascii="Arial" w:hAnsi="Arial" w:cs="Arial"/>
          </w:rPr>
          <w:t>ed</w:t>
        </w:r>
      </w:ins>
      <w:r w:rsidRPr="00175B8A">
        <w:rPr>
          <w:rFonts w:ascii="Arial" w:hAnsi="Arial" w:cs="Arial"/>
        </w:rPr>
        <w:t xml:space="preserve"> </w:t>
      </w:r>
      <w:r w:rsidRPr="00175B8A">
        <w:rPr>
          <w:rFonts w:ascii="Arial" w:hAnsi="Arial" w:cs="Arial"/>
        </w:rPr>
        <w:sym w:font="WP TypographicSymbols" w:char="0041"/>
      </w:r>
      <w:r w:rsidRPr="00175B8A">
        <w:rPr>
          <w:rFonts w:ascii="Arial" w:hAnsi="Arial" w:cs="Arial"/>
        </w:rPr>
        <w:t>Complete - The opportunity to apply the procedure was not available during the inspection cycle</w:t>
      </w:r>
      <w:r w:rsidRPr="00175B8A">
        <w:rPr>
          <w:rFonts w:ascii="Arial" w:hAnsi="Arial" w:cs="Arial"/>
        </w:rPr>
        <w:sym w:font="WP TypographicSymbols" w:char="0041"/>
      </w:r>
      <w:r w:rsidRPr="00175B8A">
        <w:rPr>
          <w:rFonts w:ascii="Arial" w:hAnsi="Arial" w:cs="Arial"/>
        </w:rPr>
        <w:t xml:space="preserve"> as the status with a sample size of “0.”</w:t>
      </w:r>
    </w:p>
    <w:p w:rsidR="00DD16AA" w:rsidRPr="008B5882" w:rsidRDefault="00DD16AA" w:rsidP="00C039AC">
      <w:pPr>
        <w:pStyle w:val="Heading2"/>
        <w:tabs>
          <w:tab w:val="left" w:pos="274"/>
          <w:tab w:val="left" w:pos="806"/>
          <w:tab w:val="left" w:pos="1440"/>
          <w:tab w:val="left" w:pos="2074"/>
          <w:tab w:val="left" w:pos="2707"/>
        </w:tabs>
        <w:jc w:val="both"/>
        <w:rPr>
          <w:ins w:id="685" w:author="KJL1" w:date="2011-06-02T08:44:00Z"/>
          <w:szCs w:val="24"/>
        </w:rPr>
      </w:pPr>
      <w:bookmarkStart w:id="686" w:name="_Toc215646063"/>
      <w:ins w:id="687" w:author="KJL1" w:date="2011-06-02T08:44:00Z">
        <w:r w:rsidRPr="00175B8A">
          <w:rPr>
            <w:szCs w:val="24"/>
          </w:rPr>
          <w:t>05.0</w:t>
        </w:r>
      </w:ins>
      <w:ins w:id="688" w:author="kjl1" w:date="2011-10-18T08:55:00Z">
        <w:r w:rsidR="005C11DA" w:rsidRPr="00175B8A">
          <w:rPr>
            <w:szCs w:val="24"/>
          </w:rPr>
          <w:t>3</w:t>
        </w:r>
      </w:ins>
      <w:ins w:id="689" w:author="KJL1" w:date="2011-06-02T08:44:00Z">
        <w:r w:rsidRPr="00175B8A">
          <w:rPr>
            <w:szCs w:val="24"/>
          </w:rPr>
          <w:tab/>
        </w:r>
        <w:r w:rsidRPr="00175B8A">
          <w:rPr>
            <w:szCs w:val="24"/>
            <w:u w:val="single"/>
          </w:rPr>
          <w:t>Inspection Report and Item Numbering</w:t>
        </w:r>
      </w:ins>
      <w:bookmarkEnd w:id="686"/>
      <w:ins w:id="690" w:author="kjl1" w:date="2011-11-09T12:10:00Z">
        <w:r w:rsidR="008B5882">
          <w:rPr>
            <w:szCs w:val="24"/>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91"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692" w:author="KJL1" w:date="2011-06-02T08:44:00Z"/>
          <w:rFonts w:ascii="Arial" w:hAnsi="Arial" w:cs="Arial"/>
        </w:rPr>
      </w:pPr>
      <w:ins w:id="693" w:author="KJL1" w:date="2011-06-02T08:44:00Z">
        <w:r w:rsidRPr="00175B8A">
          <w:rPr>
            <w:rFonts w:ascii="Arial" w:hAnsi="Arial" w:cs="Arial"/>
          </w:rPr>
          <w:t>a.</w:t>
        </w:r>
        <w:r w:rsidRPr="00175B8A">
          <w:rPr>
            <w:rFonts w:ascii="Arial" w:hAnsi="Arial" w:cs="Arial"/>
          </w:rPr>
          <w:tab/>
        </w:r>
        <w:r w:rsidRPr="00175B8A">
          <w:rPr>
            <w:rFonts w:ascii="Arial" w:hAnsi="Arial" w:cs="Arial"/>
            <w:u w:val="single"/>
          </w:rPr>
          <w:t>Inspection Report Numbering</w:t>
        </w:r>
        <w:r w:rsidRPr="008B5882">
          <w:rPr>
            <w:rFonts w:ascii="Arial" w:hAnsi="Arial" w:cs="Arial"/>
          </w:rPr>
          <w:t>.</w:t>
        </w:r>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694" w:author="KJL1" w:date="2011-06-02T08:44:00Z"/>
          <w:rFonts w:ascii="Arial" w:hAnsi="Arial" w:cs="Arial"/>
        </w:rPr>
      </w:pPr>
    </w:p>
    <w:p w:rsidR="00DD16AA" w:rsidRPr="00175B8A"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695" w:author="KJL1" w:date="2011-06-02T08:44:00Z"/>
          <w:rFonts w:ascii="Arial" w:hAnsi="Arial" w:cs="Arial"/>
        </w:rPr>
      </w:pPr>
      <w:ins w:id="696" w:author="KJL1" w:date="2011-06-02T08:44:00Z">
        <w:r w:rsidRPr="00175B8A">
          <w:rPr>
            <w:rFonts w:ascii="Arial" w:hAnsi="Arial" w:cs="Arial"/>
          </w:rPr>
          <w:t xml:space="preserve">Every inspection report, </w:t>
        </w:r>
      </w:ins>
      <w:ins w:id="697" w:author="kjl1" w:date="2011-09-26T08:39:00Z">
        <w:r w:rsidR="00833E80" w:rsidRPr="00175B8A">
          <w:rPr>
            <w:rFonts w:ascii="Arial" w:hAnsi="Arial" w:cs="Arial"/>
          </w:rPr>
          <w:t>preliminary</w:t>
        </w:r>
      </w:ins>
      <w:ins w:id="698" w:author="KJL1" w:date="2011-06-02T08:44:00Z">
        <w:r w:rsidR="00127615" w:rsidRPr="00175B8A">
          <w:rPr>
            <w:rFonts w:ascii="Arial" w:hAnsi="Arial" w:cs="Arial"/>
          </w:rPr>
          <w:t xml:space="preserve"> or </w:t>
        </w:r>
        <w:r w:rsidRPr="00175B8A">
          <w:rPr>
            <w:rFonts w:ascii="Arial" w:hAnsi="Arial" w:cs="Arial"/>
          </w:rPr>
          <w:t>final significance determination letter, tra</w:t>
        </w:r>
        <w:r w:rsidR="00127615" w:rsidRPr="00175B8A">
          <w:rPr>
            <w:rFonts w:ascii="Arial" w:hAnsi="Arial" w:cs="Arial"/>
          </w:rPr>
          <w:t xml:space="preserve">ditional enforcement letter, </w:t>
        </w:r>
        <w:r w:rsidRPr="00175B8A">
          <w:rPr>
            <w:rFonts w:ascii="Arial" w:hAnsi="Arial" w:cs="Arial"/>
          </w:rPr>
          <w:t>Notice of Violation letter</w:t>
        </w:r>
        <w:r w:rsidR="00127615" w:rsidRPr="00175B8A">
          <w:rPr>
            <w:rFonts w:ascii="Arial" w:hAnsi="Arial" w:cs="Arial"/>
          </w:rPr>
          <w:t xml:space="preserve">, </w:t>
        </w:r>
      </w:ins>
      <w:ins w:id="699" w:author="kjl1" w:date="2011-10-05T09:42:00Z">
        <w:r w:rsidR="00281F98" w:rsidRPr="00175B8A">
          <w:rPr>
            <w:rFonts w:ascii="Arial" w:hAnsi="Arial" w:cs="Arial"/>
          </w:rPr>
          <w:t>e</w:t>
        </w:r>
      </w:ins>
      <w:ins w:id="700" w:author="KJL1" w:date="2011-06-02T08:44:00Z">
        <w:r w:rsidR="00127615" w:rsidRPr="00175B8A">
          <w:rPr>
            <w:rFonts w:ascii="Arial" w:hAnsi="Arial" w:cs="Arial"/>
          </w:rPr>
          <w:t xml:space="preserve">nd-of-cycle </w:t>
        </w:r>
      </w:ins>
      <w:ins w:id="701" w:author="kjl1" w:date="2011-09-26T08:40:00Z">
        <w:r w:rsidR="00833E80" w:rsidRPr="00175B8A">
          <w:rPr>
            <w:rFonts w:ascii="Arial" w:hAnsi="Arial" w:cs="Arial"/>
          </w:rPr>
          <w:t xml:space="preserve">assessment </w:t>
        </w:r>
      </w:ins>
      <w:ins w:id="702" w:author="KJL1" w:date="2011-06-02T08:44:00Z">
        <w:r w:rsidR="00127615" w:rsidRPr="00175B8A">
          <w:rPr>
            <w:rFonts w:ascii="Arial" w:hAnsi="Arial" w:cs="Arial"/>
          </w:rPr>
          <w:t xml:space="preserve">letter, </w:t>
        </w:r>
      </w:ins>
      <w:ins w:id="703" w:author="kjl1" w:date="2011-10-05T09:41:00Z">
        <w:r w:rsidR="00694A0E" w:rsidRPr="00175B8A">
          <w:rPr>
            <w:rFonts w:ascii="Arial" w:hAnsi="Arial" w:cs="Arial"/>
          </w:rPr>
          <w:t>m</w:t>
        </w:r>
      </w:ins>
      <w:ins w:id="704" w:author="KJL1" w:date="2011-06-02T08:44:00Z">
        <w:r w:rsidR="00127615" w:rsidRPr="00175B8A">
          <w:rPr>
            <w:rFonts w:ascii="Arial" w:hAnsi="Arial" w:cs="Arial"/>
          </w:rPr>
          <w:t>id-</w:t>
        </w:r>
      </w:ins>
      <w:ins w:id="705" w:author="kjl1" w:date="2011-10-05T09:41:00Z">
        <w:r w:rsidR="00694A0E" w:rsidRPr="00175B8A">
          <w:rPr>
            <w:rFonts w:ascii="Arial" w:hAnsi="Arial" w:cs="Arial"/>
          </w:rPr>
          <w:t>c</w:t>
        </w:r>
      </w:ins>
      <w:ins w:id="706" w:author="KJL1" w:date="2011-06-02T08:44:00Z">
        <w:r w:rsidR="00127615" w:rsidRPr="00175B8A">
          <w:rPr>
            <w:rFonts w:ascii="Arial" w:hAnsi="Arial" w:cs="Arial"/>
          </w:rPr>
          <w:t>ycle assessment letter, or assessment follow</w:t>
        </w:r>
      </w:ins>
      <w:ins w:id="707" w:author="kjl1" w:date="2011-11-09T11:32:00Z">
        <w:r w:rsidR="00625E07">
          <w:rPr>
            <w:rFonts w:ascii="Arial" w:hAnsi="Arial" w:cs="Arial"/>
          </w:rPr>
          <w:t>-</w:t>
        </w:r>
      </w:ins>
      <w:ins w:id="708" w:author="KJL1" w:date="2011-06-02T08:44:00Z">
        <w:r w:rsidR="00127615" w:rsidRPr="00175B8A">
          <w:rPr>
            <w:rFonts w:ascii="Arial" w:hAnsi="Arial" w:cs="Arial"/>
          </w:rPr>
          <w:t>up letter</w:t>
        </w:r>
        <w:r w:rsidRPr="00175B8A">
          <w:rPr>
            <w:rFonts w:ascii="Arial" w:hAnsi="Arial" w:cs="Arial"/>
          </w:rPr>
          <w:t xml:space="preserve"> for a given unit is uniquely numbered in the RPS Inspection Report Tracking System (IRTS).  Each report or letter is classified by type using the drop down menu.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709" w:author="KJL1" w:date="2011-06-02T08:44:00Z"/>
          <w:rFonts w:ascii="Arial" w:hAnsi="Arial" w:cs="Arial"/>
        </w:rPr>
      </w:pPr>
    </w:p>
    <w:p w:rsidR="00DD16AA" w:rsidRPr="00175B8A"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0" w:author="KJL1" w:date="2011-06-02T08:44:00Z"/>
          <w:rFonts w:ascii="Arial" w:hAnsi="Arial" w:cs="Arial"/>
        </w:rPr>
      </w:pPr>
      <w:ins w:id="711" w:author="KJL1" w:date="2011-06-02T08:44:00Z">
        <w:r w:rsidRPr="00175B8A">
          <w:rPr>
            <w:rFonts w:ascii="Arial" w:hAnsi="Arial" w:cs="Arial"/>
          </w:rPr>
          <w:t>The numbering format for an inspection report is: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2"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3" w:author="KJL1" w:date="2011-06-02T08:44:00Z"/>
          <w:rFonts w:ascii="Arial" w:hAnsi="Arial" w:cs="Arial"/>
        </w:rPr>
      </w:pPr>
      <w:ins w:id="714" w:author="KJL1" w:date="2011-06-02T08:44:00Z">
        <w:r w:rsidRPr="00175B8A">
          <w:rPr>
            <w:rFonts w:ascii="Arial" w:hAnsi="Arial" w:cs="Arial"/>
          </w:rPr>
          <w:tab/>
          <w:t>05000###/YYYY***</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5"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6" w:author="kjl1" w:date="2011-10-18T14:06:00Z"/>
          <w:rFonts w:ascii="Arial" w:hAnsi="Arial" w:cs="Arial"/>
        </w:rPr>
      </w:pPr>
      <w:ins w:id="717" w:author="KJL1" w:date="2011-06-02T08:44:00Z">
        <w:r w:rsidRPr="00175B8A">
          <w:rPr>
            <w:rFonts w:ascii="Arial" w:hAnsi="Arial" w:cs="Arial"/>
          </w:rPr>
          <w:tab/>
          <w:t xml:space="preserve"> </w:t>
        </w:r>
      </w:ins>
      <w:ins w:id="718" w:author="kjl1" w:date="2011-10-18T14:06:00Z">
        <w:r w:rsidR="00DB6420" w:rsidRPr="00175B8A">
          <w:rPr>
            <w:rFonts w:ascii="Arial" w:hAnsi="Arial" w:cs="Arial"/>
          </w:rPr>
          <w:t>Where</w:t>
        </w:r>
      </w:ins>
    </w:p>
    <w:p w:rsidR="00DB6420" w:rsidRPr="00175B8A" w:rsidRDefault="00DB642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9" w:author="KJL1" w:date="2011-06-02T08:44:00Z"/>
          <w:rFonts w:ascii="Arial" w:hAnsi="Arial" w:cs="Arial"/>
        </w:rPr>
      </w:pPr>
    </w:p>
    <w:p w:rsidR="00DD16AA" w:rsidRPr="00175B8A" w:rsidRDefault="00DB6420" w:rsidP="00DB64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20" w:author="KJL1" w:date="2011-06-02T08:44:00Z"/>
          <w:rFonts w:ascii="Arial" w:hAnsi="Arial" w:cs="Arial"/>
        </w:rPr>
      </w:pPr>
      <w:ins w:id="721" w:author="kjl1" w:date="2011-10-18T14:06:00Z">
        <w:r w:rsidRPr="00175B8A">
          <w:rPr>
            <w:rFonts w:ascii="Arial" w:hAnsi="Arial" w:cs="Arial"/>
          </w:rPr>
          <w:tab/>
        </w:r>
      </w:ins>
      <w:ins w:id="722" w:author="KJL1" w:date="2011-06-02T08:44:00Z">
        <w:r w:rsidR="00DD16AA" w:rsidRPr="00175B8A">
          <w:rPr>
            <w:rFonts w:ascii="Arial" w:hAnsi="Arial" w:cs="Arial"/>
          </w:rPr>
          <w:t xml:space="preserve"> ### is the docket number, YYYY is the year, and *** is the sequential report number.  </w:t>
        </w:r>
      </w:ins>
    </w:p>
    <w:p w:rsidR="00DD16AA" w:rsidRPr="00175B8A" w:rsidRDefault="00DD16AA"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990"/>
        <w:jc w:val="both"/>
        <w:rPr>
          <w:ins w:id="723" w:author="KJL1" w:date="2011-06-02T08:44:00Z"/>
          <w:rFonts w:ascii="Arial" w:hAnsi="Arial" w:cs="Arial"/>
        </w:rPr>
      </w:pPr>
    </w:p>
    <w:p w:rsidR="00DD16AA" w:rsidRPr="00175B8A"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724" w:author="KJL1" w:date="2011-06-02T08:44:00Z"/>
          <w:rFonts w:ascii="Arial" w:hAnsi="Arial" w:cs="Arial"/>
        </w:rPr>
      </w:pPr>
      <w:ins w:id="725" w:author="KJL1" w:date="2011-06-02T08:44:00Z">
        <w:r w:rsidRPr="00175B8A">
          <w:rPr>
            <w:rFonts w:ascii="Arial" w:hAnsi="Arial" w:cs="Arial"/>
          </w:rPr>
          <w:t xml:space="preserve">The sequential report numbers (***) for all the </w:t>
        </w:r>
        <w:r w:rsidR="0097192B" w:rsidRPr="00175B8A">
          <w:rPr>
            <w:rFonts w:ascii="Arial" w:hAnsi="Arial" w:cs="Arial"/>
          </w:rPr>
          <w:t xml:space="preserve">letters or </w:t>
        </w:r>
        <w:r w:rsidRPr="00175B8A">
          <w:rPr>
            <w:rFonts w:ascii="Arial" w:hAnsi="Arial" w:cs="Arial"/>
          </w:rPr>
          <w:t>report</w:t>
        </w:r>
        <w:r w:rsidR="0097192B" w:rsidRPr="00175B8A">
          <w:rPr>
            <w:rFonts w:ascii="Arial" w:hAnsi="Arial" w:cs="Arial"/>
          </w:rPr>
          <w:t>s</w:t>
        </w:r>
        <w:r w:rsidRPr="00175B8A">
          <w:rPr>
            <w:rFonts w:ascii="Arial" w:hAnsi="Arial" w:cs="Arial"/>
          </w:rPr>
          <w:t xml:space="preserve"> </w:t>
        </w:r>
      </w:ins>
      <w:ins w:id="726" w:author="kjl1" w:date="2011-10-05T09:44:00Z">
        <w:r w:rsidR="00290B82" w:rsidRPr="00175B8A">
          <w:rPr>
            <w:rFonts w:ascii="Arial" w:hAnsi="Arial" w:cs="Arial"/>
          </w:rPr>
          <w:t>are</w:t>
        </w:r>
      </w:ins>
      <w:ins w:id="727" w:author="KJL1" w:date="2011-06-02T08:44:00Z">
        <w:r w:rsidRPr="00175B8A">
          <w:rPr>
            <w:rFonts w:ascii="Arial" w:hAnsi="Arial" w:cs="Arial"/>
          </w:rPr>
          <w:t xml:space="preserve"> numbered sequentially.  </w:t>
        </w:r>
      </w:ins>
    </w:p>
    <w:p w:rsidR="00DD16AA" w:rsidRPr="00175B8A" w:rsidRDefault="00DD16AA" w:rsidP="00C039AC">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728" w:author="KJL1" w:date="2011-06-02T08:44:00Z"/>
          <w:rFonts w:ascii="Arial" w:hAnsi="Arial" w:cs="Arial"/>
        </w:rPr>
      </w:pPr>
    </w:p>
    <w:p w:rsidR="00DD16AA" w:rsidRPr="00175B8A"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729" w:author="KJL1" w:date="2011-06-02T08:44:00Z"/>
          <w:rFonts w:ascii="Arial" w:hAnsi="Arial" w:cs="Arial"/>
        </w:rPr>
      </w:pPr>
      <w:ins w:id="730" w:author="KJL1" w:date="2011-06-02T08:44:00Z">
        <w:r w:rsidRPr="00175B8A">
          <w:rPr>
            <w:rFonts w:ascii="Arial" w:hAnsi="Arial" w:cs="Arial"/>
          </w:rPr>
          <w:t>Verify the correct IPC is associated with the report when it is generated.</w:t>
        </w:r>
      </w:ins>
    </w:p>
    <w:p w:rsidR="00DD16AA" w:rsidRPr="00175B8A" w:rsidRDefault="00DD16AA" w:rsidP="00C039AC">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731" w:author="KJL1" w:date="2011-06-02T08:44:00Z"/>
          <w:rFonts w:ascii="Arial" w:hAnsi="Arial" w:cs="Arial"/>
        </w:rPr>
      </w:pPr>
    </w:p>
    <w:p w:rsidR="00DD16AA" w:rsidRPr="00175B8A" w:rsidRDefault="00DD16AA" w:rsidP="00544759">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732" w:author="KJL1" w:date="2011-06-02T08:44:00Z"/>
          <w:rFonts w:ascii="Arial" w:hAnsi="Arial" w:cs="Arial"/>
        </w:rPr>
      </w:pPr>
      <w:ins w:id="733" w:author="KJL1" w:date="2011-06-02T08:44:00Z">
        <w:r w:rsidRPr="00175B8A">
          <w:rPr>
            <w:rFonts w:ascii="Arial" w:hAnsi="Arial" w:cs="Arial"/>
          </w:rPr>
          <w:t xml:space="preserve">Listed below is the numbering convention used for most reports. </w:t>
        </w:r>
        <w:r w:rsidR="006E7572" w:rsidRPr="00175B8A">
          <w:rPr>
            <w:rFonts w:ascii="Arial" w:hAnsi="Arial" w:cs="Arial"/>
          </w:rPr>
          <w:t>Report</w:t>
        </w:r>
        <w:r w:rsidR="0097192B" w:rsidRPr="00175B8A">
          <w:rPr>
            <w:rFonts w:ascii="Arial" w:hAnsi="Arial" w:cs="Arial"/>
          </w:rPr>
          <w:t>s that end in</w:t>
        </w:r>
        <w:r w:rsidR="006E7572" w:rsidRPr="00175B8A">
          <w:rPr>
            <w:rFonts w:ascii="Arial" w:hAnsi="Arial" w:cs="Arial"/>
          </w:rPr>
          <w:t xml:space="preserve"> 001 to 006, 401, 402, and 501 are reserved for assessment and integrated inspection reports. The rest numbering</w:t>
        </w:r>
        <w:r w:rsidRPr="00175B8A">
          <w:rPr>
            <w:rFonts w:ascii="Arial" w:hAnsi="Arial" w:cs="Arial"/>
          </w:rPr>
          <w:t xml:space="preserve"> is for information only and not a required guidance:</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34"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35" w:author="KJL1" w:date="2011-06-02T08:44:00Z"/>
          <w:rFonts w:ascii="Arial" w:hAnsi="Arial" w:cs="Arial"/>
        </w:rPr>
      </w:pPr>
      <w:ins w:id="736"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YYYY001 </w:t>
        </w:r>
        <w:r w:rsidR="0002626A" w:rsidRPr="00175B8A">
          <w:rPr>
            <w:rFonts w:ascii="Arial" w:hAnsi="Arial" w:cs="Arial"/>
          </w:rPr>
          <w:tab/>
        </w:r>
      </w:ins>
      <w:ins w:id="737" w:author="kjl1" w:date="2011-10-11T13:13:00Z">
        <w:r w:rsidR="00237D49" w:rsidRPr="00175B8A">
          <w:rPr>
            <w:rFonts w:ascii="Arial" w:hAnsi="Arial" w:cs="Arial"/>
          </w:rPr>
          <w:tab/>
        </w:r>
      </w:ins>
      <w:ins w:id="738" w:author="KJL1" w:date="2011-06-02T08:44:00Z">
        <w:r w:rsidRPr="00175B8A">
          <w:rPr>
            <w:rFonts w:ascii="Arial" w:hAnsi="Arial" w:cs="Arial"/>
          </w:rPr>
          <w:t>Annual Assessment</w:t>
        </w:r>
      </w:ins>
    </w:p>
    <w:p w:rsidR="00DD16AA"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39" w:author="KJL1" w:date="2011-06-02T08:44:00Z"/>
          <w:rFonts w:ascii="Arial" w:hAnsi="Arial" w:cs="Arial"/>
        </w:rPr>
      </w:pPr>
      <w:ins w:id="740" w:author="KJL1" w:date="2011-06-02T08:44:00Z">
        <w:r w:rsidRPr="00175B8A">
          <w:rPr>
            <w:rFonts w:ascii="Arial" w:hAnsi="Arial" w:cs="Arial"/>
          </w:rPr>
          <w:tab/>
        </w:r>
        <w:r w:rsidRPr="00175B8A">
          <w:rPr>
            <w:rFonts w:ascii="Arial" w:hAnsi="Arial" w:cs="Arial"/>
          </w:rPr>
          <w:tab/>
        </w:r>
        <w:r w:rsidR="00DD16AA" w:rsidRPr="00175B8A">
          <w:rPr>
            <w:rFonts w:ascii="Arial" w:hAnsi="Arial" w:cs="Arial"/>
          </w:rPr>
          <w:t xml:space="preserve">YYYY002 </w:t>
        </w:r>
        <w:r w:rsidR="0002626A" w:rsidRPr="00175B8A">
          <w:rPr>
            <w:rFonts w:ascii="Arial" w:hAnsi="Arial" w:cs="Arial"/>
          </w:rPr>
          <w:tab/>
        </w:r>
      </w:ins>
      <w:ins w:id="741" w:author="kjl1" w:date="2011-10-11T13:13:00Z">
        <w:r w:rsidR="00237D49" w:rsidRPr="00175B8A">
          <w:rPr>
            <w:rFonts w:ascii="Arial" w:hAnsi="Arial" w:cs="Arial"/>
          </w:rPr>
          <w:tab/>
        </w:r>
      </w:ins>
      <w:ins w:id="742" w:author="KJL1" w:date="2011-06-02T08:44:00Z">
        <w:r w:rsidR="00DD16AA" w:rsidRPr="00175B8A">
          <w:rPr>
            <w:rFonts w:ascii="Arial" w:hAnsi="Arial" w:cs="Arial"/>
          </w:rPr>
          <w:t>1st Quarter Integrated Report</w:t>
        </w:r>
      </w:ins>
    </w:p>
    <w:p w:rsidR="00DD16AA"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43" w:author="KJL1" w:date="2011-06-02T08:44:00Z"/>
          <w:rFonts w:ascii="Arial" w:hAnsi="Arial" w:cs="Arial"/>
        </w:rPr>
      </w:pPr>
      <w:ins w:id="744" w:author="KJL1" w:date="2011-06-02T08:44:00Z">
        <w:r w:rsidRPr="00175B8A">
          <w:rPr>
            <w:rFonts w:ascii="Arial" w:hAnsi="Arial" w:cs="Arial"/>
          </w:rPr>
          <w:tab/>
        </w:r>
        <w:r w:rsidRPr="00175B8A">
          <w:rPr>
            <w:rFonts w:ascii="Arial" w:hAnsi="Arial" w:cs="Arial"/>
          </w:rPr>
          <w:tab/>
        </w:r>
        <w:r w:rsidR="00DD16AA" w:rsidRPr="00175B8A">
          <w:rPr>
            <w:rFonts w:ascii="Arial" w:hAnsi="Arial" w:cs="Arial"/>
          </w:rPr>
          <w:t xml:space="preserve">YYYY003 </w:t>
        </w:r>
        <w:r w:rsidR="0002626A" w:rsidRPr="00175B8A">
          <w:rPr>
            <w:rFonts w:ascii="Arial" w:hAnsi="Arial" w:cs="Arial"/>
          </w:rPr>
          <w:tab/>
        </w:r>
      </w:ins>
      <w:ins w:id="745" w:author="kjl1" w:date="2011-10-11T13:13:00Z">
        <w:r w:rsidR="00237D49" w:rsidRPr="00175B8A">
          <w:rPr>
            <w:rFonts w:ascii="Arial" w:hAnsi="Arial" w:cs="Arial"/>
          </w:rPr>
          <w:tab/>
        </w:r>
      </w:ins>
      <w:ins w:id="746" w:author="KJL1" w:date="2011-06-02T08:44:00Z">
        <w:r w:rsidR="00DD16AA" w:rsidRPr="00175B8A">
          <w:rPr>
            <w:rFonts w:ascii="Arial" w:hAnsi="Arial" w:cs="Arial"/>
          </w:rPr>
          <w:t>2nd Quarter Integrated Report</w:t>
        </w:r>
      </w:ins>
    </w:p>
    <w:p w:rsidR="00DD16AA"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47" w:author="KJL1" w:date="2011-06-02T08:44:00Z"/>
          <w:rFonts w:ascii="Arial" w:hAnsi="Arial" w:cs="Arial"/>
        </w:rPr>
      </w:pPr>
      <w:ins w:id="748" w:author="KJL1" w:date="2011-06-02T08:44:00Z">
        <w:r w:rsidRPr="00175B8A">
          <w:rPr>
            <w:rFonts w:ascii="Arial" w:hAnsi="Arial" w:cs="Arial"/>
          </w:rPr>
          <w:tab/>
        </w:r>
        <w:r w:rsidRPr="00175B8A">
          <w:rPr>
            <w:rFonts w:ascii="Arial" w:hAnsi="Arial" w:cs="Arial"/>
          </w:rPr>
          <w:tab/>
        </w:r>
        <w:r w:rsidR="00DD16AA" w:rsidRPr="00175B8A">
          <w:rPr>
            <w:rFonts w:ascii="Arial" w:hAnsi="Arial" w:cs="Arial"/>
          </w:rPr>
          <w:t xml:space="preserve">YYYY004 </w:t>
        </w:r>
        <w:r w:rsidR="0002626A" w:rsidRPr="00175B8A">
          <w:rPr>
            <w:rFonts w:ascii="Arial" w:hAnsi="Arial" w:cs="Arial"/>
          </w:rPr>
          <w:tab/>
        </w:r>
      </w:ins>
      <w:ins w:id="749" w:author="kjl1" w:date="2011-10-11T13:13:00Z">
        <w:r w:rsidR="00237D49" w:rsidRPr="00175B8A">
          <w:rPr>
            <w:rFonts w:ascii="Arial" w:hAnsi="Arial" w:cs="Arial"/>
          </w:rPr>
          <w:tab/>
        </w:r>
      </w:ins>
      <w:ins w:id="750" w:author="KJL1" w:date="2011-06-02T08:44:00Z">
        <w:r w:rsidR="00DD16AA" w:rsidRPr="00175B8A">
          <w:rPr>
            <w:rFonts w:ascii="Arial" w:hAnsi="Arial" w:cs="Arial"/>
          </w:rPr>
          <w:t>3rd Quarter Integrated Report</w:t>
        </w:r>
      </w:ins>
    </w:p>
    <w:p w:rsidR="00DD16AA"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51" w:author="KJL1" w:date="2011-06-02T08:44:00Z"/>
          <w:rFonts w:ascii="Arial" w:hAnsi="Arial" w:cs="Arial"/>
        </w:rPr>
      </w:pPr>
      <w:ins w:id="752" w:author="KJL1" w:date="2011-06-02T08:44:00Z">
        <w:r w:rsidRPr="00175B8A">
          <w:rPr>
            <w:rFonts w:ascii="Arial" w:hAnsi="Arial" w:cs="Arial"/>
          </w:rPr>
          <w:tab/>
        </w:r>
        <w:r w:rsidRPr="00175B8A">
          <w:rPr>
            <w:rFonts w:ascii="Arial" w:hAnsi="Arial" w:cs="Arial"/>
          </w:rPr>
          <w:tab/>
        </w:r>
        <w:r w:rsidR="00DD16AA" w:rsidRPr="00175B8A">
          <w:rPr>
            <w:rFonts w:ascii="Arial" w:hAnsi="Arial" w:cs="Arial"/>
          </w:rPr>
          <w:t xml:space="preserve">YYYY005 </w:t>
        </w:r>
        <w:r w:rsidR="0002626A" w:rsidRPr="00175B8A">
          <w:rPr>
            <w:rFonts w:ascii="Arial" w:hAnsi="Arial" w:cs="Arial"/>
          </w:rPr>
          <w:tab/>
        </w:r>
      </w:ins>
      <w:ins w:id="753" w:author="kjl1" w:date="2011-10-11T13:13:00Z">
        <w:r w:rsidR="00237D49" w:rsidRPr="00175B8A">
          <w:rPr>
            <w:rFonts w:ascii="Arial" w:hAnsi="Arial" w:cs="Arial"/>
          </w:rPr>
          <w:tab/>
        </w:r>
      </w:ins>
      <w:ins w:id="754" w:author="KJL1" w:date="2011-06-02T08:44:00Z">
        <w:r w:rsidR="00DD16AA" w:rsidRPr="00175B8A">
          <w:rPr>
            <w:rFonts w:ascii="Arial" w:hAnsi="Arial" w:cs="Arial"/>
          </w:rPr>
          <w:t>4th Quarter Integrated Report</w:t>
        </w:r>
      </w:ins>
    </w:p>
    <w:p w:rsidR="00797C48"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55" w:author="KJL1" w:date="2011-06-02T08:44:00Z"/>
          <w:rFonts w:ascii="Arial" w:hAnsi="Arial" w:cs="Arial"/>
        </w:rPr>
      </w:pPr>
      <w:ins w:id="756" w:author="KJL1" w:date="2011-06-02T08:44:00Z">
        <w:r w:rsidRPr="00175B8A">
          <w:rPr>
            <w:rFonts w:ascii="Arial" w:hAnsi="Arial" w:cs="Arial"/>
          </w:rPr>
          <w:tab/>
        </w:r>
        <w:r w:rsidRPr="00175B8A">
          <w:rPr>
            <w:rFonts w:ascii="Arial" w:hAnsi="Arial" w:cs="Arial"/>
          </w:rPr>
          <w:tab/>
        </w:r>
        <w:r w:rsidR="00797C48" w:rsidRPr="00175B8A">
          <w:rPr>
            <w:rFonts w:ascii="Arial" w:hAnsi="Arial" w:cs="Arial"/>
          </w:rPr>
          <w:t xml:space="preserve">YYYY006 </w:t>
        </w:r>
        <w:r w:rsidR="0002626A" w:rsidRPr="00175B8A">
          <w:rPr>
            <w:rFonts w:ascii="Arial" w:hAnsi="Arial" w:cs="Arial"/>
          </w:rPr>
          <w:tab/>
        </w:r>
      </w:ins>
      <w:ins w:id="757" w:author="kjl1" w:date="2011-10-11T13:13:00Z">
        <w:r w:rsidR="00237D49" w:rsidRPr="00175B8A">
          <w:rPr>
            <w:rFonts w:ascii="Arial" w:hAnsi="Arial" w:cs="Arial"/>
          </w:rPr>
          <w:tab/>
        </w:r>
      </w:ins>
      <w:ins w:id="758" w:author="KJL1" w:date="2011-06-02T08:44:00Z">
        <w:r w:rsidR="00797C48" w:rsidRPr="00175B8A">
          <w:rPr>
            <w:rFonts w:ascii="Arial" w:hAnsi="Arial" w:cs="Arial"/>
          </w:rPr>
          <w:t>Mid</w:t>
        </w:r>
      </w:ins>
      <w:ins w:id="759" w:author="kjl1" w:date="2011-09-26T08:40:00Z">
        <w:r w:rsidR="00833E80" w:rsidRPr="00175B8A">
          <w:rPr>
            <w:rFonts w:ascii="Arial" w:hAnsi="Arial" w:cs="Arial"/>
          </w:rPr>
          <w:t>-</w:t>
        </w:r>
      </w:ins>
      <w:ins w:id="760" w:author="KJL1" w:date="2011-06-02T08:44:00Z">
        <w:r w:rsidR="00797C48" w:rsidRPr="00175B8A">
          <w:rPr>
            <w:rFonts w:ascii="Arial" w:hAnsi="Arial" w:cs="Arial"/>
          </w:rPr>
          <w:t>Cycle Assessment</w:t>
        </w:r>
      </w:ins>
    </w:p>
    <w:p w:rsidR="00DD16AA" w:rsidRPr="00175B8A" w:rsidRDefault="00201619" w:rsidP="00C039A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ins w:id="761" w:author="KJL1" w:date="2011-06-02T08:44:00Z"/>
          <w:rFonts w:ascii="Arial" w:hAnsi="Arial" w:cs="Arial"/>
        </w:rPr>
      </w:pPr>
      <w:ins w:id="762" w:author="KJL1" w:date="2011-06-02T08:44:00Z">
        <w:r w:rsidRPr="00175B8A">
          <w:rPr>
            <w:rFonts w:ascii="Arial" w:hAnsi="Arial" w:cs="Arial"/>
          </w:rPr>
          <w:tab/>
        </w:r>
        <w:r w:rsidRPr="00175B8A">
          <w:rPr>
            <w:rFonts w:ascii="Arial" w:hAnsi="Arial" w:cs="Arial"/>
          </w:rPr>
          <w:tab/>
        </w:r>
        <w:r w:rsidR="00797C48" w:rsidRPr="00175B8A">
          <w:rPr>
            <w:rFonts w:ascii="Arial" w:hAnsi="Arial" w:cs="Arial"/>
          </w:rPr>
          <w:t>YYYY007</w:t>
        </w:r>
        <w:r w:rsidR="00424E96" w:rsidRPr="00175B8A">
          <w:rPr>
            <w:rFonts w:ascii="Arial" w:hAnsi="Arial" w:cs="Arial"/>
          </w:rPr>
          <w:t xml:space="preserve"> – 099 </w:t>
        </w:r>
      </w:ins>
      <w:ins w:id="763" w:author="kjl1" w:date="2011-10-11T13:13:00Z">
        <w:r w:rsidR="00237D49" w:rsidRPr="00175B8A">
          <w:rPr>
            <w:rFonts w:ascii="Arial" w:hAnsi="Arial" w:cs="Arial"/>
          </w:rPr>
          <w:tab/>
        </w:r>
      </w:ins>
      <w:ins w:id="764" w:author="KJL1" w:date="2011-06-30T09:40:00Z">
        <w:r w:rsidR="00424E96" w:rsidRPr="00175B8A">
          <w:rPr>
            <w:rFonts w:ascii="Arial" w:hAnsi="Arial" w:cs="Arial"/>
          </w:rPr>
          <w:t>I</w:t>
        </w:r>
      </w:ins>
      <w:ins w:id="765" w:author="KJL1" w:date="2011-06-02T08:44:00Z">
        <w:r w:rsidR="00DD16AA" w:rsidRPr="00175B8A">
          <w:rPr>
            <w:rFonts w:ascii="Arial" w:hAnsi="Arial" w:cs="Arial"/>
          </w:rPr>
          <w:t>nspection reports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66" w:author="KJL1" w:date="2011-06-02T08:44:00Z"/>
          <w:rFonts w:ascii="Arial" w:hAnsi="Arial" w:cs="Arial"/>
        </w:rPr>
      </w:pPr>
      <w:ins w:id="767"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YYYY2**  </w:t>
        </w:r>
        <w:r w:rsidR="0002626A" w:rsidRPr="00175B8A">
          <w:rPr>
            <w:rFonts w:ascii="Arial" w:hAnsi="Arial" w:cs="Arial"/>
          </w:rPr>
          <w:tab/>
        </w:r>
      </w:ins>
      <w:ins w:id="768" w:author="kjl1" w:date="2011-10-11T13:13:00Z">
        <w:r w:rsidR="00237D49" w:rsidRPr="00175B8A">
          <w:rPr>
            <w:rFonts w:ascii="Arial" w:hAnsi="Arial" w:cs="Arial"/>
          </w:rPr>
          <w:tab/>
        </w:r>
      </w:ins>
      <w:ins w:id="769" w:author="KJL1" w:date="2011-06-02T08:44:00Z">
        <w:r w:rsidRPr="00175B8A">
          <w:rPr>
            <w:rFonts w:ascii="Arial" w:hAnsi="Arial" w:cs="Arial"/>
          </w:rPr>
          <w:t>Headquarters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70" w:author="KJL1" w:date="2011-06-02T08:44:00Z"/>
          <w:rFonts w:ascii="Arial" w:hAnsi="Arial" w:cs="Arial"/>
        </w:rPr>
      </w:pPr>
      <w:ins w:id="771"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YYYY3**  </w:t>
        </w:r>
        <w:r w:rsidR="0002626A" w:rsidRPr="00175B8A">
          <w:rPr>
            <w:rFonts w:ascii="Arial" w:hAnsi="Arial" w:cs="Arial"/>
          </w:rPr>
          <w:tab/>
        </w:r>
      </w:ins>
      <w:ins w:id="772" w:author="kjl1" w:date="2011-10-11T13:13:00Z">
        <w:r w:rsidR="00237D49" w:rsidRPr="00175B8A">
          <w:rPr>
            <w:rFonts w:ascii="Arial" w:hAnsi="Arial" w:cs="Arial"/>
          </w:rPr>
          <w:tab/>
        </w:r>
      </w:ins>
      <w:ins w:id="773" w:author="KJL1" w:date="2011-06-02T08:44:00Z">
        <w:r w:rsidRPr="00175B8A">
          <w:rPr>
            <w:rFonts w:ascii="Arial" w:hAnsi="Arial" w:cs="Arial"/>
          </w:rPr>
          <w:t>Operat</w:t>
        </w:r>
      </w:ins>
      <w:ins w:id="774" w:author="kjl1" w:date="2011-09-07T09:13:00Z">
        <w:r w:rsidR="00A7125F" w:rsidRPr="00175B8A">
          <w:rPr>
            <w:rFonts w:ascii="Arial" w:hAnsi="Arial" w:cs="Arial"/>
          </w:rPr>
          <w:t>or</w:t>
        </w:r>
      </w:ins>
      <w:ins w:id="775" w:author="KJL1" w:date="2011-06-02T08:44:00Z">
        <w:r w:rsidRPr="00175B8A">
          <w:rPr>
            <w:rFonts w:ascii="Arial" w:hAnsi="Arial" w:cs="Arial"/>
          </w:rPr>
          <w:t xml:space="preserve"> Licensing </w:t>
        </w:r>
      </w:ins>
    </w:p>
    <w:p w:rsidR="00DD16AA" w:rsidRPr="00175B8A"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76" w:author="KJL1" w:date="2011-06-02T08:44:00Z"/>
          <w:rFonts w:ascii="Arial" w:hAnsi="Arial" w:cs="Arial"/>
        </w:rPr>
      </w:pPr>
      <w:ins w:id="777"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YYYY401 </w:t>
        </w:r>
        <w:r w:rsidR="0002626A" w:rsidRPr="00175B8A">
          <w:rPr>
            <w:rFonts w:ascii="Arial" w:hAnsi="Arial" w:cs="Arial"/>
          </w:rPr>
          <w:tab/>
        </w:r>
      </w:ins>
      <w:ins w:id="778" w:author="kjl1" w:date="2011-10-11T13:13:00Z">
        <w:r w:rsidR="00237D49" w:rsidRPr="00175B8A">
          <w:rPr>
            <w:rFonts w:ascii="Arial" w:hAnsi="Arial" w:cs="Arial"/>
          </w:rPr>
          <w:tab/>
        </w:r>
      </w:ins>
      <w:ins w:id="779" w:author="KJL1" w:date="2011-06-02T08:44:00Z">
        <w:r w:rsidR="00DD16AA" w:rsidRPr="00175B8A">
          <w:rPr>
            <w:rFonts w:ascii="Arial" w:hAnsi="Arial" w:cs="Arial"/>
          </w:rPr>
          <w:t>Security</w:t>
        </w:r>
        <w:r w:rsidRPr="00175B8A">
          <w:rPr>
            <w:rFonts w:ascii="Arial" w:hAnsi="Arial" w:cs="Arial"/>
          </w:rPr>
          <w:t xml:space="preserve"> Annual Assessment</w:t>
        </w:r>
      </w:ins>
    </w:p>
    <w:p w:rsidR="006E7572" w:rsidRPr="00175B8A"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80" w:author="KJL1" w:date="2011-06-02T08:44:00Z"/>
          <w:rFonts w:ascii="Arial" w:hAnsi="Arial" w:cs="Arial"/>
        </w:rPr>
      </w:pPr>
      <w:ins w:id="781"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YYYY402 </w:t>
        </w:r>
        <w:r w:rsidR="0002626A" w:rsidRPr="00175B8A">
          <w:rPr>
            <w:rFonts w:ascii="Arial" w:hAnsi="Arial" w:cs="Arial"/>
          </w:rPr>
          <w:tab/>
        </w:r>
      </w:ins>
      <w:ins w:id="782" w:author="kjl1" w:date="2011-10-11T13:13:00Z">
        <w:r w:rsidR="00237D49" w:rsidRPr="00175B8A">
          <w:rPr>
            <w:rFonts w:ascii="Arial" w:hAnsi="Arial" w:cs="Arial"/>
          </w:rPr>
          <w:tab/>
        </w:r>
      </w:ins>
      <w:ins w:id="783" w:author="KJL1" w:date="2011-06-02T08:44:00Z">
        <w:r w:rsidRPr="00175B8A">
          <w:rPr>
            <w:rFonts w:ascii="Arial" w:hAnsi="Arial" w:cs="Arial"/>
          </w:rPr>
          <w:t xml:space="preserve">Security </w:t>
        </w:r>
        <w:proofErr w:type="gramStart"/>
        <w:r w:rsidRPr="00175B8A">
          <w:rPr>
            <w:rFonts w:ascii="Arial" w:hAnsi="Arial" w:cs="Arial"/>
          </w:rPr>
          <w:t>Mid</w:t>
        </w:r>
        <w:proofErr w:type="gramEnd"/>
        <w:r w:rsidRPr="00175B8A">
          <w:rPr>
            <w:rFonts w:ascii="Arial" w:hAnsi="Arial" w:cs="Arial"/>
          </w:rPr>
          <w:t xml:space="preserve"> Cycle Assessment</w:t>
        </w:r>
      </w:ins>
    </w:p>
    <w:p w:rsidR="006E7572" w:rsidRPr="00175B8A"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84" w:author="KJL1" w:date="2011-06-02T08:44:00Z"/>
          <w:rFonts w:ascii="Arial" w:hAnsi="Arial" w:cs="Arial"/>
        </w:rPr>
      </w:pPr>
      <w:ins w:id="785" w:author="KJL1" w:date="2011-06-02T08:44:00Z">
        <w:r w:rsidRPr="00175B8A">
          <w:rPr>
            <w:rFonts w:ascii="Arial" w:hAnsi="Arial" w:cs="Arial"/>
          </w:rPr>
          <w:tab/>
        </w:r>
        <w:r w:rsidR="00201619" w:rsidRPr="00175B8A">
          <w:rPr>
            <w:rFonts w:ascii="Arial" w:hAnsi="Arial" w:cs="Arial"/>
          </w:rPr>
          <w:tab/>
        </w:r>
        <w:r w:rsidR="008611D4" w:rsidRPr="00175B8A">
          <w:rPr>
            <w:rFonts w:ascii="Arial" w:hAnsi="Arial" w:cs="Arial"/>
          </w:rPr>
          <w:t xml:space="preserve">YYYY403-499 </w:t>
        </w:r>
      </w:ins>
      <w:ins w:id="786" w:author="kjl1" w:date="2011-10-11T13:13:00Z">
        <w:r w:rsidR="00237D49" w:rsidRPr="00175B8A">
          <w:rPr>
            <w:rFonts w:ascii="Arial" w:hAnsi="Arial" w:cs="Arial"/>
          </w:rPr>
          <w:tab/>
        </w:r>
      </w:ins>
      <w:ins w:id="787" w:author="KJL1" w:date="2011-06-02T08:44:00Z">
        <w:r w:rsidR="008611D4" w:rsidRPr="00175B8A">
          <w:rPr>
            <w:rFonts w:ascii="Arial" w:hAnsi="Arial" w:cs="Arial"/>
          </w:rPr>
          <w:t>S</w:t>
        </w:r>
        <w:r w:rsidRPr="00175B8A">
          <w:rPr>
            <w:rFonts w:ascii="Arial" w:hAnsi="Arial" w:cs="Arial"/>
          </w:rPr>
          <w:t>ecurity inspection reports</w:t>
        </w:r>
      </w:ins>
    </w:p>
    <w:p w:rsidR="00DD16AA" w:rsidRPr="00175B8A" w:rsidRDefault="00DD16AA" w:rsidP="00237D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66" w:hanging="3060"/>
        <w:jc w:val="both"/>
        <w:rPr>
          <w:ins w:id="788" w:author="KJL1" w:date="2011-06-02T08:44:00Z"/>
          <w:rFonts w:ascii="Arial" w:hAnsi="Arial" w:cs="Arial"/>
        </w:rPr>
      </w:pPr>
      <w:ins w:id="789"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YYYY5</w:t>
        </w:r>
        <w:r w:rsidR="006E7572" w:rsidRPr="00175B8A">
          <w:rPr>
            <w:rFonts w:ascii="Arial" w:hAnsi="Arial" w:cs="Arial"/>
          </w:rPr>
          <w:t>01</w:t>
        </w:r>
        <w:r w:rsidR="0002626A" w:rsidRPr="00175B8A">
          <w:rPr>
            <w:rFonts w:ascii="Arial" w:hAnsi="Arial" w:cs="Arial"/>
          </w:rPr>
          <w:tab/>
        </w:r>
      </w:ins>
      <w:ins w:id="790" w:author="kjl1" w:date="2011-10-11T13:13:00Z">
        <w:r w:rsidR="00237D49" w:rsidRPr="00175B8A">
          <w:rPr>
            <w:rFonts w:ascii="Arial" w:hAnsi="Arial" w:cs="Arial"/>
          </w:rPr>
          <w:tab/>
        </w:r>
        <w:r w:rsidR="00237D49" w:rsidRPr="00175B8A">
          <w:rPr>
            <w:rFonts w:ascii="Arial" w:hAnsi="Arial" w:cs="Arial"/>
          </w:rPr>
          <w:tab/>
        </w:r>
      </w:ins>
      <w:ins w:id="791" w:author="KJL1" w:date="2011-06-02T08:44:00Z">
        <w:r w:rsidRPr="00175B8A">
          <w:rPr>
            <w:rFonts w:ascii="Arial" w:hAnsi="Arial" w:cs="Arial"/>
          </w:rPr>
          <w:t>Emergency Preparedness</w:t>
        </w:r>
        <w:r w:rsidR="006E7572" w:rsidRPr="00175B8A">
          <w:rPr>
            <w:rFonts w:ascii="Arial" w:hAnsi="Arial" w:cs="Arial"/>
          </w:rPr>
          <w:t xml:space="preserve"> Annual Inspection</w:t>
        </w:r>
      </w:ins>
      <w:ins w:id="792" w:author="Jocelyn" w:date="2011-08-27T22:14:00Z">
        <w:r w:rsidR="00F31F15" w:rsidRPr="00175B8A">
          <w:rPr>
            <w:rFonts w:ascii="Arial" w:hAnsi="Arial" w:cs="Arial"/>
          </w:rPr>
          <w:t xml:space="preserve"> Report and other related activities documented in Integrated Report</w:t>
        </w:r>
      </w:ins>
    </w:p>
    <w:p w:rsidR="006E7572" w:rsidRPr="00175B8A" w:rsidRDefault="006E757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93" w:author="KJL1" w:date="2011-06-02T08:44:00Z"/>
          <w:rFonts w:ascii="Arial" w:hAnsi="Arial" w:cs="Arial"/>
        </w:rPr>
      </w:pPr>
      <w:ins w:id="794"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YYYY</w:t>
        </w:r>
        <w:r w:rsidR="0097192B" w:rsidRPr="00175B8A">
          <w:rPr>
            <w:rFonts w:ascii="Arial" w:hAnsi="Arial" w:cs="Arial"/>
          </w:rPr>
          <w:t>502-599</w:t>
        </w:r>
        <w:r w:rsidR="008611D4" w:rsidRPr="00175B8A">
          <w:rPr>
            <w:rFonts w:ascii="Arial" w:hAnsi="Arial" w:cs="Arial"/>
          </w:rPr>
          <w:t xml:space="preserve">  </w:t>
        </w:r>
      </w:ins>
      <w:ins w:id="795" w:author="kjl1" w:date="2011-10-11T13:13:00Z">
        <w:r w:rsidR="00237D49" w:rsidRPr="00175B8A">
          <w:rPr>
            <w:rFonts w:ascii="Arial" w:hAnsi="Arial" w:cs="Arial"/>
          </w:rPr>
          <w:tab/>
        </w:r>
      </w:ins>
      <w:ins w:id="796" w:author="KJL1" w:date="2011-06-02T08:44:00Z">
        <w:r w:rsidR="008611D4" w:rsidRPr="00175B8A">
          <w:rPr>
            <w:rFonts w:ascii="Arial" w:hAnsi="Arial" w:cs="Arial"/>
          </w:rPr>
          <w:t>Emergency Preparedness</w:t>
        </w:r>
        <w:r w:rsidR="0097192B" w:rsidRPr="00175B8A">
          <w:rPr>
            <w:rFonts w:ascii="Arial" w:hAnsi="Arial" w:cs="Arial"/>
          </w:rPr>
          <w:t xml:space="preserve"> inspection reports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97" w:author="KJL1" w:date="2011-06-02T08:44:00Z"/>
          <w:rFonts w:ascii="Arial" w:hAnsi="Arial" w:cs="Arial"/>
        </w:rPr>
      </w:pPr>
      <w:ins w:id="798" w:author="KJL1" w:date="2011-06-02T08:44:00Z">
        <w:r w:rsidRPr="00175B8A">
          <w:rPr>
            <w:rFonts w:ascii="Arial" w:hAnsi="Arial" w:cs="Arial"/>
          </w:rPr>
          <w:tab/>
        </w:r>
        <w:r w:rsidR="00201619" w:rsidRPr="00175B8A">
          <w:rPr>
            <w:rFonts w:ascii="Arial" w:hAnsi="Arial" w:cs="Arial"/>
          </w:rPr>
          <w:tab/>
        </w:r>
        <w:r w:rsidRPr="00175B8A">
          <w:rPr>
            <w:rFonts w:ascii="Arial" w:hAnsi="Arial" w:cs="Arial"/>
          </w:rPr>
          <w:t xml:space="preserve">YYYY6**  </w:t>
        </w:r>
        <w:r w:rsidR="0002626A" w:rsidRPr="00175B8A">
          <w:rPr>
            <w:rFonts w:ascii="Arial" w:hAnsi="Arial" w:cs="Arial"/>
          </w:rPr>
          <w:tab/>
        </w:r>
      </w:ins>
      <w:ins w:id="799" w:author="kjl1" w:date="2011-10-11T13:14:00Z">
        <w:r w:rsidR="00237D49" w:rsidRPr="00175B8A">
          <w:rPr>
            <w:rFonts w:ascii="Arial" w:hAnsi="Arial" w:cs="Arial"/>
          </w:rPr>
          <w:tab/>
        </w:r>
      </w:ins>
      <w:ins w:id="800" w:author="KJL1" w:date="2011-06-02T08:44:00Z">
        <w:r w:rsidRPr="00175B8A">
          <w:rPr>
            <w:rFonts w:ascii="Arial" w:hAnsi="Arial" w:cs="Arial"/>
          </w:rPr>
          <w:t xml:space="preserve">Part 50 Construction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01" w:author="KJL1" w:date="2011-06-02T08:44:00Z"/>
          <w:rFonts w:ascii="Arial" w:hAnsi="Arial" w:cs="Arial"/>
        </w:rPr>
      </w:pPr>
    </w:p>
    <w:p w:rsidR="00DD16AA" w:rsidRPr="00175B8A" w:rsidRDefault="00DD16AA" w:rsidP="00544759">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02" w:author="KJL1" w:date="2011-06-02T08:44:00Z"/>
          <w:rFonts w:ascii="Arial" w:hAnsi="Arial" w:cs="Arial"/>
        </w:rPr>
      </w:pPr>
      <w:ins w:id="803" w:author="KJL1" w:date="2011-06-02T08:44:00Z">
        <w:r w:rsidRPr="00175B8A">
          <w:rPr>
            <w:rFonts w:ascii="Arial" w:hAnsi="Arial" w:cs="Arial"/>
          </w:rPr>
          <w:t>The report number sh</w:t>
        </w:r>
      </w:ins>
      <w:ins w:id="804" w:author="kjl1" w:date="2011-10-18T13:19:00Z">
        <w:r w:rsidR="003A7834" w:rsidRPr="00175B8A">
          <w:rPr>
            <w:rFonts w:ascii="Arial" w:hAnsi="Arial" w:cs="Arial"/>
          </w:rPr>
          <w:t>all</w:t>
        </w:r>
      </w:ins>
      <w:ins w:id="805" w:author="KJL1" w:date="2011-06-02T08:44:00Z">
        <w:r w:rsidRPr="00175B8A">
          <w:rPr>
            <w:rFonts w:ascii="Arial" w:hAnsi="Arial" w:cs="Arial"/>
          </w:rPr>
          <w:t xml:space="preserve"> be associated with the given item in </w:t>
        </w:r>
      </w:ins>
      <w:ins w:id="806" w:author="kjl1" w:date="2011-09-26T08:40:00Z">
        <w:r w:rsidR="00833E80" w:rsidRPr="00175B8A">
          <w:rPr>
            <w:rFonts w:ascii="Arial" w:hAnsi="Arial" w:cs="Arial"/>
          </w:rPr>
          <w:t>RPS/IR</w:t>
        </w:r>
      </w:ins>
      <w:ins w:id="807"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08" w:author="KJL1" w:date="2011-06-02T08:44:00Z"/>
          <w:rFonts w:ascii="Arial" w:hAnsi="Arial" w:cs="Arial"/>
        </w:rPr>
      </w:pPr>
      <w:ins w:id="809" w:author="KJL1" w:date="2011-06-02T08:44:00Z">
        <w:r w:rsidRPr="00175B8A">
          <w:rPr>
            <w:rFonts w:ascii="Arial" w:hAnsi="Arial" w:cs="Arial"/>
          </w:rPr>
          <w:tab/>
        </w:r>
        <w:r w:rsidRPr="00175B8A">
          <w:rPr>
            <w:rFonts w:ascii="Arial" w:hAnsi="Arial" w:cs="Arial"/>
          </w:rPr>
          <w:tab/>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810" w:author="KJL1" w:date="2011-06-02T08:44:00Z"/>
          <w:rFonts w:ascii="Arial" w:hAnsi="Arial" w:cs="Arial"/>
        </w:rPr>
      </w:pPr>
      <w:ins w:id="811" w:author="KJL1" w:date="2011-06-02T08:44:00Z">
        <w:r w:rsidRPr="00175B8A">
          <w:rPr>
            <w:rFonts w:ascii="Arial" w:hAnsi="Arial" w:cs="Arial"/>
          </w:rPr>
          <w:lastRenderedPageBreak/>
          <w:t>b.</w:t>
        </w:r>
        <w:r w:rsidRPr="00175B8A">
          <w:rPr>
            <w:rFonts w:ascii="Arial" w:hAnsi="Arial" w:cs="Arial"/>
          </w:rPr>
          <w:tab/>
        </w:r>
        <w:r w:rsidRPr="00175B8A">
          <w:rPr>
            <w:rFonts w:ascii="Arial" w:hAnsi="Arial" w:cs="Arial"/>
            <w:u w:val="single"/>
          </w:rPr>
          <w:t>Inspection Item Numbering</w:t>
        </w:r>
        <w:r w:rsidRPr="008B5882">
          <w:rPr>
            <w:rFonts w:ascii="Arial" w:hAnsi="Arial" w:cs="Arial"/>
          </w:rPr>
          <w:t>.</w:t>
        </w:r>
        <w:r w:rsidRPr="00175B8A">
          <w:rPr>
            <w:rFonts w:ascii="Arial" w:hAnsi="Arial" w:cs="Arial"/>
          </w:rPr>
          <w:t xml:space="preserve"> </w:t>
        </w:r>
      </w:ins>
    </w:p>
    <w:p w:rsidR="0097192B" w:rsidRPr="00175B8A" w:rsidRDefault="0097192B"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812" w:author="KJL1" w:date="2011-06-02T08:44:00Z"/>
          <w:rFonts w:ascii="Arial" w:hAnsi="Arial" w:cs="Arial"/>
        </w:rPr>
      </w:pPr>
    </w:p>
    <w:p w:rsidR="00DB6420" w:rsidRPr="00175B8A" w:rsidRDefault="00DD16AA"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13" w:author="kjl1" w:date="2011-10-18T14:07:00Z"/>
          <w:rFonts w:ascii="Arial" w:hAnsi="Arial" w:cs="Arial"/>
        </w:rPr>
      </w:pPr>
      <w:ins w:id="814" w:author="KJL1" w:date="2011-06-02T08:44:00Z">
        <w:r w:rsidRPr="00175B8A">
          <w:rPr>
            <w:rFonts w:ascii="Arial" w:hAnsi="Arial" w:cs="Arial"/>
          </w:rPr>
          <w:t>An item number is required for each item identified in the inspection report, including each of the five type codes: violation (VIO), non-cited violation (NCV), apparent violation (AV), finding (FIN), unresolved item (URI)</w:t>
        </w:r>
      </w:ins>
      <w:ins w:id="815" w:author="kjl1" w:date="2011-09-30T08:07:00Z">
        <w:r w:rsidR="007B1A3F" w:rsidRPr="00175B8A">
          <w:rPr>
            <w:rFonts w:ascii="Arial" w:hAnsi="Arial" w:cs="Arial"/>
          </w:rPr>
          <w:t xml:space="preserve">, and </w:t>
        </w:r>
        <w:r w:rsidR="001D0594" w:rsidRPr="00175B8A">
          <w:rPr>
            <w:rFonts w:ascii="Arial" w:hAnsi="Arial" w:cs="Arial"/>
          </w:rPr>
          <w:t xml:space="preserve">traditional enforcement </w:t>
        </w:r>
      </w:ins>
      <w:ins w:id="816" w:author="kjl1" w:date="2011-10-11T10:52:00Z">
        <w:r w:rsidR="003E3369" w:rsidRPr="00175B8A">
          <w:rPr>
            <w:rFonts w:ascii="Arial" w:hAnsi="Arial" w:cs="Arial"/>
          </w:rPr>
          <w:t>without an associate finding</w:t>
        </w:r>
      </w:ins>
      <w:ins w:id="817" w:author="kjl1" w:date="2011-10-18T15:37:00Z">
        <w:r w:rsidR="001D0594" w:rsidRPr="00175B8A">
          <w:rPr>
            <w:rFonts w:ascii="Arial" w:hAnsi="Arial" w:cs="Arial"/>
          </w:rPr>
          <w:t xml:space="preserve"> (TE)</w:t>
        </w:r>
      </w:ins>
      <w:ins w:id="818" w:author="KJL1" w:date="2011-06-02T08:44:00Z">
        <w:r w:rsidRPr="00175B8A">
          <w:rPr>
            <w:rFonts w:ascii="Arial" w:hAnsi="Arial" w:cs="Arial"/>
          </w:rPr>
          <w:t xml:space="preserve">.  </w:t>
        </w:r>
      </w:ins>
    </w:p>
    <w:p w:rsidR="00DD16AA" w:rsidRPr="00175B8A" w:rsidRDefault="00DD16AA"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819" w:author="KJL1" w:date="2011-06-02T08:44:00Z"/>
          <w:rFonts w:ascii="Arial" w:hAnsi="Arial" w:cs="Arial"/>
        </w:rPr>
      </w:pPr>
    </w:p>
    <w:p w:rsidR="00DB6420" w:rsidRPr="00175B8A" w:rsidRDefault="00DB6420"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0" w:author="kjl1" w:date="2011-10-18T14:07:00Z"/>
          <w:rFonts w:ascii="Arial" w:hAnsi="Arial" w:cs="Arial"/>
        </w:rPr>
      </w:pPr>
      <w:ins w:id="821" w:author="kjl1" w:date="2011-10-18T14:07:00Z">
        <w:r w:rsidRPr="00175B8A">
          <w:rPr>
            <w:rFonts w:ascii="Arial" w:hAnsi="Arial" w:cs="Arial"/>
          </w:rPr>
          <w:t>For all licensed facilities, the numbering format for an inspection item is: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2"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3" w:author="KJL1" w:date="2011-06-02T08:44:00Z"/>
          <w:rFonts w:ascii="Arial" w:hAnsi="Arial" w:cs="Arial"/>
        </w:rPr>
      </w:pPr>
      <w:ins w:id="824" w:author="KJL1" w:date="2011-06-02T08:44:00Z">
        <w:r w:rsidRPr="00175B8A">
          <w:rPr>
            <w:rFonts w:ascii="Arial" w:hAnsi="Arial" w:cs="Arial"/>
          </w:rPr>
          <w:tab/>
          <w:t>&lt;type&gt; 05000###/YYYY***-$$</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5" w:author="kjl1" w:date="2011-09-26T08:42:00Z"/>
          <w:rFonts w:ascii="Arial" w:hAnsi="Arial" w:cs="Arial"/>
        </w:rPr>
      </w:pPr>
    </w:p>
    <w:p w:rsidR="00833E80" w:rsidRPr="00175B8A" w:rsidRDefault="00833E8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6" w:author="kjl1" w:date="2011-09-26T08:42:00Z"/>
          <w:rFonts w:ascii="Arial" w:hAnsi="Arial" w:cs="Arial"/>
        </w:rPr>
      </w:pPr>
      <w:ins w:id="827" w:author="kjl1" w:date="2011-09-26T08:42:00Z">
        <w:r w:rsidRPr="00175B8A">
          <w:rPr>
            <w:rFonts w:ascii="Arial" w:hAnsi="Arial" w:cs="Arial"/>
          </w:rPr>
          <w:tab/>
          <w:t>Where</w:t>
        </w:r>
      </w:ins>
    </w:p>
    <w:p w:rsidR="00833E80" w:rsidRPr="00175B8A" w:rsidRDefault="00833E8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8"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29" w:author="KJL1" w:date="2011-06-02T08:44:00Z"/>
          <w:rFonts w:ascii="Arial" w:hAnsi="Arial" w:cs="Arial"/>
        </w:rPr>
      </w:pPr>
      <w:ins w:id="830" w:author="KJL1" w:date="2011-06-02T08:44:00Z">
        <w:r w:rsidRPr="00175B8A">
          <w:rPr>
            <w:rFonts w:ascii="Arial" w:hAnsi="Arial" w:cs="Arial"/>
          </w:rPr>
          <w:tab/>
          <w:t>&lt;</w:t>
        </w:r>
        <w:proofErr w:type="gramStart"/>
        <w:r w:rsidRPr="00175B8A">
          <w:rPr>
            <w:rFonts w:ascii="Arial" w:hAnsi="Arial" w:cs="Arial"/>
          </w:rPr>
          <w:t>type</w:t>
        </w:r>
        <w:proofErr w:type="gramEnd"/>
        <w:r w:rsidRPr="00175B8A">
          <w:rPr>
            <w:rFonts w:ascii="Arial" w:hAnsi="Arial" w:cs="Arial"/>
          </w:rPr>
          <w:t xml:space="preserve">&gt; is the finding </w:t>
        </w:r>
      </w:ins>
      <w:ins w:id="831" w:author="kjl1" w:date="2011-09-26T08:42:00Z">
        <w:r w:rsidR="00833E80" w:rsidRPr="00175B8A">
          <w:rPr>
            <w:rFonts w:ascii="Arial" w:hAnsi="Arial" w:cs="Arial"/>
          </w:rPr>
          <w:t xml:space="preserve">type code </w:t>
        </w:r>
      </w:ins>
      <w:ins w:id="832" w:author="KJL1" w:date="2011-06-02T08:44:00Z">
        <w:r w:rsidRPr="00175B8A">
          <w:rPr>
            <w:rFonts w:ascii="Arial" w:hAnsi="Arial" w:cs="Arial"/>
          </w:rPr>
          <w:t>(VIO, NCV, AV, FIN, and URI), #### is the docket number, YYYY is the inspection year, *** is the sequential report number, and $$ is the item number.</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33" w:author="KJL1" w:date="2011-06-02T08:44:00Z"/>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34" w:author="KJL1" w:date="2011-06-02T08:44:00Z"/>
          <w:rFonts w:ascii="Arial" w:hAnsi="Arial" w:cs="Arial"/>
        </w:rPr>
      </w:pPr>
      <w:ins w:id="835" w:author="KJL1" w:date="2011-06-02T08:44:00Z">
        <w:r w:rsidRPr="00175B8A">
          <w:rPr>
            <w:rFonts w:ascii="Arial" w:hAnsi="Arial" w:cs="Arial"/>
          </w:rPr>
          <w:tab/>
          <w:t>Examples of inspection report item numbers are</w:t>
        </w:r>
      </w:ins>
      <w:ins w:id="836" w:author="kjl1" w:date="2011-10-05T09:47:00Z">
        <w:r w:rsidR="00290B82" w:rsidRPr="00175B8A">
          <w:rPr>
            <w:rFonts w:ascii="Arial" w:hAnsi="Arial" w:cs="Arial"/>
          </w:rPr>
          <w:t>:</w:t>
        </w:r>
      </w:ins>
    </w:p>
    <w:p w:rsidR="00290B82"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37" w:author="kjl1" w:date="2011-10-05T09:46:00Z"/>
          <w:rFonts w:ascii="Arial" w:hAnsi="Arial" w:cs="Arial"/>
        </w:rPr>
      </w:pPr>
      <w:ins w:id="838" w:author="KJL1" w:date="2011-06-02T08:44:00Z">
        <w:r w:rsidRPr="00175B8A">
          <w:rPr>
            <w:rFonts w:ascii="Arial" w:hAnsi="Arial" w:cs="Arial"/>
          </w:rPr>
          <w:tab/>
        </w:r>
      </w:ins>
    </w:p>
    <w:p w:rsidR="00290B82" w:rsidRPr="00175B8A" w:rsidRDefault="00290B8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39" w:author="kjl1" w:date="2011-10-05T09:46:00Z"/>
          <w:rFonts w:ascii="Arial" w:hAnsi="Arial" w:cs="Arial"/>
        </w:rPr>
      </w:pPr>
      <w:ins w:id="840" w:author="kjl1" w:date="2011-10-05T09:46:00Z">
        <w:r w:rsidRPr="00175B8A">
          <w:rPr>
            <w:rFonts w:ascii="Arial" w:hAnsi="Arial" w:cs="Arial"/>
          </w:rPr>
          <w:tab/>
        </w:r>
      </w:ins>
      <w:ins w:id="841" w:author="KJL1" w:date="2011-06-02T08:44:00Z">
        <w:r w:rsidR="00DD16AA" w:rsidRPr="00175B8A">
          <w:rPr>
            <w:rFonts w:ascii="Arial" w:hAnsi="Arial" w:cs="Arial"/>
          </w:rPr>
          <w:t>URI 05000346/20</w:t>
        </w:r>
        <w:r w:rsidR="002B557C" w:rsidRPr="00175B8A">
          <w:rPr>
            <w:rFonts w:ascii="Arial" w:hAnsi="Arial" w:cs="Arial"/>
          </w:rPr>
          <w:t>12</w:t>
        </w:r>
        <w:r w:rsidR="00DD16AA" w:rsidRPr="00175B8A">
          <w:rPr>
            <w:rFonts w:ascii="Arial" w:hAnsi="Arial" w:cs="Arial"/>
          </w:rPr>
          <w:t xml:space="preserve">004-01, </w:t>
        </w:r>
      </w:ins>
    </w:p>
    <w:p w:rsidR="00DD16AA" w:rsidRPr="00175B8A" w:rsidRDefault="00290B82"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42" w:author="KJL1" w:date="2011-06-02T08:44:00Z"/>
          <w:rFonts w:ascii="Arial" w:hAnsi="Arial" w:cs="Arial"/>
        </w:rPr>
      </w:pPr>
      <w:ins w:id="843" w:author="kjl1" w:date="2011-10-05T09:46:00Z">
        <w:r w:rsidRPr="00175B8A">
          <w:rPr>
            <w:rFonts w:ascii="Arial" w:hAnsi="Arial" w:cs="Arial"/>
          </w:rPr>
          <w:tab/>
        </w:r>
      </w:ins>
      <w:ins w:id="844" w:author="KJL1" w:date="2011-06-02T08:44:00Z">
        <w:r w:rsidR="00DD16AA" w:rsidRPr="00175B8A">
          <w:rPr>
            <w:rFonts w:ascii="Arial" w:hAnsi="Arial" w:cs="Arial"/>
          </w:rPr>
          <w:t>FIN 05000285/20</w:t>
        </w:r>
        <w:r w:rsidR="002B557C" w:rsidRPr="00175B8A">
          <w:rPr>
            <w:rFonts w:ascii="Arial" w:hAnsi="Arial" w:cs="Arial"/>
          </w:rPr>
          <w:t>12</w:t>
        </w:r>
        <w:r w:rsidR="00DD16AA" w:rsidRPr="00175B8A">
          <w:rPr>
            <w:rFonts w:ascii="Arial" w:hAnsi="Arial" w:cs="Arial"/>
          </w:rPr>
          <w:t xml:space="preserve">003-02,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45" w:author="KJL1" w:date="2011-06-02T08:44:00Z"/>
          <w:rFonts w:ascii="Arial" w:hAnsi="Arial" w:cs="Arial"/>
        </w:rPr>
      </w:pPr>
      <w:ins w:id="846" w:author="KJL1" w:date="2011-06-02T08:44:00Z">
        <w:r w:rsidRPr="00175B8A">
          <w:rPr>
            <w:rFonts w:ascii="Arial" w:hAnsi="Arial" w:cs="Arial"/>
          </w:rPr>
          <w:tab/>
        </w:r>
        <w:proofErr w:type="gramStart"/>
        <w:r w:rsidRPr="00175B8A">
          <w:rPr>
            <w:rFonts w:ascii="Arial" w:hAnsi="Arial" w:cs="Arial"/>
          </w:rPr>
          <w:t>VIO 05000443/20</w:t>
        </w:r>
        <w:r w:rsidR="002B557C" w:rsidRPr="00175B8A">
          <w:rPr>
            <w:rFonts w:ascii="Arial" w:hAnsi="Arial" w:cs="Arial"/>
          </w:rPr>
          <w:t>12</w:t>
        </w:r>
        <w:r w:rsidRPr="00175B8A">
          <w:rPr>
            <w:rFonts w:ascii="Arial" w:hAnsi="Arial" w:cs="Arial"/>
          </w:rPr>
          <w:t>301-03.</w:t>
        </w:r>
        <w:proofErr w:type="gramEnd"/>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47" w:author="KJL1" w:date="2011-06-02T08:44:00Z"/>
          <w:rFonts w:ascii="Arial" w:hAnsi="Arial" w:cs="Arial"/>
        </w:rPr>
      </w:pPr>
      <w:ins w:id="848" w:author="KJL1" w:date="2011-06-02T08:44:00Z">
        <w:r w:rsidRPr="00175B8A">
          <w:rPr>
            <w:rFonts w:ascii="Arial" w:hAnsi="Arial" w:cs="Arial"/>
          </w:rPr>
          <w:tab/>
        </w:r>
      </w:ins>
    </w:p>
    <w:p w:rsidR="00DB6420" w:rsidRPr="00175B8A" w:rsidRDefault="00DD16AA" w:rsidP="00544759">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49" w:author="kjl1" w:date="2011-10-18T14:08:00Z"/>
          <w:rFonts w:ascii="Arial" w:hAnsi="Arial" w:cs="Arial"/>
        </w:rPr>
      </w:pPr>
      <w:ins w:id="850" w:author="KJL1" w:date="2011-06-02T08:44:00Z">
        <w:r w:rsidRPr="00175B8A">
          <w:rPr>
            <w:rFonts w:ascii="Arial" w:hAnsi="Arial" w:cs="Arial"/>
          </w:rPr>
          <w:t xml:space="preserve">An item number is unique for each distinct inspection finding.  </w:t>
        </w:r>
      </w:ins>
    </w:p>
    <w:p w:rsidR="00DB6420" w:rsidRPr="00175B8A" w:rsidRDefault="00DB6420"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851" w:author="kjl1" w:date="2011-10-18T14:08:00Z"/>
          <w:rFonts w:ascii="Arial" w:hAnsi="Arial" w:cs="Arial"/>
        </w:rPr>
      </w:pPr>
    </w:p>
    <w:p w:rsidR="00DB6420" w:rsidRPr="00175B8A" w:rsidRDefault="00DD16AA"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852" w:author="kjl1" w:date="2011-10-18T14:09:00Z"/>
          <w:rFonts w:ascii="Arial" w:hAnsi="Arial" w:cs="Arial"/>
        </w:rPr>
      </w:pPr>
      <w:ins w:id="853" w:author="KJL1" w:date="2011-06-02T08:44:00Z">
        <w:r w:rsidRPr="00175B8A">
          <w:rPr>
            <w:rFonts w:ascii="Arial" w:hAnsi="Arial" w:cs="Arial"/>
          </w:rPr>
          <w:t xml:space="preserve">The first item identified in the inspection report has </w:t>
        </w:r>
        <w:r w:rsidRPr="00175B8A">
          <w:rPr>
            <w:rFonts w:ascii="Arial" w:hAnsi="Arial" w:cs="Arial"/>
          </w:rPr>
          <w:sym w:font="WP TypographicSymbols" w:char="0041"/>
        </w:r>
        <w:r w:rsidRPr="00175B8A">
          <w:rPr>
            <w:rFonts w:ascii="Arial" w:hAnsi="Arial" w:cs="Arial"/>
          </w:rPr>
          <w:t>01" as the item number ($$), and each subsequent item is numbered in sequential</w:t>
        </w:r>
        <w:r w:rsidRPr="00175B8A">
          <w:rPr>
            <w:rFonts w:ascii="Arial" w:hAnsi="Arial" w:cs="Arial"/>
            <w:u w:val="single"/>
          </w:rPr>
          <w:t xml:space="preserve"> </w:t>
        </w:r>
        <w:r w:rsidRPr="00175B8A">
          <w:rPr>
            <w:rFonts w:ascii="Arial" w:hAnsi="Arial" w:cs="Arial"/>
          </w:rPr>
          <w:t xml:space="preserve">order, regardless of type.  </w:t>
        </w:r>
      </w:ins>
    </w:p>
    <w:p w:rsidR="00F82D77" w:rsidRPr="00175B8A" w:rsidRDefault="00F82D77"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854" w:author="kjl1" w:date="2011-10-18T14:09:00Z"/>
          <w:rFonts w:ascii="Arial" w:hAnsi="Arial" w:cs="Arial"/>
        </w:rPr>
      </w:pPr>
    </w:p>
    <w:p w:rsidR="00F82D77" w:rsidRPr="00175B8A" w:rsidRDefault="00F82D77"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855" w:author="kjl1" w:date="2011-10-18T14:08:00Z"/>
          <w:rFonts w:ascii="Arial" w:hAnsi="Arial" w:cs="Arial"/>
        </w:rPr>
      </w:pPr>
      <w:ins w:id="856" w:author="kjl1" w:date="2011-10-18T14:09:00Z">
        <w:r w:rsidRPr="00175B8A">
          <w:rPr>
            <w:rFonts w:ascii="Arial" w:hAnsi="Arial" w:cs="Arial"/>
          </w:rPr>
          <w:t>The item number is assigned in sequential order at the site level, not at the unit level.</w:t>
        </w:r>
      </w:ins>
    </w:p>
    <w:p w:rsidR="00DB6420" w:rsidRPr="00175B8A" w:rsidRDefault="00DB6420" w:rsidP="00DB642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857" w:author="kjl1" w:date="2011-10-18T14:08:00Z"/>
          <w:rFonts w:ascii="Arial" w:hAnsi="Arial" w:cs="Arial"/>
        </w:rPr>
      </w:pPr>
    </w:p>
    <w:p w:rsidR="00DD16AA" w:rsidRPr="00175B8A" w:rsidRDefault="00DD16AA" w:rsidP="00544759">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858" w:author="KJL1" w:date="2011-06-02T08:44:00Z"/>
          <w:rFonts w:ascii="Arial" w:hAnsi="Arial" w:cs="Arial"/>
        </w:rPr>
      </w:pPr>
      <w:ins w:id="859" w:author="KJL1" w:date="2011-06-02T08:44:00Z">
        <w:r w:rsidRPr="00175B8A">
          <w:rPr>
            <w:rFonts w:ascii="Arial" w:hAnsi="Arial" w:cs="Arial"/>
          </w:rPr>
          <w:t xml:space="preserve">If an item applies to multiple units at the same site, the item number will be the same for all </w:t>
        </w:r>
      </w:ins>
      <w:ins w:id="860" w:author="kjl1" w:date="2011-09-26T08:42:00Z">
        <w:r w:rsidR="00833E80" w:rsidRPr="00175B8A">
          <w:rPr>
            <w:rFonts w:ascii="Arial" w:hAnsi="Arial" w:cs="Arial"/>
          </w:rPr>
          <w:t xml:space="preserve">applicable </w:t>
        </w:r>
      </w:ins>
      <w:ins w:id="861" w:author="KJL1" w:date="2011-06-02T08:44:00Z">
        <w:r w:rsidRPr="00175B8A">
          <w:rPr>
            <w:rFonts w:ascii="Arial" w:hAnsi="Arial" w:cs="Arial"/>
          </w:rPr>
          <w:t>units. In this case, the item number will be the next sequential number of highest item number at the site level.</w:t>
        </w:r>
      </w:ins>
      <w:ins w:id="862" w:author="kjl1" w:date="2011-10-05T09:47:00Z">
        <w:r w:rsidR="00290B82" w:rsidRPr="00175B8A">
          <w:rPr>
            <w:rFonts w:ascii="Arial" w:hAnsi="Arial" w:cs="Arial"/>
          </w:rPr>
          <w:t xml:space="preserve">  </w:t>
        </w:r>
      </w:ins>
      <w:ins w:id="863" w:author="KJL1" w:date="2011-06-02T08:44:00Z">
        <w:r w:rsidRPr="00175B8A">
          <w:rPr>
            <w:rFonts w:ascii="Arial" w:hAnsi="Arial" w:cs="Arial"/>
          </w:rPr>
          <w:t xml:space="preserve">The docket number and the associated inspection report number distinguish the unit to which the item applies.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864" w:author="KJL1" w:date="2011-06-02T08:44:00Z"/>
          <w:rFonts w:ascii="Arial" w:hAnsi="Arial" w:cs="Arial"/>
        </w:rPr>
      </w:pPr>
    </w:p>
    <w:p w:rsidR="00DD16AA" w:rsidRPr="00175B8A" w:rsidRDefault="00DD16AA"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865" w:author="KJL1" w:date="2011-06-02T08:44:00Z"/>
          <w:rFonts w:ascii="Arial" w:hAnsi="Arial" w:cs="Arial"/>
        </w:rPr>
      </w:pPr>
      <w:ins w:id="866" w:author="KJL1" w:date="2011-06-02T08:44:00Z">
        <w:r w:rsidRPr="00175B8A">
          <w:rPr>
            <w:rFonts w:ascii="Arial" w:hAnsi="Arial" w:cs="Arial"/>
          </w:rPr>
          <w:t>The following examples illustrate proper item numbering for single and dual-unit sites:</w:t>
        </w:r>
      </w:ins>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jc w:val="both"/>
        <w:rPr>
          <w:ins w:id="86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ind w:firstLine="1440"/>
        <w:jc w:val="both"/>
        <w:rPr>
          <w:ins w:id="868" w:author="KJL1" w:date="2011-06-02T08:44:00Z"/>
          <w:rFonts w:ascii="Arial" w:hAnsi="Arial" w:cs="Arial"/>
        </w:rPr>
      </w:pPr>
    </w:p>
    <w:tbl>
      <w:tblPr>
        <w:tblW w:w="0" w:type="auto"/>
        <w:tblInd w:w="1920" w:type="dxa"/>
        <w:tblLayout w:type="fixed"/>
        <w:tblCellMar>
          <w:left w:w="120" w:type="dxa"/>
          <w:right w:w="120" w:type="dxa"/>
        </w:tblCellMar>
        <w:tblLook w:val="0000"/>
      </w:tblPr>
      <w:tblGrid>
        <w:gridCol w:w="1148"/>
        <w:gridCol w:w="1315"/>
        <w:gridCol w:w="1180"/>
        <w:gridCol w:w="868"/>
        <w:gridCol w:w="1668"/>
      </w:tblGrid>
      <w:tr w:rsidR="00DD16AA" w:rsidRPr="00175B8A" w:rsidTr="00BF0440">
        <w:trPr>
          <w:ins w:id="869" w:author="KJL1" w:date="2011-06-02T08:44:00Z"/>
        </w:trPr>
        <w:tc>
          <w:tcPr>
            <w:tcW w:w="6179" w:type="dxa"/>
            <w:gridSpan w:val="5"/>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7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71" w:author="KJL1" w:date="2011-06-02T08:44:00Z"/>
                <w:rFonts w:ascii="Arial" w:hAnsi="Arial" w:cs="Arial"/>
              </w:rPr>
            </w:pPr>
            <w:ins w:id="872" w:author="KJL1" w:date="2011-06-02T08:44:00Z">
              <w:r w:rsidRPr="00175B8A">
                <w:rPr>
                  <w:rFonts w:ascii="Arial" w:hAnsi="Arial" w:cs="Arial"/>
                </w:rPr>
                <w:t>Item Numbering for Single-Unit Site</w:t>
              </w:r>
            </w:ins>
          </w:p>
        </w:tc>
      </w:tr>
      <w:tr w:rsidR="00DD16AA" w:rsidRPr="00175B8A" w:rsidTr="00BF0440">
        <w:trPr>
          <w:ins w:id="873"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74"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75" w:author="KJL1" w:date="2011-06-02T08:44:00Z"/>
                <w:rFonts w:ascii="Arial" w:hAnsi="Arial" w:cs="Arial"/>
              </w:rPr>
            </w:pPr>
            <w:ins w:id="876" w:author="KJL1" w:date="2011-06-02T08:44:00Z">
              <w:r w:rsidRPr="00175B8A">
                <w:rPr>
                  <w:rFonts w:ascii="Arial" w:hAnsi="Arial" w:cs="Arial"/>
                </w:rPr>
                <w:t>Item</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7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78" w:author="KJL1" w:date="2011-06-02T08:44:00Z"/>
                <w:rFonts w:ascii="Arial" w:hAnsi="Arial" w:cs="Arial"/>
              </w:rPr>
            </w:pPr>
            <w:ins w:id="879" w:author="KJL1" w:date="2011-06-02T08:44:00Z">
              <w:r w:rsidRPr="00175B8A">
                <w:rPr>
                  <w:rFonts w:ascii="Arial" w:hAnsi="Arial" w:cs="Arial"/>
                </w:rPr>
                <w:t>Docket</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8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81" w:author="KJL1" w:date="2011-06-02T08:44:00Z"/>
                <w:rFonts w:ascii="Arial" w:hAnsi="Arial" w:cs="Arial"/>
              </w:rPr>
            </w:pPr>
            <w:ins w:id="882" w:author="KJL1" w:date="2011-06-02T08:44:00Z">
              <w:r w:rsidRPr="00175B8A">
                <w:rPr>
                  <w:rFonts w:ascii="Arial" w:hAnsi="Arial" w:cs="Arial"/>
                </w:rPr>
                <w:t>Report</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8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84" w:author="KJL1" w:date="2011-06-02T08:44:00Z"/>
                <w:rFonts w:ascii="Arial" w:hAnsi="Arial" w:cs="Arial"/>
              </w:rPr>
            </w:pPr>
            <w:ins w:id="885" w:author="KJL1" w:date="2011-06-02T08:44:00Z">
              <w:r w:rsidRPr="00175B8A">
                <w:rPr>
                  <w:rFonts w:ascii="Arial" w:hAnsi="Arial" w:cs="Arial"/>
                </w:rPr>
                <w:t>Item #</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8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87" w:author="KJL1" w:date="2011-06-02T08:44:00Z"/>
                <w:rFonts w:ascii="Arial" w:hAnsi="Arial" w:cs="Arial"/>
              </w:rPr>
            </w:pPr>
            <w:ins w:id="888" w:author="KJL1" w:date="2011-06-02T08:44:00Z">
              <w:r w:rsidRPr="00175B8A">
                <w:rPr>
                  <w:rFonts w:ascii="Arial" w:hAnsi="Arial" w:cs="Arial"/>
                </w:rPr>
                <w:t>Remarks</w:t>
              </w:r>
            </w:ins>
          </w:p>
        </w:tc>
      </w:tr>
      <w:tr w:rsidR="00DD16AA" w:rsidRPr="00175B8A" w:rsidTr="00BF0440">
        <w:trPr>
          <w:ins w:id="889"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9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91" w:author="KJL1" w:date="2011-06-02T08:44:00Z"/>
                <w:rFonts w:ascii="Arial" w:hAnsi="Arial" w:cs="Arial"/>
              </w:rPr>
            </w:pPr>
            <w:ins w:id="892" w:author="KJL1" w:date="2011-06-02T08:44:00Z">
              <w:r w:rsidRPr="00175B8A">
                <w:rPr>
                  <w:rFonts w:ascii="Arial" w:hAnsi="Arial" w:cs="Arial"/>
                </w:rPr>
                <w:t>1</w:t>
              </w:r>
              <w:r w:rsidRPr="00175B8A">
                <w:rPr>
                  <w:rFonts w:ascii="Arial" w:hAnsi="Arial" w:cs="Arial"/>
                  <w:vertAlign w:val="superscript"/>
                </w:rPr>
                <w:t>st</w:t>
              </w:r>
              <w:r w:rsidRPr="00175B8A">
                <w:rPr>
                  <w:rFonts w:ascii="Arial" w:hAnsi="Arial" w:cs="Arial"/>
                </w:rPr>
                <w:t xml:space="preserve"> VIO</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9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94" w:author="KJL1" w:date="2011-06-02T08:44:00Z"/>
                <w:rFonts w:ascii="Arial" w:hAnsi="Arial" w:cs="Arial"/>
              </w:rPr>
            </w:pPr>
            <w:ins w:id="895" w:author="KJL1" w:date="2011-06-02T08:44:00Z">
              <w:r w:rsidRPr="00175B8A">
                <w:rPr>
                  <w:rFonts w:ascii="Arial" w:hAnsi="Arial" w:cs="Arial"/>
                </w:rPr>
                <w:t>05000346</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9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897" w:author="KJL1" w:date="2011-06-02T08:44:00Z"/>
                <w:rFonts w:ascii="Arial" w:hAnsi="Arial" w:cs="Arial"/>
              </w:rPr>
            </w:pPr>
            <w:ins w:id="898"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w:t>
              </w:r>
              <w:r w:rsidR="005A212A" w:rsidRPr="00175B8A">
                <w:rPr>
                  <w:rFonts w:ascii="Arial" w:hAnsi="Arial" w:cs="Arial"/>
                </w:rPr>
                <w:t>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89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00" w:author="KJL1" w:date="2011-06-02T08:44:00Z"/>
                <w:rFonts w:ascii="Arial" w:hAnsi="Arial" w:cs="Arial"/>
              </w:rPr>
            </w:pPr>
            <w:ins w:id="901" w:author="KJL1" w:date="2011-06-02T08:44:00Z">
              <w:r w:rsidRPr="00175B8A">
                <w:rPr>
                  <w:rFonts w:ascii="Arial" w:hAnsi="Arial" w:cs="Arial"/>
                </w:rPr>
                <w:t>01</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02"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03" w:author="KJL1" w:date="2011-06-02T08:44:00Z"/>
                <w:rFonts w:ascii="Arial" w:hAnsi="Arial" w:cs="Arial"/>
              </w:rPr>
            </w:pPr>
          </w:p>
        </w:tc>
      </w:tr>
      <w:tr w:rsidR="00DD16AA" w:rsidRPr="00175B8A" w:rsidTr="00BF0440">
        <w:trPr>
          <w:ins w:id="904"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05"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06" w:author="KJL1" w:date="2011-06-02T08:44:00Z"/>
                <w:rFonts w:ascii="Arial" w:hAnsi="Arial" w:cs="Arial"/>
              </w:rPr>
            </w:pPr>
            <w:ins w:id="907" w:author="KJL1" w:date="2011-06-02T08:44:00Z">
              <w:r w:rsidRPr="00175B8A">
                <w:rPr>
                  <w:rFonts w:ascii="Arial" w:hAnsi="Arial" w:cs="Arial"/>
                </w:rPr>
                <w:lastRenderedPageBreak/>
                <w:t>1</w:t>
              </w:r>
              <w:r w:rsidRPr="00175B8A">
                <w:rPr>
                  <w:rFonts w:ascii="Arial" w:hAnsi="Arial" w:cs="Arial"/>
                  <w:vertAlign w:val="superscript"/>
                </w:rPr>
                <w:t>st</w:t>
              </w:r>
              <w:r w:rsidRPr="00175B8A">
                <w:rPr>
                  <w:rFonts w:ascii="Arial" w:hAnsi="Arial" w:cs="Arial"/>
                </w:rPr>
                <w:t xml:space="preserve"> URI</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08"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09" w:author="KJL1" w:date="2011-06-02T08:44:00Z"/>
                <w:rFonts w:ascii="Arial" w:hAnsi="Arial" w:cs="Arial"/>
              </w:rPr>
            </w:pPr>
            <w:ins w:id="910" w:author="KJL1" w:date="2011-06-02T08:44:00Z">
              <w:r w:rsidRPr="00175B8A">
                <w:rPr>
                  <w:rFonts w:ascii="Arial" w:hAnsi="Arial" w:cs="Arial"/>
                </w:rPr>
                <w:lastRenderedPageBreak/>
                <w:t>05000346</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11"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12" w:author="KJL1" w:date="2011-06-02T08:44:00Z"/>
                <w:rFonts w:ascii="Arial" w:hAnsi="Arial" w:cs="Arial"/>
              </w:rPr>
            </w:pPr>
            <w:ins w:id="913" w:author="KJL1" w:date="2011-06-02T08:44:00Z">
              <w:r w:rsidRPr="00175B8A">
                <w:rPr>
                  <w:rFonts w:ascii="Arial" w:hAnsi="Arial" w:cs="Arial"/>
                </w:rPr>
                <w:lastRenderedPageBreak/>
                <w:t>20</w:t>
              </w:r>
              <w:r w:rsidR="002B557C" w:rsidRPr="00175B8A">
                <w:rPr>
                  <w:rFonts w:ascii="Arial" w:hAnsi="Arial" w:cs="Arial"/>
                </w:rPr>
                <w:t>12</w:t>
              </w:r>
              <w:r w:rsidRPr="00175B8A">
                <w:rPr>
                  <w:rFonts w:ascii="Arial" w:hAnsi="Arial" w:cs="Arial"/>
                </w:rPr>
                <w:t>00</w:t>
              </w:r>
              <w:r w:rsidR="005A212A" w:rsidRPr="00175B8A">
                <w:rPr>
                  <w:rFonts w:ascii="Arial" w:hAnsi="Arial" w:cs="Arial"/>
                </w:rPr>
                <w:t>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14"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15" w:author="KJL1" w:date="2011-06-02T08:44:00Z"/>
                <w:rFonts w:ascii="Arial" w:hAnsi="Arial" w:cs="Arial"/>
              </w:rPr>
            </w:pPr>
            <w:ins w:id="916" w:author="KJL1" w:date="2011-06-02T08:44:00Z">
              <w:r w:rsidRPr="00175B8A">
                <w:rPr>
                  <w:rFonts w:ascii="Arial" w:hAnsi="Arial" w:cs="Arial"/>
                </w:rPr>
                <w:lastRenderedPageBreak/>
                <w:t>02</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1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18" w:author="KJL1" w:date="2011-06-02T08:44:00Z"/>
                <w:rFonts w:ascii="Arial" w:hAnsi="Arial" w:cs="Arial"/>
              </w:rPr>
            </w:pPr>
          </w:p>
        </w:tc>
      </w:tr>
      <w:tr w:rsidR="00DD16AA" w:rsidRPr="00175B8A" w:rsidTr="00BF0440">
        <w:trPr>
          <w:ins w:id="919"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2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21" w:author="KJL1" w:date="2011-06-02T08:44:00Z"/>
                <w:rFonts w:ascii="Arial" w:hAnsi="Arial" w:cs="Arial"/>
              </w:rPr>
            </w:pPr>
            <w:ins w:id="922" w:author="KJL1" w:date="2011-06-02T08:44:00Z">
              <w:r w:rsidRPr="00175B8A">
                <w:rPr>
                  <w:rFonts w:ascii="Arial" w:hAnsi="Arial" w:cs="Arial"/>
                </w:rPr>
                <w:t>2</w:t>
              </w:r>
              <w:r w:rsidRPr="00175B8A">
                <w:rPr>
                  <w:rFonts w:ascii="Arial" w:hAnsi="Arial" w:cs="Arial"/>
                  <w:vertAlign w:val="superscript"/>
                </w:rPr>
                <w:t>nd</w:t>
              </w:r>
              <w:r w:rsidRPr="00175B8A">
                <w:rPr>
                  <w:rFonts w:ascii="Arial" w:hAnsi="Arial" w:cs="Arial"/>
                </w:rPr>
                <w:t>VIO</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2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24" w:author="KJL1" w:date="2011-06-02T08:44:00Z"/>
                <w:rFonts w:ascii="Arial" w:hAnsi="Arial" w:cs="Arial"/>
              </w:rPr>
            </w:pPr>
            <w:ins w:id="925" w:author="KJL1" w:date="2011-06-02T08:44:00Z">
              <w:r w:rsidRPr="00175B8A">
                <w:rPr>
                  <w:rFonts w:ascii="Arial" w:hAnsi="Arial" w:cs="Arial"/>
                </w:rPr>
                <w:t>05000346</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2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27" w:author="KJL1" w:date="2011-06-02T08:44:00Z"/>
                <w:rFonts w:ascii="Arial" w:hAnsi="Arial" w:cs="Arial"/>
              </w:rPr>
            </w:pPr>
            <w:ins w:id="928"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w:t>
              </w:r>
              <w:r w:rsidR="005A212A" w:rsidRPr="00175B8A">
                <w:rPr>
                  <w:rFonts w:ascii="Arial" w:hAnsi="Arial" w:cs="Arial"/>
                </w:rPr>
                <w:t>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2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30" w:author="KJL1" w:date="2011-06-02T08:44:00Z"/>
                <w:rFonts w:ascii="Arial" w:hAnsi="Arial" w:cs="Arial"/>
              </w:rPr>
            </w:pPr>
            <w:ins w:id="931" w:author="KJL1" w:date="2011-06-02T08:44:00Z">
              <w:r w:rsidRPr="00175B8A">
                <w:rPr>
                  <w:rFonts w:ascii="Arial" w:hAnsi="Arial" w:cs="Arial"/>
                </w:rPr>
                <w:t>03</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32"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33" w:author="KJL1" w:date="2011-06-02T08:44:00Z"/>
                <w:rFonts w:ascii="Arial" w:hAnsi="Arial" w:cs="Arial"/>
              </w:rPr>
            </w:pPr>
          </w:p>
        </w:tc>
      </w:tr>
      <w:tr w:rsidR="00DD16AA" w:rsidRPr="00175B8A" w:rsidTr="00BF0440">
        <w:trPr>
          <w:ins w:id="934"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35"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36" w:author="KJL1" w:date="2011-06-02T08:44:00Z"/>
                <w:rFonts w:ascii="Arial" w:hAnsi="Arial" w:cs="Arial"/>
              </w:rPr>
            </w:pPr>
            <w:ins w:id="937" w:author="KJL1" w:date="2011-06-02T08:44:00Z">
              <w:r w:rsidRPr="00175B8A">
                <w:rPr>
                  <w:rFonts w:ascii="Arial" w:hAnsi="Arial" w:cs="Arial"/>
                </w:rPr>
                <w:t>1</w:t>
              </w:r>
              <w:r w:rsidRPr="00175B8A">
                <w:rPr>
                  <w:rFonts w:ascii="Arial" w:hAnsi="Arial" w:cs="Arial"/>
                  <w:vertAlign w:val="superscript"/>
                </w:rPr>
                <w:t>st</w:t>
              </w:r>
              <w:r w:rsidRPr="00175B8A">
                <w:rPr>
                  <w:rFonts w:ascii="Arial" w:hAnsi="Arial" w:cs="Arial"/>
                </w:rPr>
                <w:t xml:space="preserve"> FIN</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38"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39" w:author="KJL1" w:date="2011-06-02T08:44:00Z"/>
                <w:rFonts w:ascii="Arial" w:hAnsi="Arial" w:cs="Arial"/>
              </w:rPr>
            </w:pPr>
            <w:ins w:id="940" w:author="KJL1" w:date="2011-06-02T08:44:00Z">
              <w:r w:rsidRPr="00175B8A">
                <w:rPr>
                  <w:rFonts w:ascii="Arial" w:hAnsi="Arial" w:cs="Arial"/>
                </w:rPr>
                <w:t>05000346</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41"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42" w:author="KJL1" w:date="2011-06-02T08:44:00Z"/>
                <w:rFonts w:ascii="Arial" w:hAnsi="Arial" w:cs="Arial"/>
              </w:rPr>
            </w:pPr>
            <w:ins w:id="943"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w:t>
              </w:r>
              <w:r w:rsidR="005A212A" w:rsidRPr="00175B8A">
                <w:rPr>
                  <w:rFonts w:ascii="Arial" w:hAnsi="Arial" w:cs="Arial"/>
                </w:rPr>
                <w:t>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44"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45" w:author="KJL1" w:date="2011-06-02T08:44:00Z"/>
                <w:rFonts w:ascii="Arial" w:hAnsi="Arial" w:cs="Arial"/>
              </w:rPr>
            </w:pPr>
            <w:ins w:id="946" w:author="KJL1" w:date="2011-06-02T08:44:00Z">
              <w:r w:rsidRPr="00175B8A">
                <w:rPr>
                  <w:rFonts w:ascii="Arial" w:hAnsi="Arial" w:cs="Arial"/>
                </w:rPr>
                <w:t>04</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4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48" w:author="KJL1" w:date="2011-06-02T08:44:00Z"/>
                <w:rFonts w:ascii="Arial" w:hAnsi="Arial" w:cs="Arial"/>
              </w:rPr>
            </w:pPr>
          </w:p>
        </w:tc>
      </w:tr>
      <w:tr w:rsidR="00DD16AA" w:rsidRPr="00175B8A" w:rsidTr="00BF0440">
        <w:trPr>
          <w:ins w:id="949" w:author="KJL1" w:date="2011-06-02T08:44:00Z"/>
        </w:trPr>
        <w:tc>
          <w:tcPr>
            <w:tcW w:w="6179" w:type="dxa"/>
            <w:gridSpan w:val="5"/>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5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51" w:author="KJL1" w:date="2011-06-02T08:44:00Z"/>
                <w:rFonts w:ascii="Arial" w:hAnsi="Arial" w:cs="Arial"/>
              </w:rPr>
            </w:pPr>
            <w:ins w:id="952" w:author="KJL1" w:date="2011-06-02T08:44:00Z">
              <w:r w:rsidRPr="00175B8A">
                <w:rPr>
                  <w:rFonts w:ascii="Arial" w:hAnsi="Arial" w:cs="Arial"/>
                </w:rPr>
                <w:t>Item Numbering for Dual-Unit Site</w:t>
              </w:r>
            </w:ins>
          </w:p>
        </w:tc>
      </w:tr>
      <w:tr w:rsidR="00DD16AA" w:rsidRPr="00175B8A" w:rsidTr="00BF0440">
        <w:trPr>
          <w:ins w:id="953"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54"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55" w:author="KJL1" w:date="2011-06-02T08:44:00Z"/>
                <w:rFonts w:ascii="Arial" w:hAnsi="Arial" w:cs="Arial"/>
              </w:rPr>
            </w:pPr>
            <w:ins w:id="956" w:author="KJL1" w:date="2011-06-02T08:44:00Z">
              <w:r w:rsidRPr="00175B8A">
                <w:rPr>
                  <w:rFonts w:ascii="Arial" w:hAnsi="Arial" w:cs="Arial"/>
                </w:rPr>
                <w:t>1</w:t>
              </w:r>
              <w:r w:rsidRPr="00175B8A">
                <w:rPr>
                  <w:rFonts w:ascii="Arial" w:hAnsi="Arial" w:cs="Arial"/>
                  <w:vertAlign w:val="superscript"/>
                </w:rPr>
                <w:t>st</w:t>
              </w:r>
              <w:r w:rsidRPr="00175B8A">
                <w:rPr>
                  <w:rFonts w:ascii="Arial" w:hAnsi="Arial" w:cs="Arial"/>
                </w:rPr>
                <w:t xml:space="preserve"> URI</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5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58" w:author="KJL1" w:date="2011-06-02T08:44:00Z"/>
                <w:rFonts w:ascii="Arial" w:hAnsi="Arial" w:cs="Arial"/>
              </w:rPr>
            </w:pPr>
            <w:ins w:id="959" w:author="KJL1" w:date="2011-06-02T08:44:00Z">
              <w:r w:rsidRPr="00175B8A">
                <w:rPr>
                  <w:rFonts w:ascii="Arial" w:hAnsi="Arial" w:cs="Arial"/>
                </w:rPr>
                <w:t>05000295</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6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61" w:author="KJL1" w:date="2011-06-02T08:44:00Z"/>
                <w:rFonts w:ascii="Arial" w:hAnsi="Arial" w:cs="Arial"/>
              </w:rPr>
            </w:pPr>
            <w:ins w:id="962"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6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64" w:author="KJL1" w:date="2011-06-02T08:44:00Z"/>
                <w:rFonts w:ascii="Arial" w:hAnsi="Arial" w:cs="Arial"/>
              </w:rPr>
            </w:pPr>
            <w:ins w:id="965" w:author="KJL1" w:date="2011-06-02T08:44:00Z">
              <w:r w:rsidRPr="00175B8A">
                <w:rPr>
                  <w:rFonts w:ascii="Arial" w:hAnsi="Arial" w:cs="Arial"/>
                </w:rPr>
                <w:t>01</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6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67" w:author="KJL1" w:date="2011-06-02T08:44:00Z"/>
                <w:rFonts w:ascii="Arial" w:hAnsi="Arial" w:cs="Arial"/>
              </w:rPr>
            </w:pPr>
            <w:ins w:id="968" w:author="KJL1" w:date="2011-06-02T08:44:00Z">
              <w:r w:rsidRPr="00175B8A">
                <w:rPr>
                  <w:rFonts w:ascii="Arial" w:hAnsi="Arial" w:cs="Arial"/>
                </w:rPr>
                <w:t>Unit 1</w:t>
              </w:r>
            </w:ins>
          </w:p>
        </w:tc>
      </w:tr>
      <w:tr w:rsidR="00DD16AA" w:rsidRPr="00175B8A" w:rsidTr="00BF0440">
        <w:trPr>
          <w:ins w:id="969"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7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71" w:author="KJL1" w:date="2011-06-02T08:44:00Z"/>
                <w:rFonts w:ascii="Arial" w:hAnsi="Arial" w:cs="Arial"/>
              </w:rPr>
            </w:pPr>
            <w:ins w:id="972" w:author="KJL1" w:date="2011-06-02T08:44:00Z">
              <w:r w:rsidRPr="00175B8A">
                <w:rPr>
                  <w:rFonts w:ascii="Arial" w:hAnsi="Arial" w:cs="Arial"/>
                </w:rPr>
                <w:t>1</w:t>
              </w:r>
              <w:r w:rsidRPr="00175B8A">
                <w:rPr>
                  <w:rFonts w:ascii="Arial" w:hAnsi="Arial" w:cs="Arial"/>
                  <w:vertAlign w:val="superscript"/>
                </w:rPr>
                <w:t>st</w:t>
              </w:r>
              <w:r w:rsidRPr="00175B8A">
                <w:rPr>
                  <w:rFonts w:ascii="Arial" w:hAnsi="Arial" w:cs="Arial"/>
                </w:rPr>
                <w:t xml:space="preserve"> VIO</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7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74" w:author="KJL1" w:date="2011-06-02T08:44:00Z"/>
                <w:rFonts w:ascii="Arial" w:hAnsi="Arial" w:cs="Arial"/>
              </w:rPr>
            </w:pPr>
            <w:ins w:id="975" w:author="KJL1" w:date="2011-06-02T08:44:00Z">
              <w:r w:rsidRPr="00175B8A">
                <w:rPr>
                  <w:rFonts w:ascii="Arial" w:hAnsi="Arial" w:cs="Arial"/>
                </w:rPr>
                <w:t>05000304</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7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77" w:author="KJL1" w:date="2011-06-02T08:44:00Z"/>
                <w:rFonts w:ascii="Arial" w:hAnsi="Arial" w:cs="Arial"/>
              </w:rPr>
            </w:pPr>
            <w:ins w:id="978"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7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80" w:author="KJL1" w:date="2011-06-02T08:44:00Z"/>
                <w:rFonts w:ascii="Arial" w:hAnsi="Arial" w:cs="Arial"/>
              </w:rPr>
            </w:pPr>
            <w:ins w:id="981" w:author="KJL1" w:date="2011-06-02T08:44:00Z">
              <w:r w:rsidRPr="00175B8A">
                <w:rPr>
                  <w:rFonts w:ascii="Arial" w:hAnsi="Arial" w:cs="Arial"/>
                </w:rPr>
                <w:t>02</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82"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83" w:author="KJL1" w:date="2011-06-02T08:44:00Z"/>
                <w:rFonts w:ascii="Arial" w:hAnsi="Arial" w:cs="Arial"/>
              </w:rPr>
            </w:pPr>
            <w:ins w:id="984" w:author="KJL1" w:date="2011-06-02T08:44:00Z">
              <w:r w:rsidRPr="00175B8A">
                <w:rPr>
                  <w:rFonts w:ascii="Arial" w:hAnsi="Arial" w:cs="Arial"/>
                </w:rPr>
                <w:t>Unit 2</w:t>
              </w:r>
            </w:ins>
          </w:p>
        </w:tc>
      </w:tr>
      <w:tr w:rsidR="00DD16AA" w:rsidRPr="00175B8A" w:rsidTr="00BF0440">
        <w:trPr>
          <w:ins w:id="985" w:author="KJL1" w:date="2011-06-02T08:44:00Z"/>
        </w:trPr>
        <w:tc>
          <w:tcPr>
            <w:tcW w:w="1148" w:type="dxa"/>
            <w:vMerge w:val="restart"/>
            <w:tcBorders>
              <w:top w:val="single" w:sz="7" w:space="0" w:color="000000"/>
              <w:left w:val="single" w:sz="7" w:space="0" w:color="000000"/>
              <w:right w:val="single" w:sz="7" w:space="0" w:color="000000"/>
            </w:tcBorders>
            <w:vAlign w:val="center"/>
          </w:tcPr>
          <w:p w:rsidR="00DD16AA" w:rsidRPr="00175B8A" w:rsidRDefault="00DD16AA" w:rsidP="00C039AC">
            <w:pPr>
              <w:tabs>
                <w:tab w:val="left" w:pos="274"/>
                <w:tab w:val="left" w:pos="806"/>
                <w:tab w:val="left" w:pos="1440"/>
                <w:tab w:val="left" w:pos="2074"/>
                <w:tab w:val="left" w:pos="2707"/>
              </w:tabs>
              <w:spacing w:line="120" w:lineRule="exact"/>
              <w:jc w:val="both"/>
              <w:rPr>
                <w:ins w:id="98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87" w:author="KJL1" w:date="2011-06-02T08:44:00Z"/>
                <w:rFonts w:ascii="Arial" w:hAnsi="Arial" w:cs="Arial"/>
              </w:rPr>
            </w:pPr>
            <w:ins w:id="988" w:author="KJL1" w:date="2011-06-02T08:44:00Z">
              <w:r w:rsidRPr="00175B8A">
                <w:rPr>
                  <w:rFonts w:ascii="Arial" w:hAnsi="Arial" w:cs="Arial"/>
                </w:rPr>
                <w:t>1</w:t>
              </w:r>
              <w:r w:rsidRPr="00175B8A">
                <w:rPr>
                  <w:rFonts w:ascii="Arial" w:hAnsi="Arial" w:cs="Arial"/>
                  <w:vertAlign w:val="superscript"/>
                </w:rPr>
                <w:t>st</w:t>
              </w:r>
              <w:r w:rsidRPr="00175B8A">
                <w:rPr>
                  <w:rFonts w:ascii="Arial" w:hAnsi="Arial" w:cs="Arial"/>
                </w:rPr>
                <w:t xml:space="preserve"> FIN</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8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90" w:author="KJL1" w:date="2011-06-02T08:44:00Z"/>
                <w:rFonts w:ascii="Arial" w:hAnsi="Arial" w:cs="Arial"/>
              </w:rPr>
            </w:pPr>
            <w:ins w:id="991" w:author="KJL1" w:date="2011-06-02T08:44:00Z">
              <w:r w:rsidRPr="00175B8A">
                <w:rPr>
                  <w:rFonts w:ascii="Arial" w:hAnsi="Arial" w:cs="Arial"/>
                </w:rPr>
                <w:t>05000295</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92"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93" w:author="KJL1" w:date="2011-06-02T08:44:00Z"/>
                <w:rFonts w:ascii="Arial" w:hAnsi="Arial" w:cs="Arial"/>
              </w:rPr>
            </w:pPr>
            <w:ins w:id="994"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995"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96" w:author="KJL1" w:date="2011-06-02T08:44:00Z"/>
                <w:rFonts w:ascii="Arial" w:hAnsi="Arial" w:cs="Arial"/>
              </w:rPr>
            </w:pPr>
            <w:ins w:id="997" w:author="KJL1" w:date="2011-06-02T08:44:00Z">
              <w:r w:rsidRPr="00175B8A">
                <w:rPr>
                  <w:rFonts w:ascii="Arial" w:hAnsi="Arial" w:cs="Arial"/>
                </w:rPr>
                <w:t>03</w:t>
              </w:r>
            </w:ins>
          </w:p>
        </w:tc>
        <w:tc>
          <w:tcPr>
            <w:tcW w:w="1668" w:type="dxa"/>
            <w:vMerge w:val="restart"/>
            <w:tcBorders>
              <w:top w:val="single" w:sz="7" w:space="0" w:color="000000"/>
              <w:left w:val="single" w:sz="7" w:space="0" w:color="000000"/>
              <w:right w:val="single" w:sz="7" w:space="0" w:color="000000"/>
            </w:tcBorders>
            <w:vAlign w:val="center"/>
          </w:tcPr>
          <w:p w:rsidR="00DD16AA" w:rsidRPr="00175B8A" w:rsidRDefault="00DD16AA" w:rsidP="00C039AC">
            <w:pPr>
              <w:tabs>
                <w:tab w:val="left" w:pos="274"/>
                <w:tab w:val="left" w:pos="806"/>
                <w:tab w:val="left" w:pos="1440"/>
                <w:tab w:val="left" w:pos="2074"/>
                <w:tab w:val="left" w:pos="2707"/>
              </w:tabs>
              <w:spacing w:line="120" w:lineRule="exact"/>
              <w:jc w:val="both"/>
              <w:rPr>
                <w:ins w:id="998"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999" w:author="KJL1" w:date="2011-06-02T08:44:00Z"/>
                <w:rFonts w:ascii="Arial" w:hAnsi="Arial" w:cs="Arial"/>
              </w:rPr>
            </w:pPr>
            <w:ins w:id="1000" w:author="KJL1" w:date="2011-06-02T08:44:00Z">
              <w:r w:rsidRPr="00175B8A">
                <w:rPr>
                  <w:rFonts w:ascii="Arial" w:hAnsi="Arial" w:cs="Arial"/>
                </w:rPr>
                <w:t>both units</w:t>
              </w:r>
            </w:ins>
          </w:p>
        </w:tc>
      </w:tr>
      <w:tr w:rsidR="00DD16AA" w:rsidRPr="00175B8A" w:rsidTr="00BF0440">
        <w:trPr>
          <w:ins w:id="1001" w:author="KJL1" w:date="2011-06-02T08:44:00Z"/>
        </w:trPr>
        <w:tc>
          <w:tcPr>
            <w:tcW w:w="1148" w:type="dxa"/>
            <w:vMerge/>
            <w:tcBorders>
              <w:left w:val="single" w:sz="7" w:space="0" w:color="000000"/>
              <w:bottom w:val="single" w:sz="7" w:space="0" w:color="000000"/>
              <w:right w:val="single" w:sz="7" w:space="0" w:color="000000"/>
            </w:tcBorders>
          </w:tcPr>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02" w:author="KJL1" w:date="2011-06-02T08:44:00Z"/>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0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04" w:author="KJL1" w:date="2011-06-02T08:44:00Z"/>
                <w:rFonts w:ascii="Arial" w:hAnsi="Arial" w:cs="Arial"/>
              </w:rPr>
            </w:pPr>
            <w:ins w:id="1005" w:author="KJL1" w:date="2011-06-02T08:44:00Z">
              <w:r w:rsidRPr="00175B8A">
                <w:rPr>
                  <w:rFonts w:ascii="Arial" w:hAnsi="Arial" w:cs="Arial"/>
                </w:rPr>
                <w:t>05000304</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0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07" w:author="KJL1" w:date="2011-06-02T08:44:00Z"/>
                <w:rFonts w:ascii="Arial" w:hAnsi="Arial" w:cs="Arial"/>
              </w:rPr>
            </w:pPr>
            <w:ins w:id="1008"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0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10" w:author="KJL1" w:date="2011-06-02T08:44:00Z"/>
                <w:rFonts w:ascii="Arial" w:hAnsi="Arial" w:cs="Arial"/>
              </w:rPr>
            </w:pPr>
            <w:ins w:id="1011" w:author="KJL1" w:date="2011-06-02T08:44:00Z">
              <w:r w:rsidRPr="00175B8A">
                <w:rPr>
                  <w:rFonts w:ascii="Arial" w:hAnsi="Arial" w:cs="Arial"/>
                </w:rPr>
                <w:t>03</w:t>
              </w:r>
            </w:ins>
          </w:p>
        </w:tc>
        <w:tc>
          <w:tcPr>
            <w:tcW w:w="1668" w:type="dxa"/>
            <w:vMerge/>
            <w:tcBorders>
              <w:left w:val="single" w:sz="7" w:space="0" w:color="000000"/>
              <w:bottom w:val="single" w:sz="7" w:space="0" w:color="000000"/>
              <w:right w:val="single" w:sz="7" w:space="0" w:color="000000"/>
            </w:tcBorders>
          </w:tcPr>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12" w:author="KJL1" w:date="2011-06-02T08:44:00Z"/>
                <w:rFonts w:ascii="Arial" w:hAnsi="Arial" w:cs="Arial"/>
              </w:rPr>
            </w:pPr>
          </w:p>
        </w:tc>
      </w:tr>
      <w:tr w:rsidR="00DD16AA" w:rsidRPr="00175B8A" w:rsidTr="00BF0440">
        <w:trPr>
          <w:ins w:id="1013" w:author="KJL1" w:date="2011-06-02T08:44:00Z"/>
        </w:trPr>
        <w:tc>
          <w:tcPr>
            <w:tcW w:w="114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14"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15" w:author="KJL1" w:date="2011-06-02T08:44:00Z"/>
                <w:rFonts w:ascii="Arial" w:hAnsi="Arial" w:cs="Arial"/>
              </w:rPr>
            </w:pPr>
            <w:ins w:id="1016" w:author="KJL1" w:date="2011-06-02T08:44:00Z">
              <w:r w:rsidRPr="00175B8A">
                <w:rPr>
                  <w:rFonts w:ascii="Arial" w:hAnsi="Arial" w:cs="Arial"/>
                </w:rPr>
                <w:t>2</w:t>
              </w:r>
              <w:r w:rsidRPr="00175B8A">
                <w:rPr>
                  <w:rFonts w:ascii="Arial" w:hAnsi="Arial" w:cs="Arial"/>
                  <w:vertAlign w:val="superscript"/>
                </w:rPr>
                <w:t>nd</w:t>
              </w:r>
              <w:r w:rsidRPr="00175B8A">
                <w:rPr>
                  <w:rFonts w:ascii="Arial" w:hAnsi="Arial" w:cs="Arial"/>
                </w:rPr>
                <w:t xml:space="preserve"> FIN</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1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18" w:author="KJL1" w:date="2011-06-02T08:44:00Z"/>
                <w:rFonts w:ascii="Arial" w:hAnsi="Arial" w:cs="Arial"/>
              </w:rPr>
            </w:pPr>
            <w:ins w:id="1019" w:author="KJL1" w:date="2011-06-02T08:44:00Z">
              <w:r w:rsidRPr="00175B8A">
                <w:rPr>
                  <w:rFonts w:ascii="Arial" w:hAnsi="Arial" w:cs="Arial"/>
                </w:rPr>
                <w:t>05000295</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2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21" w:author="KJL1" w:date="2011-06-02T08:44:00Z"/>
                <w:rFonts w:ascii="Arial" w:hAnsi="Arial" w:cs="Arial"/>
              </w:rPr>
            </w:pPr>
            <w:ins w:id="1022"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2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24" w:author="KJL1" w:date="2011-06-02T08:44:00Z"/>
                <w:rFonts w:ascii="Arial" w:hAnsi="Arial" w:cs="Arial"/>
              </w:rPr>
            </w:pPr>
            <w:ins w:id="1025" w:author="KJL1" w:date="2011-06-02T08:44:00Z">
              <w:r w:rsidRPr="00175B8A">
                <w:rPr>
                  <w:rFonts w:ascii="Arial" w:hAnsi="Arial" w:cs="Arial"/>
                </w:rPr>
                <w:t>04</w:t>
              </w:r>
            </w:ins>
          </w:p>
        </w:tc>
        <w:tc>
          <w:tcPr>
            <w:tcW w:w="16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2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27" w:author="KJL1" w:date="2011-06-02T08:44:00Z"/>
                <w:rFonts w:ascii="Arial" w:hAnsi="Arial" w:cs="Arial"/>
              </w:rPr>
            </w:pPr>
            <w:ins w:id="1028" w:author="KJL1" w:date="2011-06-02T08:44:00Z">
              <w:r w:rsidRPr="00175B8A">
                <w:rPr>
                  <w:rFonts w:ascii="Arial" w:hAnsi="Arial" w:cs="Arial"/>
                </w:rPr>
                <w:t>Unit 1</w:t>
              </w:r>
            </w:ins>
          </w:p>
        </w:tc>
      </w:tr>
      <w:tr w:rsidR="00DD16AA" w:rsidRPr="00175B8A" w:rsidTr="00BF0440">
        <w:trPr>
          <w:ins w:id="1029" w:author="KJL1" w:date="2011-06-02T08:44:00Z"/>
        </w:trPr>
        <w:tc>
          <w:tcPr>
            <w:tcW w:w="1148" w:type="dxa"/>
            <w:vMerge w:val="restart"/>
            <w:tcBorders>
              <w:top w:val="single" w:sz="7" w:space="0" w:color="000000"/>
              <w:left w:val="single" w:sz="7" w:space="0" w:color="000000"/>
              <w:right w:val="single" w:sz="7" w:space="0" w:color="000000"/>
            </w:tcBorders>
            <w:vAlign w:val="center"/>
          </w:tcPr>
          <w:p w:rsidR="00DD16AA" w:rsidRPr="00175B8A" w:rsidRDefault="00DD16AA" w:rsidP="00C039AC">
            <w:pPr>
              <w:tabs>
                <w:tab w:val="left" w:pos="274"/>
                <w:tab w:val="left" w:pos="806"/>
                <w:tab w:val="left" w:pos="1440"/>
                <w:tab w:val="left" w:pos="2074"/>
                <w:tab w:val="left" w:pos="2707"/>
              </w:tabs>
              <w:spacing w:line="120" w:lineRule="exact"/>
              <w:jc w:val="both"/>
              <w:rPr>
                <w:ins w:id="103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31" w:author="KJL1" w:date="2011-06-02T08:44:00Z"/>
                <w:rFonts w:ascii="Arial" w:hAnsi="Arial" w:cs="Arial"/>
              </w:rPr>
            </w:pPr>
            <w:ins w:id="1032" w:author="KJL1" w:date="2011-06-02T08:44:00Z">
              <w:r w:rsidRPr="00175B8A">
                <w:rPr>
                  <w:rFonts w:ascii="Arial" w:hAnsi="Arial" w:cs="Arial"/>
                </w:rPr>
                <w:t>2</w:t>
              </w:r>
              <w:r w:rsidRPr="00175B8A">
                <w:rPr>
                  <w:rFonts w:ascii="Arial" w:hAnsi="Arial" w:cs="Arial"/>
                  <w:vertAlign w:val="superscript"/>
                </w:rPr>
                <w:t>nd</w:t>
              </w:r>
              <w:r w:rsidRPr="00175B8A">
                <w:rPr>
                  <w:rFonts w:ascii="Arial" w:hAnsi="Arial" w:cs="Arial"/>
                </w:rPr>
                <w:t xml:space="preserve"> URI</w:t>
              </w:r>
            </w:ins>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3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34" w:author="KJL1" w:date="2011-06-02T08:44:00Z"/>
                <w:rFonts w:ascii="Arial" w:hAnsi="Arial" w:cs="Arial"/>
              </w:rPr>
            </w:pPr>
            <w:ins w:id="1035" w:author="KJL1" w:date="2011-06-02T08:44:00Z">
              <w:r w:rsidRPr="00175B8A">
                <w:rPr>
                  <w:rFonts w:ascii="Arial" w:hAnsi="Arial" w:cs="Arial"/>
                </w:rPr>
                <w:t>05000295</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36"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37" w:author="KJL1" w:date="2011-06-02T08:44:00Z"/>
                <w:rFonts w:ascii="Arial" w:hAnsi="Arial" w:cs="Arial"/>
              </w:rPr>
            </w:pPr>
            <w:ins w:id="1038"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39"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40" w:author="KJL1" w:date="2011-06-02T08:44:00Z"/>
                <w:rFonts w:ascii="Arial" w:hAnsi="Arial" w:cs="Arial"/>
              </w:rPr>
            </w:pPr>
            <w:ins w:id="1041" w:author="KJL1" w:date="2011-06-02T08:44:00Z">
              <w:r w:rsidRPr="00175B8A">
                <w:rPr>
                  <w:rFonts w:ascii="Arial" w:hAnsi="Arial" w:cs="Arial"/>
                </w:rPr>
                <w:t>05</w:t>
              </w:r>
            </w:ins>
          </w:p>
        </w:tc>
        <w:tc>
          <w:tcPr>
            <w:tcW w:w="1668" w:type="dxa"/>
            <w:vMerge w:val="restart"/>
            <w:tcBorders>
              <w:top w:val="single" w:sz="7" w:space="0" w:color="000000"/>
              <w:left w:val="single" w:sz="7" w:space="0" w:color="000000"/>
              <w:right w:val="single" w:sz="7" w:space="0" w:color="000000"/>
            </w:tcBorders>
            <w:vAlign w:val="center"/>
          </w:tcPr>
          <w:p w:rsidR="00DD16AA" w:rsidRPr="00175B8A" w:rsidRDefault="00DD16AA" w:rsidP="00C039AC">
            <w:pPr>
              <w:tabs>
                <w:tab w:val="left" w:pos="274"/>
                <w:tab w:val="left" w:pos="806"/>
                <w:tab w:val="left" w:pos="1440"/>
                <w:tab w:val="left" w:pos="2074"/>
                <w:tab w:val="left" w:pos="2707"/>
              </w:tabs>
              <w:spacing w:line="120" w:lineRule="exact"/>
              <w:jc w:val="both"/>
              <w:rPr>
                <w:ins w:id="1042"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43" w:author="KJL1" w:date="2011-06-02T08:44:00Z"/>
                <w:rFonts w:ascii="Arial" w:hAnsi="Arial" w:cs="Arial"/>
              </w:rPr>
            </w:pPr>
            <w:ins w:id="1044" w:author="KJL1" w:date="2011-06-02T08:44:00Z">
              <w:r w:rsidRPr="00175B8A">
                <w:rPr>
                  <w:rFonts w:ascii="Arial" w:hAnsi="Arial" w:cs="Arial"/>
                </w:rPr>
                <w:t>both units</w:t>
              </w:r>
            </w:ins>
          </w:p>
        </w:tc>
      </w:tr>
      <w:tr w:rsidR="00DD16AA" w:rsidRPr="00175B8A" w:rsidTr="00BF0440">
        <w:trPr>
          <w:ins w:id="1045" w:author="KJL1" w:date="2011-06-02T08:44:00Z"/>
        </w:trPr>
        <w:tc>
          <w:tcPr>
            <w:tcW w:w="1148" w:type="dxa"/>
            <w:vMerge/>
            <w:tcBorders>
              <w:left w:val="single" w:sz="7" w:space="0" w:color="000000"/>
              <w:bottom w:val="single" w:sz="7" w:space="0" w:color="000000"/>
              <w:right w:val="single" w:sz="7" w:space="0" w:color="000000"/>
            </w:tcBorders>
          </w:tcPr>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46" w:author="KJL1" w:date="2011-06-02T08:44:00Z"/>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47"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48" w:author="KJL1" w:date="2011-06-02T08:44:00Z"/>
                <w:rFonts w:ascii="Arial" w:hAnsi="Arial" w:cs="Arial"/>
              </w:rPr>
            </w:pPr>
            <w:ins w:id="1049" w:author="KJL1" w:date="2011-06-02T08:44:00Z">
              <w:r w:rsidRPr="00175B8A">
                <w:rPr>
                  <w:rFonts w:ascii="Arial" w:hAnsi="Arial" w:cs="Arial"/>
                </w:rPr>
                <w:t>05000304</w:t>
              </w:r>
            </w:ins>
          </w:p>
        </w:tc>
        <w:tc>
          <w:tcPr>
            <w:tcW w:w="118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50"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51" w:author="KJL1" w:date="2011-06-02T08:44:00Z"/>
                <w:rFonts w:ascii="Arial" w:hAnsi="Arial" w:cs="Arial"/>
              </w:rPr>
            </w:pPr>
            <w:ins w:id="1052" w:author="KJL1" w:date="2011-06-02T08:44:00Z">
              <w:r w:rsidRPr="00175B8A">
                <w:rPr>
                  <w:rFonts w:ascii="Arial" w:hAnsi="Arial" w:cs="Arial"/>
                </w:rPr>
                <w:t>20</w:t>
              </w:r>
              <w:r w:rsidR="002B557C" w:rsidRPr="00175B8A">
                <w:rPr>
                  <w:rFonts w:ascii="Arial" w:hAnsi="Arial" w:cs="Arial"/>
                </w:rPr>
                <w:t>12</w:t>
              </w:r>
              <w:r w:rsidRPr="00175B8A">
                <w:rPr>
                  <w:rFonts w:ascii="Arial" w:hAnsi="Arial" w:cs="Arial"/>
                </w:rPr>
                <w:t>002</w:t>
              </w:r>
            </w:ins>
          </w:p>
        </w:tc>
        <w:tc>
          <w:tcPr>
            <w:tcW w:w="868"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53" w:author="KJL1" w:date="2011-06-02T08:44:00Z"/>
                <w:rFonts w:ascii="Arial" w:hAnsi="Arial" w:cs="Arial"/>
              </w:rPr>
            </w:pPr>
          </w:p>
          <w:p w:rsidR="00DD16AA" w:rsidRPr="00175B8A" w:rsidRDefault="00DD16AA" w:rsidP="00C039AC">
            <w:pPr>
              <w:tabs>
                <w:tab w:val="left" w:pos="244"/>
                <w:tab w:val="left" w:pos="274"/>
                <w:tab w:val="left" w:pos="806"/>
                <w:tab w:val="left" w:pos="835"/>
                <w:tab w:val="left" w:pos="1440"/>
                <w:tab w:val="left" w:pos="2044"/>
                <w:tab w:val="left" w:pos="2074"/>
                <w:tab w:val="left" w:pos="2635"/>
                <w:tab w:val="left" w:pos="2707"/>
                <w:tab w:val="left" w:pos="3240"/>
                <w:tab w:val="left" w:pos="3844"/>
              </w:tabs>
              <w:spacing w:after="58"/>
              <w:jc w:val="both"/>
              <w:rPr>
                <w:ins w:id="1054" w:author="KJL1" w:date="2011-06-02T08:44:00Z"/>
                <w:rFonts w:ascii="Arial" w:hAnsi="Arial" w:cs="Arial"/>
              </w:rPr>
            </w:pPr>
            <w:ins w:id="1055" w:author="KJL1" w:date="2011-06-02T08:44:00Z">
              <w:r w:rsidRPr="00175B8A">
                <w:rPr>
                  <w:rFonts w:ascii="Arial" w:hAnsi="Arial" w:cs="Arial"/>
                </w:rPr>
                <w:t>05</w:t>
              </w:r>
            </w:ins>
          </w:p>
        </w:tc>
        <w:tc>
          <w:tcPr>
            <w:tcW w:w="1668" w:type="dxa"/>
            <w:vMerge/>
            <w:tcBorders>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s>
              <w:spacing w:line="120" w:lineRule="exact"/>
              <w:jc w:val="both"/>
              <w:rPr>
                <w:ins w:id="1056" w:author="KJL1" w:date="2011-06-02T08:44:00Z"/>
                <w:rFonts w:ascii="Arial" w:hAnsi="Arial" w:cs="Arial"/>
              </w:rPr>
            </w:pPr>
          </w:p>
        </w:tc>
      </w:tr>
    </w:tbl>
    <w:p w:rsidR="00DD16AA" w:rsidRPr="00175B8A" w:rsidRDefault="00DD16AA" w:rsidP="00F82D77">
      <w:pPr>
        <w:pStyle w:val="Heading2"/>
        <w:tabs>
          <w:tab w:val="left" w:pos="274"/>
          <w:tab w:val="left" w:pos="806"/>
          <w:tab w:val="left" w:pos="1440"/>
          <w:tab w:val="left" w:pos="2074"/>
          <w:tab w:val="left" w:pos="2707"/>
        </w:tabs>
        <w:jc w:val="both"/>
        <w:rPr>
          <w:ins w:id="1057" w:author="KJL1" w:date="2011-06-02T08:44:00Z"/>
        </w:rPr>
      </w:pPr>
      <w:bookmarkStart w:id="1058" w:name="_Toc215646062"/>
      <w:ins w:id="1059" w:author="KJL1" w:date="2011-06-02T08:44:00Z">
        <w:r w:rsidRPr="00175B8A">
          <w:rPr>
            <w:rStyle w:val="Heading2Char"/>
            <w:szCs w:val="24"/>
          </w:rPr>
          <w:t>05.0</w:t>
        </w:r>
      </w:ins>
      <w:ins w:id="1060" w:author="kjl1" w:date="2011-10-18T08:55:00Z">
        <w:r w:rsidR="005C11DA" w:rsidRPr="00175B8A">
          <w:rPr>
            <w:rStyle w:val="Heading2Char"/>
            <w:szCs w:val="24"/>
          </w:rPr>
          <w:t>4</w:t>
        </w:r>
      </w:ins>
      <w:ins w:id="1061" w:author="KJL1" w:date="2011-06-02T08:44:00Z">
        <w:r w:rsidRPr="00175B8A">
          <w:rPr>
            <w:rStyle w:val="Heading2Char"/>
            <w:szCs w:val="24"/>
          </w:rPr>
          <w:tab/>
        </w:r>
      </w:ins>
      <w:r w:rsidRPr="00175B8A">
        <w:rPr>
          <w:rStyle w:val="Heading2Char"/>
          <w:szCs w:val="24"/>
          <w:u w:val="single"/>
        </w:rPr>
        <w:t xml:space="preserve">Charging Time </w:t>
      </w:r>
      <w:r w:rsidRPr="00175B8A">
        <w:rPr>
          <w:bCs w:val="0"/>
          <w:iCs w:val="0"/>
          <w:u w:val="single"/>
        </w:rPr>
        <w:t>for</w:t>
      </w:r>
      <w:r w:rsidRPr="00175B8A">
        <w:rPr>
          <w:rStyle w:val="Heading2Char"/>
          <w:szCs w:val="24"/>
          <w:u w:val="single"/>
        </w:rPr>
        <w:t xml:space="preserve"> ROP Activities</w:t>
      </w:r>
      <w:bookmarkEnd w:id="1058"/>
      <w:r w:rsidRPr="00175B8A">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62" w:author="KJL1" w:date="2011-06-02T08:44:00Z"/>
          <w:rFonts w:ascii="Arial" w:hAnsi="Arial" w:cs="Arial"/>
        </w:rPr>
      </w:pPr>
    </w:p>
    <w:p w:rsidR="00DD16AA" w:rsidRPr="00175B8A"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rPr>
      </w:pPr>
      <w:r w:rsidRPr="00175B8A">
        <w:rPr>
          <w:rFonts w:ascii="Arial" w:hAnsi="Arial" w:cs="Arial"/>
          <w:u w:val="single"/>
        </w:rPr>
        <w:t>General Guidance</w:t>
      </w:r>
      <w:r w:rsidRPr="00175B8A">
        <w:rPr>
          <w:rFonts w:ascii="Arial" w:hAnsi="Arial" w:cs="Arial"/>
        </w:rPr>
        <w:t xml:space="preserve">. The general guidance on time and labor reporting for inspection related activities is on the RPS </w:t>
      </w:r>
      <w:r w:rsidR="00040741" w:rsidRPr="00175B8A">
        <w:rPr>
          <w:rFonts w:ascii="Arial" w:hAnsi="Arial" w:cs="Arial"/>
        </w:rPr>
        <w:t>“</w:t>
      </w:r>
      <w:r w:rsidR="004D31B6" w:rsidRPr="00175B8A">
        <w:rPr>
          <w:rFonts w:ascii="Arial" w:hAnsi="Arial" w:cs="Arial"/>
        </w:rPr>
        <w:t>How do I</w:t>
      </w:r>
      <w:r w:rsidR="00040741" w:rsidRPr="00175B8A">
        <w:rPr>
          <w:rFonts w:ascii="Arial" w:hAnsi="Arial" w:cs="Arial"/>
        </w:rPr>
        <w:t>”</w:t>
      </w:r>
      <w:r w:rsidRPr="00175B8A">
        <w:rPr>
          <w:rFonts w:ascii="Arial" w:hAnsi="Arial" w:cs="Arial"/>
        </w:rPr>
        <w:t xml:space="preserve"> </w:t>
      </w:r>
      <w:r w:rsidR="00BD6038" w:rsidRPr="00175B8A">
        <w:rPr>
          <w:rFonts w:ascii="Arial" w:hAnsi="Arial" w:cs="Arial"/>
        </w:rPr>
        <w:t>Webpage</w:t>
      </w:r>
      <w:r w:rsidRPr="00175B8A">
        <w:rPr>
          <w:rFonts w:ascii="Arial" w:hAnsi="Arial" w:cs="Arial"/>
        </w:rPr>
        <w:t xml:space="preserve"> at: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rPr>
          <w:ins w:id="1063" w:author="KJL1" w:date="2011-06-02T08:44:00Z"/>
          <w:rFonts w:ascii="Arial" w:hAnsi="Arial" w:cs="Arial"/>
        </w:rPr>
      </w:pP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rPr>
          <w:ins w:id="1064" w:author="KJL1" w:date="2011-06-02T08:44:00Z"/>
          <w:rFonts w:ascii="Arial" w:hAnsi="Arial" w:cs="Arial"/>
        </w:rPr>
      </w:pPr>
      <w:ins w:id="1065" w:author="KJL1" w:date="2011-06-02T08:44:00Z">
        <w:r w:rsidRPr="00175B8A">
          <w:rPr>
            <w:rFonts w:ascii="Arial" w:hAnsi="Arial" w:cs="Arial"/>
          </w:rPr>
          <w:tab/>
        </w:r>
      </w:ins>
      <w:ins w:id="1066" w:author="kjl1" w:date="2011-09-07T09:13:00Z">
        <w:r w:rsidR="00FF3420" w:rsidRPr="00175B8A">
          <w:rPr>
            <w:rFonts w:ascii="Arial" w:hAnsi="Arial" w:cs="Arial"/>
          </w:rPr>
          <w:fldChar w:fldCharType="begin"/>
        </w:r>
      </w:ins>
      <w:ins w:id="1067" w:author="kjl1" w:date="2011-10-05T09:48:00Z">
        <w:r w:rsidR="00290B82" w:rsidRPr="00175B8A">
          <w:rPr>
            <w:rFonts w:ascii="Arial" w:hAnsi="Arial" w:cs="Arial"/>
          </w:rPr>
          <w:instrText>HYPERLINK "http://nrr10.nrc.gov/nrr-office/rps/how-do-i/timelaborreporting.pdf"</w:instrText>
        </w:r>
      </w:ins>
      <w:ins w:id="1068" w:author="kjl1" w:date="2011-09-07T09:13:00Z">
        <w:r w:rsidR="00FF3420" w:rsidRPr="00175B8A">
          <w:rPr>
            <w:rFonts w:ascii="Arial" w:hAnsi="Arial" w:cs="Arial"/>
          </w:rPr>
          <w:fldChar w:fldCharType="separate"/>
        </w:r>
        <w:r w:rsidRPr="00175B8A">
          <w:rPr>
            <w:rStyle w:val="Hyperlink"/>
            <w:rFonts w:ascii="Arial" w:hAnsi="Arial" w:cs="Arial"/>
          </w:rPr>
          <w:t>http://nrr10.nrc.gov/nrr-office/rps/how-do-i/timelaborreporting.pdf</w:t>
        </w:r>
        <w:r w:rsidR="00FF3420" w:rsidRPr="00175B8A">
          <w:rPr>
            <w:rFonts w:ascii="Arial" w:hAnsi="Arial" w:cs="Arial"/>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69" w:author="KJL1" w:date="2011-06-02T08:44:00Z"/>
          <w:rFonts w:ascii="Arial" w:hAnsi="Arial" w:cs="Arial"/>
        </w:rPr>
      </w:pPr>
    </w:p>
    <w:p w:rsidR="00DD16AA" w:rsidRPr="00175B8A" w:rsidRDefault="00CF3234"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070" w:author="KJL1" w:date="2011-06-02T08:44:00Z"/>
          <w:rFonts w:ascii="Arial" w:hAnsi="Arial" w:cs="Arial"/>
        </w:rPr>
      </w:pPr>
      <w:ins w:id="1071" w:author="kjl1" w:date="2011-10-20T08:44:00Z">
        <w:r w:rsidRPr="00175B8A">
          <w:rPr>
            <w:rFonts w:ascii="Arial" w:hAnsi="Arial" w:cs="Arial"/>
          </w:rPr>
          <w:t xml:space="preserve">Inspection hours </w:t>
        </w:r>
        <w:r>
          <w:rPr>
            <w:rFonts w:ascii="Arial" w:hAnsi="Arial" w:cs="Arial"/>
          </w:rPr>
          <w:t>are</w:t>
        </w:r>
        <w:r w:rsidRPr="00175B8A">
          <w:rPr>
            <w:rFonts w:ascii="Arial" w:hAnsi="Arial" w:cs="Arial"/>
          </w:rPr>
          <w:t xml:space="preserve"> charged to the specific unit on which the inspection was performed.</w:t>
        </w:r>
        <w:r>
          <w:rPr>
            <w:rFonts w:ascii="Arial" w:hAnsi="Arial" w:cs="Arial"/>
          </w:rPr>
          <w:t xml:space="preserve">  </w:t>
        </w:r>
      </w:ins>
      <w:ins w:id="1072" w:author="KJL1" w:date="2011-06-02T08:44:00Z">
        <w:r w:rsidR="00DD16AA" w:rsidRPr="00175B8A">
          <w:rPr>
            <w:rFonts w:ascii="Arial" w:hAnsi="Arial" w:cs="Arial"/>
          </w:rPr>
          <w:t>Time must be reported accurately because licensees are billed on the basis of the reported data.    In addition, NRC analyzes reported data to assist program refinements and budget formulation (IMC 0307</w:t>
        </w:r>
      </w:ins>
      <w:ins w:id="1073" w:author="kjl1" w:date="2011-11-15T10:38:00Z">
        <w:r w:rsidR="000F66A5">
          <w:rPr>
            <w:rFonts w:ascii="Arial" w:hAnsi="Arial" w:cs="Arial"/>
          </w:rPr>
          <w:t>,</w:t>
        </w:r>
      </w:ins>
      <w:ins w:id="1074" w:author="KJL1" w:date="2011-06-02T08:44:00Z">
        <w:r w:rsidR="00DD16AA" w:rsidRPr="00175B8A">
          <w:rPr>
            <w:rFonts w:ascii="Arial" w:hAnsi="Arial" w:cs="Arial"/>
          </w:rPr>
          <w:t xml:space="preserve"> Appendix B, </w:t>
        </w:r>
      </w:ins>
      <w:proofErr w:type="gramStart"/>
      <w:ins w:id="1075" w:author="kjl1" w:date="2011-11-15T10:38:00Z">
        <w:r w:rsidR="000F66A5">
          <w:rPr>
            <w:rFonts w:ascii="Arial" w:hAnsi="Arial" w:cs="Arial"/>
          </w:rPr>
          <w:t>“</w:t>
        </w:r>
      </w:ins>
      <w:proofErr w:type="gramEnd"/>
      <w:ins w:id="1076" w:author="KJL1" w:date="2011-06-02T08:44:00Z">
        <w:r w:rsidR="00DD16AA" w:rsidRPr="00175B8A">
          <w:rPr>
            <w:rFonts w:ascii="Arial" w:eastAsiaTheme="minorHAnsi" w:hAnsi="Arial" w:cs="Arial"/>
          </w:rPr>
          <w:t>ROP Realignment Process</w:t>
        </w:r>
      </w:ins>
      <w:ins w:id="1077" w:author="kjl1" w:date="2011-11-15T10:38:00Z">
        <w:r w:rsidR="000F66A5">
          <w:rPr>
            <w:rFonts w:ascii="Arial" w:eastAsiaTheme="minorHAnsi" w:hAnsi="Arial" w:cs="Arial"/>
          </w:rPr>
          <w:t>”</w:t>
        </w:r>
      </w:ins>
      <w:ins w:id="1078" w:author="KJL1" w:date="2011-06-02T08:44:00Z">
        <w:r w:rsidR="00DD16AA"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079" w:author="KJL1" w:date="2011-06-02T08:44:00Z"/>
          <w:rFonts w:ascii="Arial" w:hAnsi="Arial" w:cs="Arial"/>
        </w:rPr>
      </w:pPr>
    </w:p>
    <w:p w:rsidR="00DD16AA" w:rsidRPr="00175B8A" w:rsidRDefault="00DD16AA"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proofErr w:type="gramStart"/>
      <w:r w:rsidRPr="00175B8A">
        <w:rPr>
          <w:rFonts w:ascii="Arial" w:hAnsi="Arial" w:cs="Arial"/>
        </w:rPr>
        <w:t>Time spent performing activities in support of the ROP is</w:t>
      </w:r>
      <w:proofErr w:type="gramEnd"/>
      <w:r w:rsidRPr="00175B8A">
        <w:rPr>
          <w:rFonts w:ascii="Arial" w:hAnsi="Arial" w:cs="Arial"/>
        </w:rPr>
        <w:t xml:space="preserve"> entered into the Human Resource Management System (HRMS) in accordance with guidance promulgated by the Office of the Chief Financial Officer (OCFO), NRR, and the regions.</w:t>
      </w:r>
      <w:ins w:id="1080"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D6302B" w:rsidRPr="00175B8A" w:rsidRDefault="000F66A5"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081" w:author="kjl1" w:date="2011-10-11T09:17:00Z"/>
          <w:rFonts w:ascii="Arial" w:hAnsi="Arial" w:cs="Arial"/>
        </w:rPr>
      </w:pPr>
      <w:ins w:id="1082" w:author="kjl1" w:date="2011-11-15T10:39:00Z">
        <w:r>
          <w:rPr>
            <w:rFonts w:ascii="Arial" w:hAnsi="Arial" w:cs="Arial"/>
          </w:rPr>
          <w:t>A</w:t>
        </w:r>
      </w:ins>
      <w:ins w:id="1083" w:author="KJL1" w:date="2011-06-02T08:44:00Z">
        <w:r w:rsidR="00DD16AA" w:rsidRPr="00175B8A">
          <w:rPr>
            <w:rFonts w:ascii="Arial" w:hAnsi="Arial" w:cs="Arial"/>
          </w:rPr>
          <w:t xml:space="preserve"> charge code </w:t>
        </w:r>
        <w:r w:rsidR="00E21769" w:rsidRPr="00175B8A">
          <w:rPr>
            <w:rFonts w:ascii="Arial" w:hAnsi="Arial" w:cs="Arial"/>
          </w:rPr>
          <w:t>consist</w:t>
        </w:r>
      </w:ins>
      <w:ins w:id="1084" w:author="kjl1" w:date="2011-11-15T10:39:00Z">
        <w:r>
          <w:rPr>
            <w:rFonts w:ascii="Arial" w:hAnsi="Arial" w:cs="Arial"/>
          </w:rPr>
          <w:t>s</w:t>
        </w:r>
      </w:ins>
      <w:ins w:id="1085" w:author="KJL1" w:date="2011-06-02T08:44:00Z">
        <w:r w:rsidR="00DD16AA" w:rsidRPr="00175B8A">
          <w:rPr>
            <w:rFonts w:ascii="Arial" w:hAnsi="Arial" w:cs="Arial"/>
          </w:rPr>
          <w:t xml:space="preserve"> of </w:t>
        </w:r>
      </w:ins>
      <w:ins w:id="1086" w:author="kjl1" w:date="2011-11-15T10:39:00Z">
        <w:r>
          <w:rPr>
            <w:rFonts w:ascii="Arial" w:hAnsi="Arial" w:cs="Arial"/>
          </w:rPr>
          <w:t xml:space="preserve">the </w:t>
        </w:r>
      </w:ins>
      <w:ins w:id="1087" w:author="KJL1" w:date="2011-06-02T08:44:00Z">
        <w:r w:rsidR="00DD16AA" w:rsidRPr="00175B8A">
          <w:rPr>
            <w:rFonts w:ascii="Arial" w:hAnsi="Arial" w:cs="Arial"/>
          </w:rPr>
          <w:t>docket number, inspection report number, task/activity code, and inspection procedure number (for direct inspection activities).  The information is entered into RPS during planning, along with personnel assigned to each charge code.  The HRMS will then extract the codes and populate them in the assigned personnel’s profile.</w:t>
        </w:r>
      </w:ins>
      <w:ins w:id="1088" w:author="kjl1" w:date="2011-09-26T10:59:00Z">
        <w:r w:rsidR="00947448" w:rsidRPr="00175B8A">
          <w:rPr>
            <w:rFonts w:ascii="Arial" w:hAnsi="Arial" w:cs="Arial"/>
          </w:rPr>
          <w:t xml:space="preserve">  </w:t>
        </w:r>
      </w:ins>
      <w:ins w:id="1089" w:author="KJL1" w:date="2011-06-02T08:44:00Z">
        <w:r w:rsidR="00DD16AA" w:rsidRPr="00175B8A">
          <w:rPr>
            <w:rFonts w:ascii="Arial" w:hAnsi="Arial" w:cs="Arial"/>
          </w:rPr>
          <w:t xml:space="preserve">In order for the appropriate charge codes to appear in the HRMS, updates must be entered into RPS no later than Thursday of the prior week. </w:t>
        </w:r>
      </w:ins>
    </w:p>
    <w:p w:rsidR="008F7F95" w:rsidRPr="00175B8A" w:rsidRDefault="008F7F95" w:rsidP="008F7F9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090" w:author="kjl1" w:date="2011-10-11T09:17:00Z"/>
          <w:rFonts w:ascii="Arial" w:hAnsi="Arial" w:cs="Arial"/>
        </w:rPr>
      </w:pPr>
    </w:p>
    <w:p w:rsidR="008F7F95" w:rsidRPr="00175B8A" w:rsidRDefault="008F7F95" w:rsidP="00544759">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091" w:author="KJL1" w:date="2011-06-02T08:44:00Z"/>
          <w:rFonts w:ascii="Arial" w:hAnsi="Arial" w:cs="Arial"/>
        </w:rPr>
      </w:pPr>
      <w:ins w:id="1092" w:author="kjl1" w:date="2011-10-11T09:17:00Z">
        <w:r w:rsidRPr="00175B8A">
          <w:rPr>
            <w:rFonts w:ascii="Arial" w:hAnsi="Arial" w:cs="Arial"/>
          </w:rPr>
          <w:t xml:space="preserve">For inspectors performing inspections in other divisions outside their </w:t>
        </w:r>
      </w:ins>
      <w:ins w:id="1093" w:author="kjl1" w:date="2011-10-11T09:18:00Z">
        <w:r w:rsidRPr="00175B8A">
          <w:rPr>
            <w:rFonts w:ascii="Arial" w:hAnsi="Arial" w:cs="Arial"/>
          </w:rPr>
          <w:t xml:space="preserve">assigned </w:t>
        </w:r>
      </w:ins>
      <w:ins w:id="1094" w:author="kjl1" w:date="2011-10-11T09:19:00Z">
        <w:r w:rsidRPr="00175B8A">
          <w:rPr>
            <w:rFonts w:ascii="Arial" w:hAnsi="Arial" w:cs="Arial"/>
          </w:rPr>
          <w:t>division</w:t>
        </w:r>
      </w:ins>
      <w:ins w:id="1095" w:author="kjl1" w:date="2011-10-11T09:17:00Z">
        <w:r w:rsidRPr="00175B8A">
          <w:rPr>
            <w:rFonts w:ascii="Arial" w:hAnsi="Arial" w:cs="Arial"/>
          </w:rPr>
          <w:t xml:space="preserve">, contact the receiving division for assistance with time charges, if not provided to you prior to your inspection.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hanging="533"/>
        <w:jc w:val="both"/>
        <w:rPr>
          <w:ins w:id="1096" w:author="KJL1" w:date="2011-06-02T08:44:00Z"/>
          <w:rFonts w:ascii="Arial" w:hAnsi="Arial" w:cs="Arial"/>
          <w:u w:val="single"/>
        </w:rPr>
      </w:pPr>
    </w:p>
    <w:p w:rsidR="00DD16AA" w:rsidRPr="00175B8A"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097" w:author="KJL1" w:date="2011-06-02T08:44:00Z"/>
          <w:rFonts w:ascii="Arial" w:hAnsi="Arial" w:cs="Arial"/>
        </w:rPr>
      </w:pPr>
      <w:r w:rsidRPr="00175B8A">
        <w:rPr>
          <w:rFonts w:ascii="Arial" w:hAnsi="Arial" w:cs="Arial"/>
          <w:u w:val="single"/>
        </w:rPr>
        <w:t>Inspection Activities</w:t>
      </w:r>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098" w:author="KJL1" w:date="2011-06-02T08:44:00Z"/>
          <w:rFonts w:ascii="Arial" w:hAnsi="Arial" w:cs="Arial"/>
        </w:rPr>
      </w:pPr>
    </w:p>
    <w:p w:rsidR="00DD16AA" w:rsidRPr="00175B8A" w:rsidRDefault="00DD16AA"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099" w:author="KJL1" w:date="2011-06-02T08:44:00Z"/>
          <w:rFonts w:ascii="Arial" w:hAnsi="Arial" w:cs="Arial"/>
        </w:rPr>
      </w:pPr>
      <w:r w:rsidRPr="00175B8A">
        <w:rPr>
          <w:rFonts w:ascii="Arial" w:hAnsi="Arial" w:cs="Arial"/>
        </w:rPr>
        <w:t xml:space="preserve">Inspection Program Element (IPE) codes are used with the inspection procedures to </w:t>
      </w:r>
      <w:ins w:id="1100" w:author="KJL1" w:date="2011-06-02T08:44:00Z">
        <w:r w:rsidRPr="00175B8A">
          <w:rPr>
            <w:rFonts w:ascii="Arial" w:hAnsi="Arial" w:cs="Arial"/>
          </w:rPr>
          <w:t>charge direct inspection activities.</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101" w:author="KJL1" w:date="2011-06-02T08:44:00Z"/>
          <w:rFonts w:ascii="Arial" w:hAnsi="Arial" w:cs="Arial"/>
        </w:rPr>
      </w:pPr>
    </w:p>
    <w:p w:rsidR="00DD16AA" w:rsidRPr="00175B8A" w:rsidRDefault="00DD16AA"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02" w:author="KJL1" w:date="2011-06-02T08:44:00Z"/>
          <w:rFonts w:ascii="Arial" w:hAnsi="Arial" w:cs="Arial"/>
        </w:rPr>
      </w:pPr>
      <w:r w:rsidRPr="00175B8A">
        <w:rPr>
          <w:rFonts w:ascii="Arial" w:hAnsi="Arial" w:cs="Arial"/>
        </w:rPr>
        <w:t xml:space="preserve">The IPE and activity codes </w:t>
      </w:r>
      <w:ins w:id="1103" w:author="KJL1" w:date="2011-06-30T09:43:00Z">
        <w:r w:rsidR="00A90676" w:rsidRPr="00175B8A">
          <w:rPr>
            <w:rFonts w:ascii="Arial" w:hAnsi="Arial" w:cs="Arial"/>
          </w:rPr>
          <w:t xml:space="preserve">are </w:t>
        </w:r>
      </w:ins>
      <w:r w:rsidRPr="00175B8A">
        <w:rPr>
          <w:rFonts w:ascii="Arial" w:hAnsi="Arial" w:cs="Arial"/>
        </w:rPr>
        <w:t xml:space="preserve">available through the RPS </w:t>
      </w:r>
      <w:ins w:id="1104" w:author="Jocelyn" w:date="2011-08-21T20:45:00Z">
        <w:r w:rsidR="00040741" w:rsidRPr="00175B8A">
          <w:rPr>
            <w:rFonts w:ascii="Arial" w:hAnsi="Arial" w:cs="Arial"/>
          </w:rPr>
          <w:t>“</w:t>
        </w:r>
      </w:ins>
      <w:ins w:id="1105" w:author="Jocelyn" w:date="2011-08-21T18:01:00Z">
        <w:r w:rsidR="004D31B6" w:rsidRPr="00175B8A">
          <w:rPr>
            <w:rFonts w:ascii="Arial" w:hAnsi="Arial" w:cs="Arial"/>
          </w:rPr>
          <w:t>How do I</w:t>
        </w:r>
      </w:ins>
      <w:ins w:id="1106" w:author="Jocelyn" w:date="2011-08-21T20:45:00Z">
        <w:r w:rsidR="00040741" w:rsidRPr="00175B8A">
          <w:rPr>
            <w:rFonts w:ascii="Arial" w:hAnsi="Arial" w:cs="Arial"/>
          </w:rPr>
          <w:t>”</w:t>
        </w:r>
      </w:ins>
      <w:r w:rsidRPr="00175B8A">
        <w:rPr>
          <w:rFonts w:ascii="Arial" w:hAnsi="Arial" w:cs="Arial"/>
        </w:rPr>
        <w:t xml:space="preserve"> </w:t>
      </w:r>
      <w:ins w:id="1107" w:author="Jocelyn" w:date="2011-08-21T17:58:00Z">
        <w:r w:rsidR="00BD6038" w:rsidRPr="00175B8A">
          <w:rPr>
            <w:rFonts w:ascii="Arial" w:hAnsi="Arial" w:cs="Arial"/>
          </w:rPr>
          <w:t>Webpage</w:t>
        </w:r>
      </w:ins>
      <w:r w:rsidRPr="00175B8A">
        <w:rPr>
          <w:rFonts w:ascii="Arial" w:hAnsi="Arial" w:cs="Arial"/>
        </w:rPr>
        <w:t xml:space="preserve"> at: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108" w:author="KJL1" w:date="2011-06-02T08:44:00Z"/>
          <w:rFonts w:ascii="Arial" w:hAnsi="Arial" w:cs="Arial"/>
        </w:rPr>
      </w:pPr>
    </w:p>
    <w:p w:rsidR="00B6328B" w:rsidRPr="00175B8A" w:rsidRDefault="00FF3420"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rPr>
      </w:pPr>
      <w:ins w:id="1109" w:author="kjl1" w:date="2011-10-18T14:55:00Z">
        <w:r w:rsidRPr="00175B8A">
          <w:rPr>
            <w:rFonts w:ascii="Arial" w:hAnsi="Arial" w:cs="Arial"/>
          </w:rPr>
          <w:fldChar w:fldCharType="begin"/>
        </w:r>
        <w:r w:rsidR="007E58E2" w:rsidRPr="00175B8A">
          <w:rPr>
            <w:rFonts w:ascii="Arial" w:hAnsi="Arial" w:cs="Arial"/>
          </w:rPr>
          <w:instrText xml:space="preserve"> HYPERLINK "http://nrr10.nrc.gov/nrr-office/rps/how-do-i/activitycodes.pdf%20" </w:instrText>
        </w:r>
        <w:r w:rsidRPr="00175B8A">
          <w:rPr>
            <w:rFonts w:ascii="Arial" w:hAnsi="Arial" w:cs="Arial"/>
          </w:rPr>
          <w:fldChar w:fldCharType="separate"/>
        </w:r>
        <w:r w:rsidR="007E58E2" w:rsidRPr="00175B8A">
          <w:rPr>
            <w:rStyle w:val="Hyperlink"/>
            <w:rFonts w:ascii="Arial" w:hAnsi="Arial" w:cs="Arial"/>
          </w:rPr>
          <w:t>http://nrr10.nrc.gov/nrr-office/rps/how-do-i/activitycodes.pdf</w:t>
        </w:r>
        <w:r w:rsidRPr="00175B8A">
          <w:rPr>
            <w:rFonts w:ascii="Arial" w:hAnsi="Arial" w:cs="Arial"/>
          </w:rPr>
          <w:fldChar w:fldCharType="end"/>
        </w:r>
      </w:ins>
      <w:r w:rsidR="00B6328B"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110" w:author="KJL1" w:date="2011-06-02T08:44:00Z"/>
          <w:rFonts w:ascii="Arial" w:hAnsi="Arial" w:cs="Arial"/>
        </w:rPr>
      </w:pPr>
    </w:p>
    <w:p w:rsidR="00947448" w:rsidRPr="00175B8A" w:rsidRDefault="00DD16AA" w:rsidP="00F82D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111" w:author="kjl1" w:date="2011-09-26T11:00:00Z"/>
          <w:rFonts w:ascii="Arial" w:hAnsi="Arial" w:cs="Arial"/>
        </w:rPr>
      </w:pPr>
      <w:ins w:id="1112" w:author="KJL1" w:date="2011-06-02T08:44:00Z">
        <w:r w:rsidRPr="00175B8A">
          <w:rPr>
            <w:rFonts w:ascii="Arial" w:hAnsi="Arial" w:cs="Arial"/>
          </w:rPr>
          <w:tab/>
          <w:t xml:space="preserve">The IPE and activity codes contained in this </w:t>
        </w:r>
      </w:ins>
      <w:r w:rsidRPr="00175B8A">
        <w:rPr>
          <w:rFonts w:ascii="Arial" w:hAnsi="Arial" w:cs="Arial"/>
        </w:rPr>
        <w:t xml:space="preserve">table </w:t>
      </w:r>
      <w:ins w:id="1113" w:author="KJL1" w:date="2011-06-02T08:44:00Z">
        <w:r w:rsidRPr="00175B8A">
          <w:rPr>
            <w:rFonts w:ascii="Arial" w:hAnsi="Arial" w:cs="Arial"/>
          </w:rPr>
          <w:t xml:space="preserve">are the </w:t>
        </w:r>
      </w:ins>
      <w:r w:rsidRPr="00175B8A">
        <w:rPr>
          <w:rFonts w:ascii="Arial" w:hAnsi="Arial" w:cs="Arial"/>
        </w:rPr>
        <w:t>only codes to be used for any inspection</w:t>
      </w:r>
      <w:ins w:id="1114" w:author="KJL1" w:date="2011-06-02T08:44:00Z">
        <w:r w:rsidRPr="00175B8A">
          <w:rPr>
            <w:rFonts w:ascii="Arial" w:hAnsi="Arial" w:cs="Arial"/>
          </w:rPr>
          <w:t xml:space="preserve"> </w:t>
        </w:r>
      </w:ins>
      <w:r w:rsidRPr="00175B8A">
        <w:rPr>
          <w:rFonts w:ascii="Arial" w:hAnsi="Arial" w:cs="Arial"/>
        </w:rPr>
        <w:t xml:space="preserve">related activities </w:t>
      </w:r>
      <w:ins w:id="1115" w:author="KJL1" w:date="2011-06-02T08:44:00Z">
        <w:r w:rsidRPr="00175B8A">
          <w:rPr>
            <w:rFonts w:ascii="Arial" w:hAnsi="Arial" w:cs="Arial"/>
          </w:rPr>
          <w:t>supporting the ROP.</w:t>
        </w:r>
      </w:ins>
      <w:r w:rsidRPr="00175B8A">
        <w:rPr>
          <w:rFonts w:ascii="Arial" w:hAnsi="Arial" w:cs="Arial"/>
        </w:rPr>
        <w:t xml:space="preserve"> Inspectors are encouraged to review HRMS literature and training manuals for a description of HRMS terms and the proper fields for time entry of ROP activities in HRMS. </w:t>
      </w:r>
    </w:p>
    <w:p w:rsidR="00947448" w:rsidRPr="00175B8A" w:rsidRDefault="00947448"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33"/>
        <w:jc w:val="both"/>
        <w:rPr>
          <w:ins w:id="1116" w:author="kjl1" w:date="2011-09-26T11:00:00Z"/>
          <w:rFonts w:ascii="Arial" w:hAnsi="Arial" w:cs="Arial"/>
        </w:rPr>
      </w:pPr>
    </w:p>
    <w:p w:rsidR="00DD16AA" w:rsidRPr="00175B8A" w:rsidRDefault="00947448" w:rsidP="00544759">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17" w:author="KJL1" w:date="2011-06-02T08:44:00Z"/>
          <w:rFonts w:ascii="Arial" w:hAnsi="Arial" w:cs="Arial"/>
        </w:rPr>
      </w:pPr>
      <w:ins w:id="1118" w:author="kjl1" w:date="2011-09-26T11:00:00Z">
        <w:r w:rsidRPr="00175B8A">
          <w:rPr>
            <w:rFonts w:ascii="Arial" w:hAnsi="Arial" w:cs="Arial"/>
          </w:rPr>
          <w:t>Activit</w:t>
        </w:r>
        <w:r w:rsidR="000F66A5">
          <w:rPr>
            <w:rFonts w:ascii="Arial" w:hAnsi="Arial" w:cs="Arial"/>
          </w:rPr>
          <w:t xml:space="preserve">y codes are used to charge </w:t>
        </w:r>
      </w:ins>
      <w:ins w:id="1119" w:author="kjl1" w:date="2011-11-15T10:40:00Z">
        <w:r w:rsidR="000F66A5">
          <w:rPr>
            <w:rFonts w:ascii="Arial" w:hAnsi="Arial" w:cs="Arial"/>
          </w:rPr>
          <w:t>n</w:t>
        </w:r>
      </w:ins>
      <w:ins w:id="1120" w:author="kjl1" w:date="2011-09-26T11:00:00Z">
        <w:r w:rsidR="000F66A5">
          <w:rPr>
            <w:rFonts w:ascii="Arial" w:hAnsi="Arial" w:cs="Arial"/>
          </w:rPr>
          <w:t>on-</w:t>
        </w:r>
      </w:ins>
      <w:ins w:id="1121" w:author="kjl1" w:date="2011-11-15T10:40:00Z">
        <w:r w:rsidR="000F66A5">
          <w:rPr>
            <w:rFonts w:ascii="Arial" w:hAnsi="Arial" w:cs="Arial"/>
          </w:rPr>
          <w:t>d</w:t>
        </w:r>
      </w:ins>
      <w:ins w:id="1122" w:author="kjl1" w:date="2011-09-26T11:00:00Z">
        <w:r w:rsidRPr="00175B8A">
          <w:rPr>
            <w:rFonts w:ascii="Arial" w:hAnsi="Arial" w:cs="Arial"/>
          </w:rPr>
          <w:t xml:space="preserve">irect inspection activities.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123" w:author="KJL1" w:date="2011-06-02T08:44:00Z"/>
          <w:rFonts w:ascii="Arial" w:hAnsi="Arial" w:cs="Arial"/>
        </w:rPr>
      </w:pPr>
    </w:p>
    <w:p w:rsidR="00DD16AA" w:rsidRPr="00175B8A"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124" w:author="KJL1" w:date="2011-06-02T08:44:00Z"/>
          <w:rFonts w:ascii="Arial" w:hAnsi="Arial" w:cs="Arial"/>
        </w:rPr>
      </w:pPr>
      <w:ins w:id="1125" w:author="KJL1" w:date="2011-06-02T08:44:00Z">
        <w:r w:rsidRPr="00175B8A">
          <w:rPr>
            <w:rFonts w:ascii="Arial" w:hAnsi="Arial" w:cs="Arial"/>
            <w:u w:val="single"/>
          </w:rPr>
          <w:t>Assessment Activities</w:t>
        </w:r>
        <w:r w:rsidR="00797C48" w:rsidRPr="00175B8A">
          <w:rPr>
            <w:rFonts w:ascii="Arial" w:hAnsi="Arial" w:cs="Arial"/>
            <w:u w:val="single"/>
          </w:rPr>
          <w:t xml:space="preserve"> (</w:t>
        </w:r>
        <w:r w:rsidR="0002626A" w:rsidRPr="00175B8A">
          <w:rPr>
            <w:rFonts w:ascii="Arial" w:hAnsi="Arial" w:cs="Arial"/>
            <w:u w:val="single"/>
          </w:rPr>
          <w:t>excluding Security and Emergency Preparedness</w:t>
        </w:r>
        <w:r w:rsidR="0067670E" w:rsidRPr="00175B8A">
          <w:rPr>
            <w:rFonts w:ascii="Arial" w:hAnsi="Arial" w:cs="Arial"/>
            <w:u w:val="single"/>
          </w:rPr>
          <w:t>)</w:t>
        </w:r>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ins w:id="1126" w:author="KJL1" w:date="2011-06-02T08:44:00Z"/>
          <w:rFonts w:ascii="Arial" w:hAnsi="Arial" w:cs="Arial"/>
        </w:rPr>
      </w:pPr>
    </w:p>
    <w:p w:rsidR="00F759D0" w:rsidRPr="00175B8A" w:rsidRDefault="00F759D0"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27" w:author="KJL1" w:date="2011-06-02T08:44:00Z"/>
          <w:rFonts w:ascii="Arial" w:hAnsi="Arial" w:cs="Arial"/>
        </w:rPr>
      </w:pPr>
      <w:ins w:id="1128" w:author="KJL1" w:date="2011-06-02T08:44:00Z">
        <w:r w:rsidRPr="00175B8A">
          <w:rPr>
            <w:rFonts w:ascii="Arial" w:hAnsi="Arial" w:cs="Arial"/>
          </w:rPr>
          <w:t xml:space="preserve">The assessment report number for each plant is based on the year of the </w:t>
        </w:r>
        <w:r w:rsidRPr="00175B8A">
          <w:rPr>
            <w:rFonts w:ascii="Arial" w:hAnsi="Arial" w:cs="Arial"/>
            <w:u w:val="single"/>
          </w:rPr>
          <w:t>current</w:t>
        </w:r>
        <w:r w:rsidRPr="00175B8A">
          <w:rPr>
            <w:rFonts w:ascii="Arial" w:hAnsi="Arial" w:cs="Arial"/>
          </w:rPr>
          <w:t xml:space="preserve"> IPC (i.e., the EOC Annual Assessment letter for CY20</w:t>
        </w:r>
        <w:r w:rsidR="005A212A" w:rsidRPr="00175B8A">
          <w:rPr>
            <w:rFonts w:ascii="Arial" w:hAnsi="Arial" w:cs="Arial"/>
          </w:rPr>
          <w:t>1</w:t>
        </w:r>
      </w:ins>
      <w:ins w:id="1129" w:author="kjl1" w:date="2011-09-27T14:17:00Z">
        <w:r w:rsidR="00D6302B" w:rsidRPr="00175B8A">
          <w:rPr>
            <w:rFonts w:ascii="Arial" w:hAnsi="Arial" w:cs="Arial"/>
          </w:rPr>
          <w:t>3</w:t>
        </w:r>
      </w:ins>
      <w:ins w:id="1130" w:author="KJL1" w:date="2011-06-02T08:44:00Z">
        <w:r w:rsidRPr="00175B8A">
          <w:rPr>
            <w:rFonts w:ascii="Arial" w:hAnsi="Arial" w:cs="Arial"/>
          </w:rPr>
          <w:t xml:space="preserve"> would be 05000###/20</w:t>
        </w:r>
        <w:r w:rsidR="005A212A" w:rsidRPr="00175B8A">
          <w:rPr>
            <w:rFonts w:ascii="Arial" w:hAnsi="Arial" w:cs="Arial"/>
          </w:rPr>
          <w:t>1</w:t>
        </w:r>
      </w:ins>
      <w:ins w:id="1131" w:author="kjl1" w:date="2011-09-27T14:17:00Z">
        <w:r w:rsidR="00D6302B" w:rsidRPr="00175B8A">
          <w:rPr>
            <w:rFonts w:ascii="Arial" w:hAnsi="Arial" w:cs="Arial"/>
          </w:rPr>
          <w:t>3</w:t>
        </w:r>
      </w:ins>
      <w:ins w:id="1132" w:author="KJL1" w:date="2011-06-02T08:44:00Z">
        <w:r w:rsidRPr="00175B8A">
          <w:rPr>
            <w:rFonts w:ascii="Arial" w:hAnsi="Arial" w:cs="Arial"/>
          </w:rPr>
          <w:t xml:space="preserve">001).  </w:t>
        </w:r>
      </w:ins>
    </w:p>
    <w:p w:rsidR="00F759D0" w:rsidRPr="00175B8A"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33" w:author="KJL1" w:date="2011-06-02T08:44:00Z"/>
          <w:rFonts w:ascii="Arial" w:hAnsi="Arial" w:cs="Arial"/>
        </w:rPr>
      </w:pPr>
    </w:p>
    <w:p w:rsidR="00F759D0" w:rsidRPr="00175B8A" w:rsidRDefault="00F759D0"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34" w:author="KJL1" w:date="2011-06-02T08:44:00Z"/>
          <w:rFonts w:ascii="Arial" w:hAnsi="Arial" w:cs="Arial"/>
        </w:rPr>
      </w:pPr>
      <w:ins w:id="1135" w:author="KJL1" w:date="2011-06-02T08:44:00Z">
        <w:r w:rsidRPr="00175B8A">
          <w:rPr>
            <w:rFonts w:ascii="Arial" w:hAnsi="Arial" w:cs="Arial"/>
          </w:rPr>
          <w:t>Two</w:t>
        </w:r>
        <w:r w:rsidR="00DD16AA" w:rsidRPr="00175B8A">
          <w:rPr>
            <w:rFonts w:ascii="Arial" w:hAnsi="Arial" w:cs="Arial"/>
          </w:rPr>
          <w:t xml:space="preserve"> annual </w:t>
        </w:r>
        <w:r w:rsidRPr="00175B8A">
          <w:rPr>
            <w:rFonts w:ascii="Arial" w:hAnsi="Arial" w:cs="Arial"/>
          </w:rPr>
          <w:t>assessment</w:t>
        </w:r>
        <w:r w:rsidR="00DD16AA" w:rsidRPr="00175B8A">
          <w:rPr>
            <w:rFonts w:ascii="Arial" w:hAnsi="Arial" w:cs="Arial"/>
          </w:rPr>
          <w:t xml:space="preserve"> report number</w:t>
        </w:r>
        <w:r w:rsidRPr="00175B8A">
          <w:rPr>
            <w:rFonts w:ascii="Arial" w:hAnsi="Arial" w:cs="Arial"/>
          </w:rPr>
          <w:t>s</w:t>
        </w:r>
      </w:ins>
      <w:ins w:id="1136" w:author="kjl1" w:date="2011-10-05T09:50:00Z">
        <w:r w:rsidR="00290B82" w:rsidRPr="00175B8A">
          <w:rPr>
            <w:rFonts w:ascii="Arial" w:hAnsi="Arial" w:cs="Arial"/>
          </w:rPr>
          <w:t xml:space="preserve"> </w:t>
        </w:r>
      </w:ins>
      <w:ins w:id="1137" w:author="KJL1" w:date="2011-06-02T08:44:00Z">
        <w:r w:rsidRPr="00175B8A">
          <w:rPr>
            <w:rFonts w:ascii="Arial" w:hAnsi="Arial" w:cs="Arial"/>
          </w:rPr>
          <w:t>are</w:t>
        </w:r>
        <w:r w:rsidR="00DD16AA" w:rsidRPr="00175B8A">
          <w:rPr>
            <w:rFonts w:ascii="Arial" w:hAnsi="Arial" w:cs="Arial"/>
          </w:rPr>
          <w:t xml:space="preserve"> created for each plant </w:t>
        </w:r>
        <w:r w:rsidRPr="00175B8A">
          <w:rPr>
            <w:rFonts w:ascii="Arial" w:hAnsi="Arial" w:cs="Arial"/>
          </w:rPr>
          <w:t xml:space="preserve">every year:  </w:t>
        </w:r>
      </w:ins>
    </w:p>
    <w:p w:rsidR="00F759D0" w:rsidRPr="00175B8A"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138" w:author="KJL1" w:date="2011-06-02T08:44:00Z"/>
          <w:rFonts w:ascii="Arial" w:hAnsi="Arial" w:cs="Arial"/>
        </w:rPr>
      </w:pPr>
    </w:p>
    <w:p w:rsidR="00F759D0" w:rsidRPr="00175B8A" w:rsidRDefault="009345F2" w:rsidP="00F82D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ins w:id="1139" w:author="kjl1" w:date="2011-10-18T13:23:00Z">
        <w:r w:rsidRPr="00175B8A">
          <w:rPr>
            <w:rFonts w:ascii="Arial" w:hAnsi="Arial" w:cs="Arial"/>
          </w:rPr>
          <w:tab/>
        </w:r>
      </w:ins>
      <w:ins w:id="1140" w:author="KJL1" w:date="2011-06-02T08:44:00Z">
        <w:r w:rsidR="00F759D0" w:rsidRPr="00175B8A">
          <w:rPr>
            <w:rFonts w:ascii="Arial" w:hAnsi="Arial" w:cs="Arial"/>
          </w:rPr>
          <w:t>YYYY001 is u</w:t>
        </w:r>
        <w:r w:rsidR="002B557C" w:rsidRPr="00175B8A">
          <w:rPr>
            <w:rFonts w:ascii="Arial" w:hAnsi="Arial" w:cs="Arial"/>
          </w:rPr>
          <w:t>sed for end of cycle assessment</w:t>
        </w:r>
      </w:ins>
      <w:ins w:id="1141" w:author="kjl1" w:date="2011-09-26T11:06:00Z">
        <w:r w:rsidR="006D48E6" w:rsidRPr="00175B8A">
          <w:rPr>
            <w:rFonts w:ascii="Arial" w:hAnsi="Arial" w:cs="Arial"/>
          </w:rPr>
          <w:t>.  A</w:t>
        </w:r>
      </w:ins>
      <w:ins w:id="1142" w:author="KJL1" w:date="2011-06-02T08:44:00Z">
        <w:r w:rsidR="002B557C" w:rsidRPr="00175B8A">
          <w:rPr>
            <w:rFonts w:ascii="Arial" w:hAnsi="Arial" w:cs="Arial"/>
          </w:rPr>
          <w:t xml:space="preserve">ny assessment activities for the </w:t>
        </w:r>
        <w:r w:rsidR="002B557C" w:rsidRPr="000F66A5">
          <w:rPr>
            <w:rFonts w:ascii="Arial" w:hAnsi="Arial" w:cs="Arial"/>
          </w:rPr>
          <w:t>year</w:t>
        </w:r>
        <w:r w:rsidR="002B557C" w:rsidRPr="00175B8A">
          <w:rPr>
            <w:rFonts w:ascii="Arial" w:hAnsi="Arial" w:cs="Arial"/>
          </w:rPr>
          <w:t xml:space="preserve">, </w:t>
        </w:r>
        <w:r w:rsidR="002B557C" w:rsidRPr="000F66A5">
          <w:rPr>
            <w:rFonts w:ascii="Arial" w:hAnsi="Arial" w:cs="Arial"/>
          </w:rPr>
          <w:t xml:space="preserve">except </w:t>
        </w:r>
      </w:ins>
      <w:ins w:id="1143" w:author="kjl1" w:date="2011-10-05T09:40:00Z">
        <w:r w:rsidR="00694A0E" w:rsidRPr="000F66A5">
          <w:rPr>
            <w:rFonts w:ascii="Arial" w:hAnsi="Arial" w:cs="Arial"/>
          </w:rPr>
          <w:t>mid-cycle</w:t>
        </w:r>
      </w:ins>
      <w:ins w:id="1144" w:author="KJL1" w:date="2011-06-02T08:44:00Z">
        <w:r w:rsidR="002B557C" w:rsidRPr="000F66A5">
          <w:rPr>
            <w:rFonts w:ascii="Arial" w:hAnsi="Arial" w:cs="Arial"/>
          </w:rPr>
          <w:t xml:space="preserve"> activities between </w:t>
        </w:r>
        <w:proofErr w:type="gramStart"/>
        <w:r w:rsidR="002B557C" w:rsidRPr="000F66A5">
          <w:rPr>
            <w:rFonts w:ascii="Arial" w:hAnsi="Arial" w:cs="Arial"/>
          </w:rPr>
          <w:t>March</w:t>
        </w:r>
        <w:proofErr w:type="gramEnd"/>
        <w:r w:rsidR="002B557C" w:rsidRPr="000F66A5">
          <w:rPr>
            <w:rFonts w:ascii="Arial" w:hAnsi="Arial" w:cs="Arial"/>
          </w:rPr>
          <w:t xml:space="preserve"> to August</w:t>
        </w:r>
        <w:r w:rsidR="002B557C" w:rsidRPr="00175B8A">
          <w:rPr>
            <w:rFonts w:ascii="Arial" w:hAnsi="Arial" w:cs="Arial"/>
          </w:rPr>
          <w:t xml:space="preserve">, will be </w:t>
        </w:r>
      </w:ins>
      <w:r w:rsidR="002B557C" w:rsidRPr="00175B8A">
        <w:rPr>
          <w:rFonts w:ascii="Arial" w:hAnsi="Arial" w:cs="Arial"/>
        </w:rPr>
        <w:t xml:space="preserve">charged to </w:t>
      </w:r>
      <w:ins w:id="1145" w:author="KJL1" w:date="2011-06-02T08:44:00Z">
        <w:r w:rsidR="002B557C" w:rsidRPr="00175B8A">
          <w:rPr>
            <w:rFonts w:ascii="Arial" w:hAnsi="Arial" w:cs="Arial"/>
          </w:rPr>
          <w:t>this report number</w:t>
        </w:r>
      </w:ins>
      <w:r w:rsidR="002B557C" w:rsidRPr="00175B8A">
        <w:rPr>
          <w:rFonts w:ascii="Arial" w:hAnsi="Arial" w:cs="Arial"/>
        </w:rPr>
        <w:t>.</w:t>
      </w:r>
    </w:p>
    <w:p w:rsidR="002B557C" w:rsidRPr="00175B8A" w:rsidRDefault="002B557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rPr>
      </w:pPr>
    </w:p>
    <w:p w:rsidR="002B557C" w:rsidRPr="00175B8A" w:rsidRDefault="009345F2" w:rsidP="009345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146" w:author="KJL1" w:date="2011-06-02T08:44:00Z"/>
          <w:rFonts w:ascii="Arial" w:hAnsi="Arial" w:cs="Arial"/>
        </w:rPr>
      </w:pPr>
      <w:ins w:id="1147" w:author="kjl1" w:date="2011-10-18T13:24:00Z">
        <w:r w:rsidRPr="00175B8A">
          <w:rPr>
            <w:rFonts w:ascii="Arial" w:hAnsi="Arial" w:cs="Arial"/>
          </w:rPr>
          <w:tab/>
        </w:r>
      </w:ins>
      <w:ins w:id="1148" w:author="KJL1" w:date="2011-06-02T08:44:00Z">
        <w:r w:rsidR="00F759D0" w:rsidRPr="00175B8A">
          <w:rPr>
            <w:rFonts w:ascii="Arial" w:hAnsi="Arial" w:cs="Arial"/>
          </w:rPr>
          <w:t>YYYY00</w:t>
        </w:r>
        <w:r w:rsidR="005A212A" w:rsidRPr="00175B8A">
          <w:rPr>
            <w:rFonts w:ascii="Arial" w:hAnsi="Arial" w:cs="Arial"/>
          </w:rPr>
          <w:t>6</w:t>
        </w:r>
        <w:r w:rsidR="002B557C" w:rsidRPr="00175B8A">
          <w:rPr>
            <w:rFonts w:ascii="Arial" w:hAnsi="Arial" w:cs="Arial"/>
          </w:rPr>
          <w:t xml:space="preserve"> is used for MOC assessment</w:t>
        </w:r>
      </w:ins>
      <w:ins w:id="1149" w:author="kjl1" w:date="2011-09-26T11:06:00Z">
        <w:r w:rsidR="006D48E6" w:rsidRPr="00175B8A">
          <w:rPr>
            <w:rFonts w:ascii="Arial" w:hAnsi="Arial" w:cs="Arial"/>
          </w:rPr>
          <w:t xml:space="preserve">.  </w:t>
        </w:r>
      </w:ins>
      <w:ins w:id="1150" w:author="kjl1" w:date="2011-09-26T11:07:00Z">
        <w:r w:rsidR="006D48E6" w:rsidRPr="00175B8A">
          <w:rPr>
            <w:rFonts w:ascii="Arial" w:hAnsi="Arial" w:cs="Arial"/>
          </w:rPr>
          <w:t>Any</w:t>
        </w:r>
      </w:ins>
      <w:ins w:id="1151" w:author="KJL1" w:date="2011-06-02T08:44:00Z">
        <w:r w:rsidR="002B557C" w:rsidRPr="00175B8A">
          <w:rPr>
            <w:rFonts w:ascii="Arial" w:hAnsi="Arial" w:cs="Arial"/>
          </w:rPr>
          <w:t xml:space="preserve"> </w:t>
        </w:r>
      </w:ins>
      <w:ins w:id="1152" w:author="kjl1" w:date="2011-10-05T09:40:00Z">
        <w:r w:rsidR="00694A0E" w:rsidRPr="00175B8A">
          <w:rPr>
            <w:rFonts w:ascii="Arial" w:hAnsi="Arial" w:cs="Arial"/>
          </w:rPr>
          <w:t>mid-cycle</w:t>
        </w:r>
      </w:ins>
      <w:ins w:id="1153" w:author="KJL1" w:date="2011-06-02T08:44:00Z">
        <w:r w:rsidR="002B557C" w:rsidRPr="00175B8A">
          <w:rPr>
            <w:rFonts w:ascii="Arial" w:hAnsi="Arial" w:cs="Arial"/>
          </w:rPr>
          <w:t xml:space="preserve"> assessment activities between March and August will be charged to this report number. The </w:t>
        </w:r>
      </w:ins>
      <w:ins w:id="1154" w:author="kjl1" w:date="2011-10-05T09:40:00Z">
        <w:r w:rsidR="00694A0E" w:rsidRPr="00175B8A">
          <w:rPr>
            <w:rFonts w:ascii="Arial" w:hAnsi="Arial" w:cs="Arial"/>
          </w:rPr>
          <w:t>m</w:t>
        </w:r>
      </w:ins>
      <w:ins w:id="1155" w:author="KJL1" w:date="2011-06-02T08:44:00Z">
        <w:r w:rsidR="002B557C" w:rsidRPr="00175B8A">
          <w:rPr>
            <w:rFonts w:ascii="Arial" w:hAnsi="Arial" w:cs="Arial"/>
          </w:rPr>
          <w:t xml:space="preserve">id-cycle </w:t>
        </w:r>
      </w:ins>
      <w:ins w:id="1156" w:author="kjl1" w:date="2011-10-05T09:40:00Z">
        <w:r w:rsidR="00694A0E" w:rsidRPr="00175B8A">
          <w:rPr>
            <w:rFonts w:ascii="Arial" w:hAnsi="Arial" w:cs="Arial"/>
          </w:rPr>
          <w:t>a</w:t>
        </w:r>
      </w:ins>
      <w:ins w:id="1157" w:author="KJL1" w:date="2011-06-02T08:44:00Z">
        <w:r w:rsidR="002B557C" w:rsidRPr="00175B8A">
          <w:rPr>
            <w:rFonts w:ascii="Arial" w:hAnsi="Arial" w:cs="Arial"/>
          </w:rPr>
          <w:t>ssessment will be closed out at the end of August with the i</w:t>
        </w:r>
        <w:r w:rsidR="0002626A" w:rsidRPr="00175B8A">
          <w:rPr>
            <w:rFonts w:ascii="Arial" w:hAnsi="Arial" w:cs="Arial"/>
          </w:rPr>
          <w:t xml:space="preserve">ssuance of the </w:t>
        </w:r>
      </w:ins>
      <w:ins w:id="1158" w:author="kjl1" w:date="2011-10-05T09:41:00Z">
        <w:r w:rsidR="00694A0E" w:rsidRPr="00175B8A">
          <w:rPr>
            <w:rFonts w:ascii="Arial" w:hAnsi="Arial" w:cs="Arial"/>
          </w:rPr>
          <w:t>m</w:t>
        </w:r>
      </w:ins>
      <w:ins w:id="1159" w:author="kjl1" w:date="2011-10-05T09:40:00Z">
        <w:r w:rsidR="00694A0E" w:rsidRPr="00175B8A">
          <w:rPr>
            <w:rFonts w:ascii="Arial" w:hAnsi="Arial" w:cs="Arial"/>
          </w:rPr>
          <w:t>id-cycle</w:t>
        </w:r>
      </w:ins>
      <w:ins w:id="1160" w:author="KJL1" w:date="2011-06-02T08:44:00Z">
        <w:r w:rsidR="0002626A" w:rsidRPr="00175B8A">
          <w:rPr>
            <w:rFonts w:ascii="Arial" w:hAnsi="Arial" w:cs="Arial"/>
          </w:rPr>
          <w:t xml:space="preserve"> assess</w:t>
        </w:r>
        <w:r w:rsidR="002B557C" w:rsidRPr="00175B8A">
          <w:rPr>
            <w:rFonts w:ascii="Arial" w:hAnsi="Arial" w:cs="Arial"/>
          </w:rPr>
          <w:t xml:space="preserve">ment report. </w:t>
        </w:r>
      </w:ins>
    </w:p>
    <w:p w:rsidR="00DD16AA" w:rsidRPr="00175B8A"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161" w:author="KJL1" w:date="2011-06-02T08:44:00Z"/>
          <w:rFonts w:ascii="Arial" w:hAnsi="Arial" w:cs="Arial"/>
        </w:rPr>
      </w:pPr>
      <w:ins w:id="1162" w:author="KJL1" w:date="2011-06-02T08:44:00Z">
        <w:r w:rsidRPr="00175B8A">
          <w:rPr>
            <w:rFonts w:ascii="Arial" w:hAnsi="Arial" w:cs="Arial"/>
          </w:rPr>
          <w:t xml:space="preserve">  </w:t>
        </w:r>
      </w:ins>
    </w:p>
    <w:p w:rsidR="00DD16AA" w:rsidRPr="00175B8A" w:rsidRDefault="0067670E" w:rsidP="00544759">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ins w:id="1163" w:author="KJL1" w:date="2011-06-02T08:44:00Z">
        <w:r w:rsidRPr="00175B8A">
          <w:rPr>
            <w:rFonts w:ascii="Arial" w:hAnsi="Arial" w:cs="Arial"/>
          </w:rPr>
          <w:t xml:space="preserve">All </w:t>
        </w:r>
      </w:ins>
      <w:r w:rsidRPr="00175B8A">
        <w:rPr>
          <w:rFonts w:ascii="Arial" w:hAnsi="Arial" w:cs="Arial"/>
        </w:rPr>
        <w:t xml:space="preserve">assessment related </w:t>
      </w:r>
      <w:ins w:id="1164" w:author="KJL1" w:date="2011-06-02T08:44:00Z">
        <w:r w:rsidRPr="00175B8A">
          <w:rPr>
            <w:rFonts w:ascii="Arial" w:hAnsi="Arial" w:cs="Arial"/>
          </w:rPr>
          <w:t>activ</w:t>
        </w:r>
        <w:r w:rsidR="0002626A" w:rsidRPr="00175B8A">
          <w:rPr>
            <w:rFonts w:ascii="Arial" w:hAnsi="Arial" w:cs="Arial"/>
          </w:rPr>
          <w:t>i</w:t>
        </w:r>
        <w:r w:rsidRPr="00175B8A">
          <w:rPr>
            <w:rFonts w:ascii="Arial" w:hAnsi="Arial" w:cs="Arial"/>
          </w:rPr>
          <w:t>t</w:t>
        </w:r>
        <w:r w:rsidR="0002626A" w:rsidRPr="00175B8A">
          <w:rPr>
            <w:rFonts w:ascii="Arial" w:hAnsi="Arial" w:cs="Arial"/>
          </w:rPr>
          <w:t>i</w:t>
        </w:r>
        <w:r w:rsidRPr="00175B8A">
          <w:rPr>
            <w:rFonts w:ascii="Arial" w:hAnsi="Arial" w:cs="Arial"/>
          </w:rPr>
          <w:t xml:space="preserve">es are </w:t>
        </w:r>
      </w:ins>
      <w:r w:rsidRPr="00175B8A">
        <w:rPr>
          <w:rFonts w:ascii="Arial" w:hAnsi="Arial" w:cs="Arial"/>
        </w:rPr>
        <w:t xml:space="preserve">charged to the </w:t>
      </w:r>
      <w:ins w:id="1165" w:author="Jocelyn" w:date="2011-08-21T20:27:00Z">
        <w:r w:rsidR="00F624A7" w:rsidRPr="00175B8A">
          <w:rPr>
            <w:rFonts w:ascii="Arial" w:hAnsi="Arial" w:cs="Arial"/>
          </w:rPr>
          <w:t>“</w:t>
        </w:r>
      </w:ins>
      <w:r w:rsidRPr="00175B8A">
        <w:rPr>
          <w:rFonts w:ascii="Arial" w:hAnsi="Arial" w:cs="Arial"/>
        </w:rPr>
        <w:t>ASM</w:t>
      </w:r>
      <w:ins w:id="1166" w:author="Jocelyn" w:date="2011-08-21T20:27:00Z">
        <w:r w:rsidR="00F624A7" w:rsidRPr="00175B8A">
          <w:rPr>
            <w:rFonts w:ascii="Arial" w:hAnsi="Arial" w:cs="Arial"/>
          </w:rPr>
          <w:t>”</w:t>
        </w:r>
      </w:ins>
      <w:r w:rsidRPr="00175B8A">
        <w:rPr>
          <w:rFonts w:ascii="Arial" w:hAnsi="Arial" w:cs="Arial"/>
        </w:rPr>
        <w:t xml:space="preserve"> activity code. This </w:t>
      </w:r>
      <w:ins w:id="1167" w:author="KJL1" w:date="2011-06-02T08:44:00Z">
        <w:r w:rsidRPr="00175B8A">
          <w:rPr>
            <w:rFonts w:ascii="Arial" w:hAnsi="Arial" w:cs="Arial"/>
          </w:rPr>
          <w:t>includes</w:t>
        </w:r>
      </w:ins>
      <w:r w:rsidRPr="00175B8A">
        <w:rPr>
          <w:rFonts w:ascii="Arial" w:hAnsi="Arial" w:cs="Arial"/>
        </w:rPr>
        <w:t xml:space="preserve"> preparing and conducting all assessment activities</w:t>
      </w:r>
      <w:ins w:id="1168" w:author="KJL1" w:date="2011-06-02T08:44:00Z">
        <w:r w:rsidRPr="00175B8A">
          <w:rPr>
            <w:rFonts w:ascii="Arial" w:hAnsi="Arial" w:cs="Arial"/>
          </w:rPr>
          <w:t xml:space="preserve"> (such as</w:t>
        </w:r>
      </w:ins>
      <w:r w:rsidRPr="00175B8A">
        <w:rPr>
          <w:rFonts w:ascii="Arial" w:hAnsi="Arial" w:cs="Arial"/>
        </w:rPr>
        <w:t xml:space="preserve"> quarterly, </w:t>
      </w:r>
      <w:ins w:id="1169" w:author="kjl1" w:date="2011-10-05T09:40:00Z">
        <w:r w:rsidR="00694A0E" w:rsidRPr="00175B8A">
          <w:rPr>
            <w:rFonts w:ascii="Arial" w:hAnsi="Arial" w:cs="Arial"/>
          </w:rPr>
          <w:t>mid-cycle</w:t>
        </w:r>
      </w:ins>
      <w:r w:rsidRPr="00175B8A">
        <w:rPr>
          <w:rFonts w:ascii="Arial" w:hAnsi="Arial" w:cs="Arial"/>
        </w:rPr>
        <w:t>, end-of-cycle reviews</w:t>
      </w:r>
      <w:ins w:id="1170" w:author="KJL1" w:date="2011-06-02T08:44:00Z">
        <w:r w:rsidRPr="00175B8A">
          <w:rPr>
            <w:rFonts w:ascii="Arial" w:hAnsi="Arial" w:cs="Arial"/>
          </w:rPr>
          <w:t xml:space="preserve">, and other </w:t>
        </w:r>
      </w:ins>
      <w:r w:rsidRPr="00175B8A">
        <w:rPr>
          <w:rFonts w:ascii="Arial" w:hAnsi="Arial" w:cs="Arial"/>
        </w:rPr>
        <w:t>ongoing assessment activities</w:t>
      </w:r>
      <w:ins w:id="1171" w:author="kjl1" w:date="2011-11-09T13:20:00Z">
        <w:r w:rsidR="004D5BD2">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BF3AFA" w:rsidRPr="00175B8A" w:rsidRDefault="00BF3AF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172" w:author="KJL1" w:date="2011-06-02T08:44:00Z"/>
          <w:rFonts w:ascii="Arial" w:hAnsi="Arial" w:cs="Arial"/>
        </w:rPr>
      </w:pPr>
      <w:ins w:id="1173" w:author="KJL1" w:date="2011-06-02T08:44:00Z">
        <w:r w:rsidRPr="00175B8A">
          <w:rPr>
            <w:rFonts w:ascii="Arial" w:hAnsi="Arial" w:cs="Arial"/>
            <w:u w:val="single"/>
          </w:rPr>
          <w:t>Security (SG</w:t>
        </w:r>
      </w:ins>
      <w:r w:rsidRPr="00175B8A">
        <w:rPr>
          <w:rFonts w:ascii="Arial" w:hAnsi="Arial" w:cs="Arial"/>
          <w:u w:val="single"/>
        </w:rPr>
        <w:t xml:space="preserve">) </w:t>
      </w:r>
      <w:ins w:id="1174" w:author="kjl1" w:date="2011-09-26T12:55:00Z">
        <w:r w:rsidR="003E0B5C" w:rsidRPr="00175B8A">
          <w:rPr>
            <w:rFonts w:ascii="Arial" w:hAnsi="Arial" w:cs="Arial"/>
            <w:u w:val="single"/>
          </w:rPr>
          <w:t xml:space="preserve">Assessment </w:t>
        </w:r>
      </w:ins>
      <w:r w:rsidRPr="00175B8A">
        <w:rPr>
          <w:rFonts w:ascii="Arial" w:hAnsi="Arial" w:cs="Arial"/>
          <w:u w:val="single"/>
        </w:rPr>
        <w:t>Activities</w:t>
      </w:r>
      <w:r w:rsidRPr="008B5882">
        <w:rPr>
          <w:rFonts w:ascii="Arial" w:hAnsi="Arial" w:cs="Arial"/>
        </w:rPr>
        <w:t>.</w:t>
      </w:r>
      <w:r w:rsidRPr="00175B8A">
        <w:rPr>
          <w:rFonts w:ascii="Arial" w:hAnsi="Arial" w:cs="Arial"/>
        </w:rPr>
        <w:t xml:space="preserve">  </w:t>
      </w:r>
    </w:p>
    <w:p w:rsidR="00BF3AFA" w:rsidRPr="00175B8A"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ins w:id="1175" w:author="KJL1" w:date="2011-06-02T08:44:00Z"/>
          <w:rFonts w:ascii="Arial" w:hAnsi="Arial" w:cs="Arial"/>
        </w:rPr>
      </w:pPr>
    </w:p>
    <w:p w:rsidR="00F759D0" w:rsidRPr="00175B8A" w:rsidRDefault="00F759D0"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76" w:author="KJL1" w:date="2011-06-02T08:44:00Z"/>
          <w:rFonts w:ascii="Arial" w:hAnsi="Arial" w:cs="Arial"/>
        </w:rPr>
      </w:pPr>
      <w:ins w:id="1177" w:author="KJL1" w:date="2011-06-02T08:44:00Z">
        <w:r w:rsidRPr="00175B8A">
          <w:rPr>
            <w:rFonts w:ascii="Arial" w:hAnsi="Arial" w:cs="Arial"/>
          </w:rPr>
          <w:t xml:space="preserve">The report number for each plant is based on the year of the </w:t>
        </w:r>
        <w:r w:rsidRPr="00175B8A">
          <w:rPr>
            <w:rFonts w:ascii="Arial" w:hAnsi="Arial" w:cs="Arial"/>
            <w:u w:val="single"/>
          </w:rPr>
          <w:t>current</w:t>
        </w:r>
        <w:r w:rsidRPr="00175B8A">
          <w:rPr>
            <w:rFonts w:ascii="Arial" w:hAnsi="Arial" w:cs="Arial"/>
          </w:rPr>
          <w:t xml:space="preserve"> IPC (i.e., the Annual SG Assessment letter for CY20</w:t>
        </w:r>
        <w:r w:rsidR="005A212A" w:rsidRPr="00175B8A">
          <w:rPr>
            <w:rFonts w:ascii="Arial" w:hAnsi="Arial" w:cs="Arial"/>
          </w:rPr>
          <w:t>1</w:t>
        </w:r>
      </w:ins>
      <w:ins w:id="1178" w:author="kjl1" w:date="2011-09-27T14:17:00Z">
        <w:r w:rsidR="00D6302B" w:rsidRPr="00175B8A">
          <w:rPr>
            <w:rFonts w:ascii="Arial" w:hAnsi="Arial" w:cs="Arial"/>
          </w:rPr>
          <w:t>3</w:t>
        </w:r>
      </w:ins>
      <w:ins w:id="1179" w:author="KJL1" w:date="2011-06-02T08:44:00Z">
        <w:r w:rsidRPr="00175B8A">
          <w:rPr>
            <w:rFonts w:ascii="Arial" w:hAnsi="Arial" w:cs="Arial"/>
          </w:rPr>
          <w:t xml:space="preserve"> would be 05000###/20</w:t>
        </w:r>
        <w:r w:rsidR="005A212A" w:rsidRPr="00175B8A">
          <w:rPr>
            <w:rFonts w:ascii="Arial" w:hAnsi="Arial" w:cs="Arial"/>
          </w:rPr>
          <w:t>1</w:t>
        </w:r>
      </w:ins>
      <w:ins w:id="1180" w:author="kjl1" w:date="2011-09-27T14:17:00Z">
        <w:r w:rsidR="00D6302B" w:rsidRPr="00175B8A">
          <w:rPr>
            <w:rFonts w:ascii="Arial" w:hAnsi="Arial" w:cs="Arial"/>
          </w:rPr>
          <w:t>3</w:t>
        </w:r>
      </w:ins>
      <w:ins w:id="1181" w:author="KJL1" w:date="2011-06-02T08:44:00Z">
        <w:r w:rsidRPr="00175B8A">
          <w:rPr>
            <w:rFonts w:ascii="Arial" w:hAnsi="Arial" w:cs="Arial"/>
          </w:rPr>
          <w:t xml:space="preserve">401).  </w:t>
        </w:r>
      </w:ins>
    </w:p>
    <w:p w:rsidR="00F759D0" w:rsidRPr="00175B8A"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82" w:author="KJL1" w:date="2011-06-02T08:44:00Z"/>
          <w:rFonts w:ascii="Arial" w:hAnsi="Arial" w:cs="Arial"/>
        </w:rPr>
      </w:pPr>
    </w:p>
    <w:p w:rsidR="00F759D0" w:rsidRPr="00175B8A" w:rsidRDefault="00F759D0"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183" w:author="KJL1" w:date="2011-06-02T08:44:00Z"/>
          <w:rFonts w:ascii="Arial" w:hAnsi="Arial" w:cs="Arial"/>
        </w:rPr>
      </w:pPr>
      <w:ins w:id="1184" w:author="KJL1" w:date="2011-06-02T08:44:00Z">
        <w:r w:rsidRPr="00175B8A">
          <w:rPr>
            <w:rFonts w:ascii="Arial" w:hAnsi="Arial" w:cs="Arial"/>
          </w:rPr>
          <w:lastRenderedPageBreak/>
          <w:t>Two</w:t>
        </w:r>
      </w:ins>
      <w:r w:rsidR="00BF3AFA" w:rsidRPr="00175B8A">
        <w:rPr>
          <w:rFonts w:ascii="Arial" w:hAnsi="Arial" w:cs="Arial"/>
        </w:rPr>
        <w:t xml:space="preserve"> annual </w:t>
      </w:r>
      <w:ins w:id="1185" w:author="KJL1" w:date="2011-06-02T08:44:00Z">
        <w:r w:rsidR="00BF3AFA" w:rsidRPr="00175B8A">
          <w:rPr>
            <w:rFonts w:ascii="Arial" w:hAnsi="Arial" w:cs="Arial"/>
          </w:rPr>
          <w:t>assessment report number</w:t>
        </w:r>
        <w:r w:rsidRPr="00175B8A">
          <w:rPr>
            <w:rFonts w:ascii="Arial" w:hAnsi="Arial" w:cs="Arial"/>
          </w:rPr>
          <w:t>s</w:t>
        </w:r>
        <w:r w:rsidR="00BF3AFA" w:rsidRPr="00175B8A">
          <w:rPr>
            <w:rFonts w:ascii="Arial" w:hAnsi="Arial" w:cs="Arial"/>
          </w:rPr>
          <w:t xml:space="preserve"> </w:t>
        </w:r>
        <w:r w:rsidRPr="00175B8A">
          <w:rPr>
            <w:rFonts w:ascii="Arial" w:hAnsi="Arial" w:cs="Arial"/>
          </w:rPr>
          <w:t>are</w:t>
        </w:r>
        <w:r w:rsidR="00BF3AFA" w:rsidRPr="00175B8A">
          <w:rPr>
            <w:rFonts w:ascii="Arial" w:hAnsi="Arial" w:cs="Arial"/>
          </w:rPr>
          <w:t xml:space="preserve"> created for each plant</w:t>
        </w:r>
        <w:r w:rsidRPr="00175B8A">
          <w:rPr>
            <w:rFonts w:ascii="Arial" w:hAnsi="Arial" w:cs="Arial"/>
          </w:rPr>
          <w:t xml:space="preserve"> each year:</w:t>
        </w:r>
      </w:ins>
    </w:p>
    <w:p w:rsidR="00F759D0" w:rsidRPr="00175B8A" w:rsidRDefault="00F759D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ins w:id="1186" w:author="KJL1" w:date="2011-06-02T08:44:00Z"/>
          <w:rFonts w:ascii="Arial" w:hAnsi="Arial" w:cs="Arial"/>
        </w:rPr>
      </w:pPr>
    </w:p>
    <w:p w:rsidR="00BF3AFA" w:rsidRPr="00175B8A" w:rsidRDefault="00F759D0" w:rsidP="00F82D7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187" w:author="KJL1" w:date="2011-06-02T08:44:00Z"/>
          <w:rFonts w:ascii="Arial" w:hAnsi="Arial" w:cs="Arial"/>
        </w:rPr>
      </w:pPr>
      <w:ins w:id="1188" w:author="KJL1" w:date="2011-06-02T08:44:00Z">
        <w:r w:rsidRPr="00175B8A">
          <w:rPr>
            <w:rFonts w:ascii="Arial" w:hAnsi="Arial" w:cs="Arial"/>
          </w:rPr>
          <w:t xml:space="preserve">YYYY401 is used for end of cycle </w:t>
        </w:r>
        <w:r w:rsidR="006C58DA" w:rsidRPr="00175B8A">
          <w:rPr>
            <w:rFonts w:ascii="Arial" w:hAnsi="Arial" w:cs="Arial"/>
          </w:rPr>
          <w:t xml:space="preserve">SG </w:t>
        </w:r>
        <w:r w:rsidRPr="00175B8A">
          <w:rPr>
            <w:rFonts w:ascii="Arial" w:hAnsi="Arial" w:cs="Arial"/>
          </w:rPr>
          <w:t>assessment</w:t>
        </w:r>
        <w:r w:rsidR="006C58DA" w:rsidRPr="00175B8A">
          <w:rPr>
            <w:rFonts w:ascii="Arial" w:hAnsi="Arial" w:cs="Arial"/>
          </w:rPr>
          <w:t xml:space="preserve"> report.</w:t>
        </w:r>
        <w:r w:rsidR="003F0898" w:rsidRPr="00175B8A">
          <w:rPr>
            <w:rFonts w:ascii="Arial" w:hAnsi="Arial" w:cs="Arial"/>
          </w:rPr>
          <w:t xml:space="preserve"> </w:t>
        </w:r>
      </w:ins>
      <w:ins w:id="1189" w:author="kjl1" w:date="2011-10-14T14:40:00Z">
        <w:r w:rsidR="008F5937" w:rsidRPr="00175B8A">
          <w:rPr>
            <w:rFonts w:ascii="Arial" w:hAnsi="Arial" w:cs="Arial"/>
          </w:rPr>
          <w:t>However, a</w:t>
        </w:r>
      </w:ins>
      <w:ins w:id="1190" w:author="KJL1" w:date="2011-06-02T08:44:00Z">
        <w:r w:rsidR="006C58DA" w:rsidRPr="00175B8A">
          <w:rPr>
            <w:rFonts w:ascii="Arial" w:hAnsi="Arial" w:cs="Arial"/>
          </w:rPr>
          <w:t>ll</w:t>
        </w:r>
        <w:r w:rsidR="00BF3AFA" w:rsidRPr="00175B8A">
          <w:rPr>
            <w:rFonts w:ascii="Arial" w:hAnsi="Arial" w:cs="Arial"/>
          </w:rPr>
          <w:t xml:space="preserve"> </w:t>
        </w:r>
        <w:r w:rsidR="00457B09" w:rsidRPr="00175B8A">
          <w:rPr>
            <w:rFonts w:ascii="Arial" w:hAnsi="Arial" w:cs="Arial"/>
          </w:rPr>
          <w:t xml:space="preserve">non-plant </w:t>
        </w:r>
      </w:ins>
      <w:ins w:id="1191" w:author="kjl1" w:date="2011-10-14T14:41:00Z">
        <w:r w:rsidR="008F5937" w:rsidRPr="00175B8A">
          <w:rPr>
            <w:rFonts w:ascii="Arial" w:hAnsi="Arial" w:cs="Arial"/>
          </w:rPr>
          <w:t>non-</w:t>
        </w:r>
      </w:ins>
      <w:ins w:id="1192" w:author="KJL1" w:date="2011-06-02T08:44:00Z">
        <w:r w:rsidR="00457B09" w:rsidRPr="00175B8A">
          <w:rPr>
            <w:rFonts w:ascii="Arial" w:hAnsi="Arial" w:cs="Arial"/>
          </w:rPr>
          <w:t xml:space="preserve">assessment </w:t>
        </w:r>
      </w:ins>
      <w:r w:rsidR="00457B09" w:rsidRPr="00175B8A">
        <w:rPr>
          <w:rFonts w:ascii="Arial" w:hAnsi="Arial" w:cs="Arial"/>
        </w:rPr>
        <w:t>inspection activities</w:t>
      </w:r>
      <w:ins w:id="1193" w:author="kjl1" w:date="2011-09-26T13:02:00Z">
        <w:r w:rsidR="003E0B5C" w:rsidRPr="00175B8A">
          <w:rPr>
            <w:rFonts w:ascii="Arial" w:hAnsi="Arial" w:cs="Arial"/>
          </w:rPr>
          <w:t xml:space="preserve"> not associated with stand alone SG reports</w:t>
        </w:r>
      </w:ins>
      <w:ins w:id="1194" w:author="kjl1" w:date="2011-09-26T11:06:00Z">
        <w:r w:rsidR="006D48E6" w:rsidRPr="00175B8A">
          <w:rPr>
            <w:rFonts w:ascii="Arial" w:hAnsi="Arial" w:cs="Arial"/>
          </w:rPr>
          <w:t xml:space="preserve">, </w:t>
        </w:r>
        <w:r w:rsidR="006D48E6" w:rsidRPr="000F66A5">
          <w:rPr>
            <w:rFonts w:ascii="Arial" w:hAnsi="Arial" w:cs="Arial"/>
          </w:rPr>
          <w:t xml:space="preserve">except </w:t>
        </w:r>
      </w:ins>
      <w:ins w:id="1195" w:author="kjl1" w:date="2011-10-05T09:41:00Z">
        <w:r w:rsidR="00694A0E" w:rsidRPr="000F66A5">
          <w:rPr>
            <w:rFonts w:ascii="Arial" w:hAnsi="Arial" w:cs="Arial"/>
          </w:rPr>
          <w:t>m</w:t>
        </w:r>
      </w:ins>
      <w:ins w:id="1196" w:author="kjl1" w:date="2011-10-05T09:40:00Z">
        <w:r w:rsidR="00694A0E" w:rsidRPr="000F66A5">
          <w:rPr>
            <w:rFonts w:ascii="Arial" w:hAnsi="Arial" w:cs="Arial"/>
          </w:rPr>
          <w:t>id-cycle</w:t>
        </w:r>
      </w:ins>
      <w:ins w:id="1197" w:author="kjl1" w:date="2011-09-26T11:06:00Z">
        <w:r w:rsidR="006D48E6" w:rsidRPr="000F66A5">
          <w:rPr>
            <w:rFonts w:ascii="Arial" w:hAnsi="Arial" w:cs="Arial"/>
          </w:rPr>
          <w:t xml:space="preserve"> activities between </w:t>
        </w:r>
        <w:proofErr w:type="gramStart"/>
        <w:r w:rsidR="006D48E6" w:rsidRPr="000F66A5">
          <w:rPr>
            <w:rFonts w:ascii="Arial" w:hAnsi="Arial" w:cs="Arial"/>
          </w:rPr>
          <w:t>March</w:t>
        </w:r>
        <w:proofErr w:type="gramEnd"/>
        <w:r w:rsidR="006D48E6" w:rsidRPr="000F66A5">
          <w:rPr>
            <w:rFonts w:ascii="Arial" w:hAnsi="Arial" w:cs="Arial"/>
          </w:rPr>
          <w:t xml:space="preserve"> to August</w:t>
        </w:r>
        <w:r w:rsidR="006D48E6" w:rsidRPr="008B5882">
          <w:rPr>
            <w:rFonts w:ascii="Arial" w:hAnsi="Arial" w:cs="Arial"/>
          </w:rPr>
          <w:t>,</w:t>
        </w:r>
      </w:ins>
      <w:r w:rsidR="00457B09" w:rsidRPr="008B5882">
        <w:rPr>
          <w:rFonts w:ascii="Arial" w:hAnsi="Arial" w:cs="Arial"/>
        </w:rPr>
        <w:t xml:space="preserve"> </w:t>
      </w:r>
      <w:ins w:id="1198" w:author="kjl1" w:date="2011-10-14T14:41:00Z">
        <w:r w:rsidR="008F5937" w:rsidRPr="00175B8A">
          <w:rPr>
            <w:rFonts w:ascii="Arial" w:hAnsi="Arial" w:cs="Arial"/>
          </w:rPr>
          <w:t>are also</w:t>
        </w:r>
      </w:ins>
      <w:r w:rsidR="00525A58" w:rsidRPr="00175B8A">
        <w:rPr>
          <w:rFonts w:ascii="Arial" w:hAnsi="Arial" w:cs="Arial"/>
        </w:rPr>
        <w:t xml:space="preserve"> charged to this</w:t>
      </w:r>
      <w:r w:rsidR="00BF3AFA" w:rsidRPr="00175B8A">
        <w:rPr>
          <w:rFonts w:ascii="Arial" w:hAnsi="Arial" w:cs="Arial"/>
        </w:rPr>
        <w:t xml:space="preserve"> report number</w:t>
      </w:r>
      <w:ins w:id="1199" w:author="KJL1" w:date="2011-06-02T08:44:00Z">
        <w:r w:rsidR="00BF3AFA" w:rsidRPr="00175B8A">
          <w:rPr>
            <w:rFonts w:ascii="Arial" w:hAnsi="Arial" w:cs="Arial"/>
          </w:rPr>
          <w:t xml:space="preserve">. </w:t>
        </w:r>
      </w:ins>
    </w:p>
    <w:p w:rsidR="00BF3AFA" w:rsidRPr="00175B8A"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ins w:id="1200" w:author="KJL1" w:date="2011-06-02T08:44:00Z"/>
          <w:rFonts w:ascii="Arial" w:hAnsi="Arial" w:cs="Arial"/>
        </w:rPr>
      </w:pPr>
    </w:p>
    <w:p w:rsidR="00BF3AFA" w:rsidRPr="00175B8A" w:rsidRDefault="003F089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201" w:author="KJL1" w:date="2011-06-02T08:44:00Z"/>
          <w:rFonts w:ascii="Arial" w:hAnsi="Arial" w:cs="Arial"/>
        </w:rPr>
      </w:pPr>
      <w:ins w:id="1202" w:author="KJL1" w:date="2011-06-02T08:44:00Z">
        <w:r w:rsidRPr="00175B8A">
          <w:rPr>
            <w:rFonts w:ascii="Arial" w:hAnsi="Arial" w:cs="Arial"/>
          </w:rPr>
          <w:t xml:space="preserve">YYYY402 is used for </w:t>
        </w:r>
      </w:ins>
      <w:ins w:id="1203" w:author="kjl1" w:date="2011-10-05T09:41:00Z">
        <w:r w:rsidR="00694A0E" w:rsidRPr="00175B8A">
          <w:rPr>
            <w:rFonts w:ascii="Arial" w:hAnsi="Arial" w:cs="Arial"/>
          </w:rPr>
          <w:t>m</w:t>
        </w:r>
      </w:ins>
      <w:ins w:id="1204" w:author="KJL1" w:date="2011-06-02T08:44:00Z">
        <w:r w:rsidRPr="00175B8A">
          <w:rPr>
            <w:rFonts w:ascii="Arial" w:hAnsi="Arial" w:cs="Arial"/>
          </w:rPr>
          <w:t>id</w:t>
        </w:r>
      </w:ins>
      <w:ins w:id="1205" w:author="kjl1" w:date="2011-09-26T11:07:00Z">
        <w:r w:rsidR="006D48E6" w:rsidRPr="00175B8A">
          <w:rPr>
            <w:rFonts w:ascii="Arial" w:hAnsi="Arial" w:cs="Arial"/>
          </w:rPr>
          <w:t>-</w:t>
        </w:r>
      </w:ins>
      <w:ins w:id="1206" w:author="kjl1" w:date="2011-10-05T09:41:00Z">
        <w:r w:rsidR="00694A0E" w:rsidRPr="00175B8A">
          <w:rPr>
            <w:rFonts w:ascii="Arial" w:hAnsi="Arial" w:cs="Arial"/>
          </w:rPr>
          <w:t>c</w:t>
        </w:r>
      </w:ins>
      <w:ins w:id="1207" w:author="KJL1" w:date="2011-06-02T08:44:00Z">
        <w:r w:rsidRPr="00175B8A">
          <w:rPr>
            <w:rFonts w:ascii="Arial" w:hAnsi="Arial" w:cs="Arial"/>
          </w:rPr>
          <w:t xml:space="preserve">ycle </w:t>
        </w:r>
        <w:r w:rsidR="006C58DA" w:rsidRPr="00175B8A">
          <w:rPr>
            <w:rFonts w:ascii="Arial" w:hAnsi="Arial" w:cs="Arial"/>
          </w:rPr>
          <w:t xml:space="preserve">SG </w:t>
        </w:r>
        <w:r w:rsidRPr="00175B8A">
          <w:rPr>
            <w:rFonts w:ascii="Arial" w:hAnsi="Arial" w:cs="Arial"/>
          </w:rPr>
          <w:t>assessment.</w:t>
        </w:r>
      </w:ins>
      <w:ins w:id="1208" w:author="kjl1" w:date="2011-09-26T11:07:00Z">
        <w:r w:rsidR="006D48E6" w:rsidRPr="00175B8A">
          <w:rPr>
            <w:rFonts w:ascii="Arial" w:hAnsi="Arial" w:cs="Arial"/>
          </w:rPr>
          <w:t xml:space="preserve">  </w:t>
        </w:r>
      </w:ins>
      <w:ins w:id="1209" w:author="kjl1" w:date="2011-10-14T14:41:00Z">
        <w:r w:rsidR="008F5937" w:rsidRPr="00175B8A">
          <w:rPr>
            <w:rFonts w:ascii="Arial" w:hAnsi="Arial" w:cs="Arial"/>
          </w:rPr>
          <w:t>However, a</w:t>
        </w:r>
      </w:ins>
      <w:ins w:id="1210" w:author="kjl1" w:date="2011-09-26T13:10:00Z">
        <w:r w:rsidR="00447A7F" w:rsidRPr="00175B8A">
          <w:rPr>
            <w:rFonts w:ascii="Arial" w:hAnsi="Arial" w:cs="Arial"/>
          </w:rPr>
          <w:t xml:space="preserve">ll non-plant </w:t>
        </w:r>
      </w:ins>
      <w:ins w:id="1211" w:author="kjl1" w:date="2011-10-14T14:41:00Z">
        <w:r w:rsidR="008F5937" w:rsidRPr="00175B8A">
          <w:rPr>
            <w:rFonts w:ascii="Arial" w:hAnsi="Arial" w:cs="Arial"/>
          </w:rPr>
          <w:t>non-</w:t>
        </w:r>
      </w:ins>
      <w:ins w:id="1212" w:author="kjl1" w:date="2011-09-26T13:10:00Z">
        <w:r w:rsidR="00447A7F" w:rsidRPr="00175B8A">
          <w:rPr>
            <w:rFonts w:ascii="Arial" w:hAnsi="Arial" w:cs="Arial"/>
          </w:rPr>
          <w:t xml:space="preserve">assessment inspection activities not associated with stand alone SG reports </w:t>
        </w:r>
      </w:ins>
      <w:ins w:id="1213" w:author="kjl1" w:date="2011-09-26T11:07:00Z">
        <w:r w:rsidR="006D48E6" w:rsidRPr="00175B8A">
          <w:rPr>
            <w:rFonts w:ascii="Arial" w:hAnsi="Arial" w:cs="Arial"/>
          </w:rPr>
          <w:t xml:space="preserve">between March and August </w:t>
        </w:r>
      </w:ins>
      <w:ins w:id="1214" w:author="kjl1" w:date="2011-10-14T14:41:00Z">
        <w:r w:rsidR="008F5937" w:rsidRPr="00175B8A">
          <w:rPr>
            <w:rFonts w:ascii="Arial" w:hAnsi="Arial" w:cs="Arial"/>
          </w:rPr>
          <w:t>are also</w:t>
        </w:r>
      </w:ins>
      <w:ins w:id="1215" w:author="kjl1" w:date="2011-09-26T11:07:00Z">
        <w:r w:rsidR="006D48E6" w:rsidRPr="00175B8A">
          <w:rPr>
            <w:rFonts w:ascii="Arial" w:hAnsi="Arial" w:cs="Arial"/>
          </w:rPr>
          <w:t xml:space="preserve"> charged to this report number.</w:t>
        </w:r>
      </w:ins>
    </w:p>
    <w:p w:rsidR="003F0898" w:rsidRPr="00175B8A" w:rsidRDefault="003F089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ins w:id="1216" w:author="KJL1" w:date="2011-06-02T08:44:00Z"/>
          <w:rFonts w:ascii="Arial" w:hAnsi="Arial" w:cs="Arial"/>
        </w:rPr>
      </w:pPr>
    </w:p>
    <w:p w:rsidR="00BF3AFA" w:rsidRPr="00175B8A" w:rsidRDefault="00BF3AFA"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17" w:author="KJL1" w:date="2011-06-02T08:44:00Z"/>
          <w:rFonts w:ascii="Arial" w:hAnsi="Arial" w:cs="Arial"/>
        </w:rPr>
      </w:pPr>
      <w:ins w:id="1218" w:author="KJL1" w:date="2011-06-02T08:44:00Z">
        <w:r w:rsidRPr="00175B8A">
          <w:rPr>
            <w:rFonts w:ascii="Arial" w:hAnsi="Arial" w:cs="Arial"/>
          </w:rPr>
          <w:t>All SG assessment activities are charged to the “SSM” activity code.</w:t>
        </w:r>
      </w:ins>
    </w:p>
    <w:p w:rsidR="00525A58" w:rsidRPr="00175B8A" w:rsidRDefault="00525A5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jc w:val="both"/>
        <w:rPr>
          <w:ins w:id="1219" w:author="KJL1" w:date="2011-06-02T08:44:00Z"/>
          <w:rFonts w:ascii="Arial" w:hAnsi="Arial" w:cs="Arial"/>
        </w:rPr>
      </w:pPr>
    </w:p>
    <w:p w:rsidR="00525A58" w:rsidRPr="00175B8A" w:rsidRDefault="00525A58" w:rsidP="00544759">
      <w:pPr>
        <w:pStyle w:val="ListParagraph"/>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20" w:author="KJL1" w:date="2011-06-02T08:44:00Z"/>
          <w:rFonts w:ascii="Arial" w:hAnsi="Arial" w:cs="Arial"/>
        </w:rPr>
      </w:pPr>
      <w:ins w:id="1221" w:author="KJL1" w:date="2011-06-02T08:44:00Z">
        <w:r w:rsidRPr="00175B8A">
          <w:rPr>
            <w:rFonts w:ascii="Arial" w:hAnsi="Arial" w:cs="Arial"/>
          </w:rPr>
          <w:t>For</w:t>
        </w:r>
      </w:ins>
      <w:r w:rsidRPr="00175B8A">
        <w:rPr>
          <w:rFonts w:ascii="Arial" w:hAnsi="Arial" w:cs="Arial"/>
        </w:rPr>
        <w:t xml:space="preserve"> inspection </w:t>
      </w:r>
      <w:ins w:id="1222" w:author="KJL1" w:date="2011-06-02T08:44:00Z">
        <w:r w:rsidRPr="00175B8A">
          <w:rPr>
            <w:rFonts w:ascii="Arial" w:hAnsi="Arial" w:cs="Arial"/>
          </w:rPr>
          <w:t>activities,</w:t>
        </w:r>
      </w:ins>
      <w:r w:rsidRPr="00175B8A">
        <w:rPr>
          <w:rFonts w:ascii="Arial" w:hAnsi="Arial" w:cs="Arial"/>
        </w:rPr>
        <w:t xml:space="preserve"> inspection results will be input into the </w:t>
      </w:r>
      <w:ins w:id="1223" w:author="KJL1" w:date="2011-06-02T08:44:00Z">
        <w:r w:rsidR="005A212A" w:rsidRPr="00175B8A">
          <w:rPr>
            <w:rFonts w:ascii="Arial" w:hAnsi="Arial" w:cs="Arial"/>
          </w:rPr>
          <w:t>inspection</w:t>
        </w:r>
      </w:ins>
      <w:r w:rsidR="005A212A" w:rsidRPr="00175B8A">
        <w:rPr>
          <w:rFonts w:ascii="Arial" w:hAnsi="Arial" w:cs="Arial"/>
        </w:rPr>
        <w:t xml:space="preserve"> report </w:t>
      </w:r>
      <w:r w:rsidRPr="00175B8A">
        <w:rPr>
          <w:rFonts w:ascii="Arial" w:hAnsi="Arial" w:cs="Arial"/>
        </w:rPr>
        <w:t xml:space="preserve">and any inspection findings will be numbered </w:t>
      </w:r>
      <w:ins w:id="1224" w:author="KJL1" w:date="2011-06-02T08:44:00Z">
        <w:r w:rsidRPr="00175B8A">
          <w:rPr>
            <w:rFonts w:ascii="Arial" w:hAnsi="Arial" w:cs="Arial"/>
          </w:rPr>
          <w:t>per Section 05.0</w:t>
        </w:r>
      </w:ins>
      <w:ins w:id="1225" w:author="kjl1" w:date="2011-10-18T08:56:00Z">
        <w:r w:rsidR="005C11DA" w:rsidRPr="00175B8A">
          <w:rPr>
            <w:rFonts w:ascii="Arial" w:hAnsi="Arial" w:cs="Arial"/>
          </w:rPr>
          <w:t>3</w:t>
        </w:r>
      </w:ins>
      <w:ins w:id="1226" w:author="KJL1" w:date="2011-06-02T08:44:00Z">
        <w:r w:rsidRPr="00175B8A">
          <w:rPr>
            <w:rFonts w:ascii="Arial" w:hAnsi="Arial" w:cs="Arial"/>
          </w:rPr>
          <w:t xml:space="preserve"> </w:t>
        </w:r>
      </w:ins>
      <w:ins w:id="1227" w:author="kjl1" w:date="2011-09-27T14:17:00Z">
        <w:r w:rsidR="00D6302B" w:rsidRPr="00175B8A">
          <w:rPr>
            <w:rFonts w:ascii="Arial" w:hAnsi="Arial" w:cs="Arial"/>
          </w:rPr>
          <w:t xml:space="preserve">step </w:t>
        </w:r>
      </w:ins>
      <w:ins w:id="1228" w:author="KJL1" w:date="2011-06-02T08:44:00Z">
        <w:r w:rsidRPr="00175B8A">
          <w:rPr>
            <w:rFonts w:ascii="Arial" w:hAnsi="Arial" w:cs="Arial"/>
          </w:rPr>
          <w:t>b</w:t>
        </w:r>
      </w:ins>
      <w:r w:rsidRPr="00175B8A">
        <w:rPr>
          <w:rFonts w:ascii="Arial" w:hAnsi="Arial" w:cs="Arial"/>
        </w:rPr>
        <w:t xml:space="preserve">.  Inspectors should charge their time preparing, inspecting, and documenting </w:t>
      </w:r>
      <w:ins w:id="1229" w:author="KJL1" w:date="2011-06-02T08:44:00Z">
        <w:r w:rsidRPr="00175B8A">
          <w:rPr>
            <w:rFonts w:ascii="Arial" w:hAnsi="Arial" w:cs="Arial"/>
          </w:rPr>
          <w:t>SG</w:t>
        </w:r>
      </w:ins>
      <w:r w:rsidRPr="00175B8A">
        <w:rPr>
          <w:rFonts w:ascii="Arial" w:hAnsi="Arial" w:cs="Arial"/>
        </w:rPr>
        <w:t xml:space="preserve"> procedures to the appropriate codes under the </w:t>
      </w:r>
      <w:ins w:id="1230" w:author="KJL1" w:date="2011-06-02T08:44:00Z">
        <w:r w:rsidRPr="00175B8A">
          <w:rPr>
            <w:rFonts w:ascii="Arial" w:hAnsi="Arial" w:cs="Arial"/>
          </w:rPr>
          <w:t>SG</w:t>
        </w:r>
      </w:ins>
      <w:r w:rsidRPr="00175B8A">
        <w:rPr>
          <w:rFonts w:ascii="Arial" w:hAnsi="Arial" w:cs="Arial"/>
        </w:rPr>
        <w:t xml:space="preserve"> inspection report.  </w:t>
      </w:r>
    </w:p>
    <w:p w:rsidR="00BF3AFA" w:rsidRPr="00175B8A"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rFonts w:ascii="Arial" w:hAnsi="Arial" w:cs="Arial"/>
        </w:rPr>
      </w:pPr>
    </w:p>
    <w:p w:rsidR="00DD16AA" w:rsidRPr="00175B8A" w:rsidRDefault="00DD16AA" w:rsidP="00544759">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31" w:author="KJL1" w:date="2011-06-02T08:44:00Z"/>
          <w:rFonts w:ascii="Arial" w:hAnsi="Arial" w:cs="Arial"/>
        </w:rPr>
      </w:pPr>
      <w:ins w:id="1232" w:author="KJL1" w:date="2011-06-02T08:44:00Z">
        <w:r w:rsidRPr="00175B8A">
          <w:rPr>
            <w:rFonts w:ascii="Arial" w:hAnsi="Arial" w:cs="Arial"/>
            <w:u w:val="single"/>
          </w:rPr>
          <w:t>Emergency Preparedness (EP</w:t>
        </w:r>
      </w:ins>
      <w:r w:rsidRPr="00175B8A">
        <w:rPr>
          <w:rFonts w:ascii="Arial" w:hAnsi="Arial" w:cs="Arial"/>
          <w:u w:val="single"/>
        </w:rPr>
        <w:t xml:space="preserve">) </w:t>
      </w:r>
      <w:ins w:id="1233" w:author="kjl1" w:date="2011-09-26T12:55:00Z">
        <w:r w:rsidR="003E0B5C" w:rsidRPr="00175B8A">
          <w:rPr>
            <w:rFonts w:ascii="Arial" w:hAnsi="Arial" w:cs="Arial"/>
            <w:u w:val="single"/>
          </w:rPr>
          <w:t xml:space="preserve">Assessment </w:t>
        </w:r>
      </w:ins>
      <w:r w:rsidRPr="00175B8A">
        <w:rPr>
          <w:rFonts w:ascii="Arial" w:hAnsi="Arial" w:cs="Arial"/>
          <w:u w:val="single"/>
        </w:rPr>
        <w:t>Activities</w:t>
      </w:r>
      <w:r w:rsidRPr="0088557E">
        <w:rPr>
          <w:rFonts w:ascii="Arial" w:hAnsi="Arial" w:cs="Arial"/>
        </w:rPr>
        <w:t>.</w:t>
      </w:r>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ins w:id="1234" w:author="KJL1" w:date="2011-06-02T08:44:00Z"/>
          <w:rFonts w:ascii="Arial" w:hAnsi="Arial" w:cs="Arial"/>
        </w:rPr>
      </w:pPr>
    </w:p>
    <w:p w:rsidR="00943F2F" w:rsidRPr="00175B8A" w:rsidRDefault="00943F2F"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35" w:author="kjl1" w:date="2011-10-14T14:42:00Z"/>
          <w:rFonts w:ascii="Arial" w:hAnsi="Arial" w:cs="Arial"/>
        </w:rPr>
      </w:pPr>
      <w:ins w:id="1236" w:author="KJL1" w:date="2011-06-02T08:44:00Z">
        <w:r w:rsidRPr="00175B8A">
          <w:rPr>
            <w:rFonts w:ascii="Arial" w:hAnsi="Arial" w:cs="Arial"/>
          </w:rPr>
          <w:t xml:space="preserve">The </w:t>
        </w:r>
      </w:ins>
      <w:r w:rsidRPr="00175B8A">
        <w:rPr>
          <w:rFonts w:ascii="Arial" w:hAnsi="Arial" w:cs="Arial"/>
        </w:rPr>
        <w:t xml:space="preserve">report number </w:t>
      </w:r>
      <w:ins w:id="1237" w:author="KJL1" w:date="2011-06-02T08:44:00Z">
        <w:r w:rsidRPr="00175B8A">
          <w:rPr>
            <w:rFonts w:ascii="Arial" w:hAnsi="Arial" w:cs="Arial"/>
          </w:rPr>
          <w:t xml:space="preserve">for each plant is based on the year of the </w:t>
        </w:r>
        <w:r w:rsidRPr="00175B8A">
          <w:rPr>
            <w:rFonts w:ascii="Arial" w:hAnsi="Arial" w:cs="Arial"/>
            <w:u w:val="single"/>
          </w:rPr>
          <w:t>current</w:t>
        </w:r>
        <w:r w:rsidRPr="00175B8A">
          <w:rPr>
            <w:rFonts w:ascii="Arial" w:hAnsi="Arial" w:cs="Arial"/>
          </w:rPr>
          <w:t xml:space="preserve"> IPC (i.e., the Annual inspection letter for CY20</w:t>
        </w:r>
        <w:r w:rsidR="005A212A" w:rsidRPr="00175B8A">
          <w:rPr>
            <w:rFonts w:ascii="Arial" w:hAnsi="Arial" w:cs="Arial"/>
          </w:rPr>
          <w:t>1</w:t>
        </w:r>
      </w:ins>
      <w:ins w:id="1238" w:author="kjl1" w:date="2011-09-27T14:18:00Z">
        <w:r w:rsidR="00D6302B" w:rsidRPr="00175B8A">
          <w:rPr>
            <w:rFonts w:ascii="Arial" w:hAnsi="Arial" w:cs="Arial"/>
          </w:rPr>
          <w:t>3</w:t>
        </w:r>
      </w:ins>
      <w:ins w:id="1239" w:author="KJL1" w:date="2011-06-02T08:44:00Z">
        <w:r w:rsidRPr="00175B8A">
          <w:rPr>
            <w:rFonts w:ascii="Arial" w:hAnsi="Arial" w:cs="Arial"/>
          </w:rPr>
          <w:t xml:space="preserve"> would be 05000###/20</w:t>
        </w:r>
        <w:r w:rsidR="005A212A" w:rsidRPr="00175B8A">
          <w:rPr>
            <w:rFonts w:ascii="Arial" w:hAnsi="Arial" w:cs="Arial"/>
          </w:rPr>
          <w:t>1</w:t>
        </w:r>
      </w:ins>
      <w:ins w:id="1240" w:author="kjl1" w:date="2011-09-27T14:18:00Z">
        <w:r w:rsidR="00D6302B" w:rsidRPr="00175B8A">
          <w:rPr>
            <w:rFonts w:ascii="Arial" w:hAnsi="Arial" w:cs="Arial"/>
          </w:rPr>
          <w:t>3</w:t>
        </w:r>
      </w:ins>
      <w:ins w:id="1241" w:author="KJL1" w:date="2011-06-02T08:44:00Z">
        <w:r w:rsidRPr="00175B8A">
          <w:rPr>
            <w:rFonts w:ascii="Arial" w:hAnsi="Arial" w:cs="Arial"/>
          </w:rPr>
          <w:t xml:space="preserve">501).  </w:t>
        </w:r>
      </w:ins>
    </w:p>
    <w:p w:rsidR="008F5937" w:rsidRPr="00175B8A" w:rsidRDefault="008F5937" w:rsidP="008F593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242" w:author="KJL1" w:date="2011-06-02T08:44:00Z"/>
          <w:rFonts w:ascii="Arial" w:hAnsi="Arial" w:cs="Arial"/>
        </w:rPr>
      </w:pPr>
    </w:p>
    <w:p w:rsidR="00457B09" w:rsidRPr="00175B8A" w:rsidRDefault="00603C36"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43" w:author="KJL1" w:date="2011-06-02T08:44:00Z"/>
          <w:rFonts w:ascii="Arial" w:hAnsi="Arial" w:cs="Arial"/>
        </w:rPr>
      </w:pPr>
      <w:ins w:id="1244" w:author="KJL1" w:date="2011-06-02T08:44:00Z">
        <w:r w:rsidRPr="00175B8A">
          <w:rPr>
            <w:rFonts w:ascii="Arial" w:hAnsi="Arial" w:cs="Arial"/>
          </w:rPr>
          <w:t>A</w:t>
        </w:r>
        <w:r w:rsidR="00943F2F" w:rsidRPr="00175B8A">
          <w:rPr>
            <w:rFonts w:ascii="Arial" w:hAnsi="Arial" w:cs="Arial"/>
          </w:rPr>
          <w:t>n inspection</w:t>
        </w:r>
        <w:r w:rsidRPr="00175B8A">
          <w:rPr>
            <w:rFonts w:ascii="Arial" w:hAnsi="Arial" w:cs="Arial"/>
          </w:rPr>
          <w:t xml:space="preserve"> </w:t>
        </w:r>
        <w:r w:rsidR="00457B09" w:rsidRPr="00175B8A">
          <w:rPr>
            <w:rFonts w:ascii="Arial" w:hAnsi="Arial" w:cs="Arial"/>
          </w:rPr>
          <w:t>report number is created</w:t>
        </w:r>
      </w:ins>
      <w:r w:rsidR="00457B09" w:rsidRPr="00175B8A">
        <w:rPr>
          <w:rFonts w:ascii="Arial" w:hAnsi="Arial" w:cs="Arial"/>
        </w:rPr>
        <w:t xml:space="preserve"> for each plant at the beginning of the IPC</w:t>
      </w:r>
      <w:ins w:id="1245" w:author="KJL1" w:date="2011-06-02T08:44:00Z">
        <w:r w:rsidR="00457B09" w:rsidRPr="00175B8A">
          <w:rPr>
            <w:rFonts w:ascii="Arial" w:hAnsi="Arial" w:cs="Arial"/>
          </w:rPr>
          <w:t xml:space="preserve"> (</w:t>
        </w:r>
        <w:r w:rsidR="00943F2F" w:rsidRPr="00175B8A">
          <w:rPr>
            <w:rFonts w:ascii="Arial" w:hAnsi="Arial" w:cs="Arial"/>
          </w:rPr>
          <w:t xml:space="preserve">YYYY501 per </w:t>
        </w:r>
        <w:r w:rsidR="00457B09" w:rsidRPr="00175B8A">
          <w:rPr>
            <w:rFonts w:ascii="Arial" w:hAnsi="Arial" w:cs="Arial"/>
          </w:rPr>
          <w:t>section 05.0</w:t>
        </w:r>
      </w:ins>
      <w:ins w:id="1246" w:author="kjl1" w:date="2011-10-18T08:57:00Z">
        <w:r w:rsidR="005C11DA" w:rsidRPr="00175B8A">
          <w:rPr>
            <w:rFonts w:ascii="Arial" w:hAnsi="Arial" w:cs="Arial"/>
          </w:rPr>
          <w:t>3</w:t>
        </w:r>
      </w:ins>
      <w:ins w:id="1247" w:author="KJL1" w:date="2011-06-02T08:44:00Z">
        <w:r w:rsidR="00457B09" w:rsidRPr="00175B8A">
          <w:rPr>
            <w:rFonts w:ascii="Arial" w:hAnsi="Arial" w:cs="Arial"/>
          </w:rPr>
          <w:t>)</w:t>
        </w:r>
        <w:r w:rsidR="006C58DA" w:rsidRPr="00175B8A">
          <w:rPr>
            <w:rFonts w:ascii="Arial" w:hAnsi="Arial" w:cs="Arial"/>
          </w:rPr>
          <w:t>. All assessment</w:t>
        </w:r>
      </w:ins>
      <w:r w:rsidR="006C58DA" w:rsidRPr="00175B8A">
        <w:rPr>
          <w:rFonts w:ascii="Arial" w:hAnsi="Arial" w:cs="Arial"/>
        </w:rPr>
        <w:t xml:space="preserve"> activities </w:t>
      </w:r>
      <w:ins w:id="1248" w:author="KJL1" w:date="2011-06-02T08:44:00Z">
        <w:r w:rsidR="006C58DA" w:rsidRPr="00175B8A">
          <w:rPr>
            <w:rFonts w:ascii="Arial" w:hAnsi="Arial" w:cs="Arial"/>
          </w:rPr>
          <w:t xml:space="preserve">and </w:t>
        </w:r>
      </w:ins>
      <w:ins w:id="1249" w:author="kjl1" w:date="2011-10-14T14:42:00Z">
        <w:r w:rsidR="008F5937" w:rsidRPr="00175B8A">
          <w:rPr>
            <w:rFonts w:ascii="Arial" w:hAnsi="Arial" w:cs="Arial"/>
          </w:rPr>
          <w:t>non-</w:t>
        </w:r>
      </w:ins>
      <w:r w:rsidR="00457B09" w:rsidRPr="00175B8A">
        <w:rPr>
          <w:rFonts w:ascii="Arial" w:hAnsi="Arial" w:cs="Arial"/>
        </w:rPr>
        <w:t xml:space="preserve">stand-alone </w:t>
      </w:r>
      <w:ins w:id="1250" w:author="KJL1" w:date="2011-06-02T08:44:00Z">
        <w:r w:rsidR="00457B09" w:rsidRPr="00175B8A">
          <w:rPr>
            <w:rFonts w:ascii="Arial" w:hAnsi="Arial" w:cs="Arial"/>
          </w:rPr>
          <w:t>EP</w:t>
        </w:r>
        <w:r w:rsidR="00525A58" w:rsidRPr="00175B8A">
          <w:rPr>
            <w:rFonts w:ascii="Arial" w:hAnsi="Arial" w:cs="Arial"/>
          </w:rPr>
          <w:t xml:space="preserve"> report</w:t>
        </w:r>
        <w:r w:rsidRPr="00175B8A">
          <w:rPr>
            <w:rFonts w:ascii="Arial" w:hAnsi="Arial" w:cs="Arial"/>
          </w:rPr>
          <w:t>s</w:t>
        </w:r>
      </w:ins>
      <w:r w:rsidR="00525A58" w:rsidRPr="00175B8A">
        <w:rPr>
          <w:rFonts w:ascii="Arial" w:hAnsi="Arial" w:cs="Arial"/>
        </w:rPr>
        <w:t xml:space="preserve"> sh</w:t>
      </w:r>
      <w:r w:rsidR="006C58DA" w:rsidRPr="00175B8A">
        <w:rPr>
          <w:rFonts w:ascii="Arial" w:hAnsi="Arial" w:cs="Arial"/>
        </w:rPr>
        <w:t>all</w:t>
      </w:r>
      <w:r w:rsidR="00525A58" w:rsidRPr="00175B8A">
        <w:rPr>
          <w:rFonts w:ascii="Arial" w:hAnsi="Arial" w:cs="Arial"/>
        </w:rPr>
        <w:t xml:space="preserve"> be charged to this</w:t>
      </w:r>
      <w:r w:rsidR="00457B09" w:rsidRPr="00175B8A">
        <w:rPr>
          <w:rFonts w:ascii="Arial" w:hAnsi="Arial" w:cs="Arial"/>
        </w:rPr>
        <w:t xml:space="preserve"> report number</w:t>
      </w:r>
      <w:ins w:id="1251" w:author="KJL1" w:date="2011-06-02T08:44:00Z">
        <w:r w:rsidR="00457B09" w:rsidRPr="00175B8A">
          <w:rPr>
            <w:rFonts w:ascii="Arial" w:hAnsi="Arial" w:cs="Arial"/>
          </w:rPr>
          <w:t xml:space="preserve">. </w:t>
        </w:r>
      </w:ins>
    </w:p>
    <w:p w:rsidR="00BF3AFA" w:rsidRPr="00175B8A" w:rsidRDefault="00BF3AF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52" w:author="KJL1" w:date="2011-06-02T08:44:00Z"/>
          <w:rFonts w:ascii="Arial" w:hAnsi="Arial" w:cs="Arial"/>
        </w:rPr>
      </w:pPr>
    </w:p>
    <w:p w:rsidR="007576EE" w:rsidRPr="00175B8A" w:rsidRDefault="007576EE"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53" w:author="KJL1" w:date="2011-06-02T08:44:00Z"/>
          <w:rFonts w:ascii="Arial" w:hAnsi="Arial" w:cs="Arial"/>
        </w:rPr>
      </w:pPr>
      <w:ins w:id="1254" w:author="KJL1" w:date="2011-06-02T08:44:00Z">
        <w:r w:rsidRPr="00175B8A">
          <w:rPr>
            <w:rFonts w:ascii="Arial" w:hAnsi="Arial" w:cs="Arial"/>
          </w:rPr>
          <w:t>All EP assessment activities are charged to the “ESM”</w:t>
        </w:r>
      </w:ins>
      <w:r w:rsidRPr="00175B8A">
        <w:rPr>
          <w:rFonts w:ascii="Arial" w:hAnsi="Arial" w:cs="Arial"/>
        </w:rPr>
        <w:t xml:space="preserve"> activity </w:t>
      </w:r>
      <w:ins w:id="1255" w:author="KJL1" w:date="2011-06-02T08:44:00Z">
        <w:r w:rsidRPr="00175B8A">
          <w:rPr>
            <w:rFonts w:ascii="Arial" w:hAnsi="Arial" w:cs="Arial"/>
          </w:rPr>
          <w:t xml:space="preserve">code. </w:t>
        </w:r>
      </w:ins>
    </w:p>
    <w:p w:rsidR="00525A58" w:rsidRPr="00175B8A" w:rsidRDefault="00525A5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56" w:author="KJL1" w:date="2011-06-02T08:44:00Z"/>
          <w:rFonts w:ascii="Arial" w:hAnsi="Arial" w:cs="Arial"/>
        </w:rPr>
      </w:pPr>
    </w:p>
    <w:p w:rsidR="00525A58" w:rsidRPr="00175B8A" w:rsidRDefault="00525A58"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57" w:author="KJL1" w:date="2011-06-02T08:44:00Z"/>
          <w:rFonts w:ascii="Arial" w:hAnsi="Arial" w:cs="Arial"/>
        </w:rPr>
      </w:pPr>
      <w:ins w:id="1258" w:author="KJL1" w:date="2011-06-02T08:44:00Z">
        <w:r w:rsidRPr="00175B8A">
          <w:rPr>
            <w:rFonts w:ascii="Arial" w:hAnsi="Arial" w:cs="Arial"/>
          </w:rPr>
          <w:t>For</w:t>
        </w:r>
      </w:ins>
      <w:r w:rsidRPr="00175B8A">
        <w:rPr>
          <w:rFonts w:ascii="Arial" w:hAnsi="Arial" w:cs="Arial"/>
        </w:rPr>
        <w:t xml:space="preserve"> inspection </w:t>
      </w:r>
      <w:ins w:id="1259" w:author="KJL1" w:date="2011-06-02T08:44:00Z">
        <w:r w:rsidRPr="00175B8A">
          <w:rPr>
            <w:rFonts w:ascii="Arial" w:hAnsi="Arial" w:cs="Arial"/>
          </w:rPr>
          <w:t>activities, inspection</w:t>
        </w:r>
      </w:ins>
      <w:r w:rsidRPr="00175B8A">
        <w:rPr>
          <w:rFonts w:ascii="Arial" w:hAnsi="Arial" w:cs="Arial"/>
        </w:rPr>
        <w:t xml:space="preserve"> results will be input into the integrated report for that quarter and any inspection findings will be numbered using the integrated report number</w:t>
      </w:r>
      <w:ins w:id="1260" w:author="KJL1" w:date="2011-06-02T08:44:00Z">
        <w:r w:rsidRPr="00175B8A">
          <w:rPr>
            <w:rFonts w:ascii="Arial" w:hAnsi="Arial" w:cs="Arial"/>
          </w:rPr>
          <w:t xml:space="preserve"> per Section 05.0</w:t>
        </w:r>
      </w:ins>
      <w:ins w:id="1261" w:author="kjl1" w:date="2011-10-18T16:37:00Z">
        <w:r w:rsidR="00B353D7">
          <w:rPr>
            <w:rFonts w:ascii="Arial" w:hAnsi="Arial" w:cs="Arial"/>
          </w:rPr>
          <w:t>3</w:t>
        </w:r>
      </w:ins>
      <w:ins w:id="1262" w:author="kjl1" w:date="2011-09-27T14:18:00Z">
        <w:r w:rsidR="00D6302B" w:rsidRPr="00175B8A">
          <w:rPr>
            <w:rFonts w:ascii="Arial" w:hAnsi="Arial" w:cs="Arial"/>
          </w:rPr>
          <w:t xml:space="preserve"> step </w:t>
        </w:r>
      </w:ins>
      <w:ins w:id="1263" w:author="KJL1" w:date="2011-06-02T08:44:00Z">
        <w:r w:rsidRPr="00175B8A">
          <w:rPr>
            <w:rFonts w:ascii="Arial" w:hAnsi="Arial" w:cs="Arial"/>
          </w:rPr>
          <w:t>b.</w:t>
        </w:r>
      </w:ins>
      <w:r w:rsidRPr="00175B8A">
        <w:rPr>
          <w:rFonts w:ascii="Arial" w:hAnsi="Arial" w:cs="Arial"/>
        </w:rPr>
        <w:t xml:space="preserve">  Inspectors should charge their time preparing, inspecting, and documenting </w:t>
      </w:r>
      <w:ins w:id="1264" w:author="KJL1" w:date="2011-06-02T08:44:00Z">
        <w:r w:rsidRPr="00175B8A">
          <w:rPr>
            <w:rFonts w:ascii="Arial" w:hAnsi="Arial" w:cs="Arial"/>
          </w:rPr>
          <w:t>EP</w:t>
        </w:r>
      </w:ins>
      <w:r w:rsidRPr="00175B8A">
        <w:rPr>
          <w:rFonts w:ascii="Arial" w:hAnsi="Arial" w:cs="Arial"/>
        </w:rPr>
        <w:t xml:space="preserve"> procedures to the appropriate codes under the </w:t>
      </w:r>
      <w:ins w:id="1265" w:author="KJL1" w:date="2011-06-02T08:44:00Z">
        <w:r w:rsidR="0002626A" w:rsidRPr="00175B8A">
          <w:rPr>
            <w:rFonts w:ascii="Arial" w:hAnsi="Arial" w:cs="Arial"/>
          </w:rPr>
          <w:t xml:space="preserve">annual </w:t>
        </w:r>
        <w:r w:rsidRPr="00175B8A">
          <w:rPr>
            <w:rFonts w:ascii="Arial" w:hAnsi="Arial" w:cs="Arial"/>
          </w:rPr>
          <w:t>EP</w:t>
        </w:r>
      </w:ins>
      <w:r w:rsidRPr="00175B8A">
        <w:rPr>
          <w:rFonts w:ascii="Arial" w:hAnsi="Arial" w:cs="Arial"/>
        </w:rPr>
        <w:t xml:space="preserve"> inspection report</w:t>
      </w:r>
      <w:ins w:id="1266" w:author="KJL1" w:date="2011-06-02T08:44:00Z">
        <w:r w:rsidR="0002626A" w:rsidRPr="00175B8A">
          <w:rPr>
            <w:rFonts w:ascii="Arial" w:hAnsi="Arial" w:cs="Arial"/>
          </w:rPr>
          <w:t xml:space="preserve"> number (501)</w:t>
        </w:r>
        <w:r w:rsidRPr="00175B8A">
          <w:rPr>
            <w:rFonts w:ascii="Arial" w:hAnsi="Arial" w:cs="Arial"/>
          </w:rPr>
          <w:t xml:space="preserve">.  </w:t>
        </w:r>
      </w:ins>
    </w:p>
    <w:p w:rsidR="007576EE" w:rsidRPr="00175B8A" w:rsidRDefault="007576E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267" w:author="KJL1" w:date="2011-06-02T08:44:00Z"/>
          <w:rFonts w:ascii="Arial" w:hAnsi="Arial" w:cs="Arial"/>
        </w:rPr>
      </w:pPr>
    </w:p>
    <w:p w:rsidR="00DD16AA" w:rsidRPr="00175B8A" w:rsidRDefault="00DD16AA" w:rsidP="00544759">
      <w:pPr>
        <w:pStyle w:val="ListParagraph"/>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rPr>
        <w:t xml:space="preserve">A letter will be issued to the licensee at the end of the calendar year, consistent with the ROP inspection cycle, to close out the </w:t>
      </w:r>
      <w:ins w:id="1268" w:author="KJL1" w:date="2011-06-02T08:44:00Z">
        <w:r w:rsidR="007576EE" w:rsidRPr="00175B8A">
          <w:rPr>
            <w:rFonts w:ascii="Arial" w:hAnsi="Arial" w:cs="Arial"/>
          </w:rPr>
          <w:t xml:space="preserve">annual </w:t>
        </w:r>
        <w:r w:rsidR="0002626A" w:rsidRPr="00175B8A">
          <w:rPr>
            <w:rFonts w:ascii="Arial" w:hAnsi="Arial" w:cs="Arial"/>
          </w:rPr>
          <w:t>inspection</w:t>
        </w:r>
        <w:r w:rsidR="007576EE" w:rsidRPr="00175B8A">
          <w:rPr>
            <w:rFonts w:ascii="Arial" w:hAnsi="Arial" w:cs="Arial"/>
          </w:rPr>
          <w:t xml:space="preserve"> </w:t>
        </w:r>
      </w:ins>
      <w:r w:rsidRPr="00175B8A">
        <w:rPr>
          <w:rFonts w:ascii="Arial" w:hAnsi="Arial" w:cs="Arial"/>
        </w:rPr>
        <w:t>report number</w:t>
      </w:r>
      <w:r w:rsidR="0002626A" w:rsidRPr="00175B8A">
        <w:rPr>
          <w:rFonts w:ascii="Arial" w:hAnsi="Arial" w:cs="Arial"/>
        </w:rPr>
        <w:t>.</w:t>
      </w:r>
    </w:p>
    <w:p w:rsidR="0067670E" w:rsidRPr="00175B8A" w:rsidRDefault="0067670E"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rPr>
      </w:pPr>
    </w:p>
    <w:p w:rsidR="00DD16AA" w:rsidRPr="008B5882" w:rsidRDefault="00DD16AA" w:rsidP="007B1A3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contextualSpacing/>
        <w:jc w:val="both"/>
        <w:rPr>
          <w:ins w:id="1269" w:author="KJL1" w:date="2011-06-02T08:44:00Z"/>
          <w:rFonts w:ascii="Arial" w:hAnsi="Arial" w:cs="Arial"/>
        </w:rPr>
      </w:pPr>
      <w:bookmarkStart w:id="1270" w:name="_Toc215646064"/>
      <w:ins w:id="1271" w:author="KJL1" w:date="2011-06-02T08:44:00Z">
        <w:r w:rsidRPr="00175B8A">
          <w:rPr>
            <w:rFonts w:ascii="Arial" w:hAnsi="Arial" w:cs="Arial"/>
          </w:rPr>
          <w:t>05.0</w:t>
        </w:r>
      </w:ins>
      <w:ins w:id="1272" w:author="kjl1" w:date="2011-10-18T08:55:00Z">
        <w:r w:rsidR="005C11DA" w:rsidRPr="00175B8A">
          <w:rPr>
            <w:rFonts w:ascii="Arial" w:hAnsi="Arial" w:cs="Arial"/>
          </w:rPr>
          <w:t>5</w:t>
        </w:r>
      </w:ins>
      <w:ins w:id="1273" w:author="KJL1" w:date="2011-06-02T08:44:00Z">
        <w:r w:rsidRPr="00175B8A">
          <w:rPr>
            <w:rFonts w:ascii="Arial" w:hAnsi="Arial" w:cs="Arial"/>
          </w:rPr>
          <w:tab/>
        </w:r>
        <w:r w:rsidRPr="00175B8A">
          <w:rPr>
            <w:rFonts w:ascii="Arial" w:hAnsi="Arial" w:cs="Arial"/>
            <w:u w:val="single"/>
          </w:rPr>
          <w:t xml:space="preserve">Entering and Updating Inspection Findings in the </w:t>
        </w:r>
        <w:r w:rsidR="0093646C" w:rsidRPr="00175B8A">
          <w:rPr>
            <w:rFonts w:ascii="Arial" w:hAnsi="Arial" w:cs="Arial"/>
            <w:u w:val="single"/>
          </w:rPr>
          <w:t xml:space="preserve">RPS and </w:t>
        </w:r>
        <w:r w:rsidRPr="00175B8A">
          <w:rPr>
            <w:rFonts w:ascii="Arial" w:hAnsi="Arial" w:cs="Arial"/>
            <w:u w:val="single"/>
          </w:rPr>
          <w:t>Plant Issues Matrix (PIM)</w:t>
        </w:r>
      </w:ins>
      <w:bookmarkEnd w:id="1270"/>
      <w:ins w:id="1274" w:author="kjl1" w:date="2011-11-09T12:11:00Z">
        <w:r w:rsidR="008B5882">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75" w:author="KJL1" w:date="2011-06-02T08:44:00Z"/>
          <w:rFonts w:ascii="Arial" w:hAnsi="Arial" w:cs="Arial"/>
        </w:rPr>
      </w:pPr>
    </w:p>
    <w:p w:rsidR="00497BA4" w:rsidRPr="00175B8A" w:rsidRDefault="00497BA4"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76" w:author="kjl1" w:date="2011-10-18T09:10:00Z"/>
          <w:rFonts w:ascii="Arial" w:hAnsi="Arial" w:cs="Arial"/>
        </w:rPr>
      </w:pPr>
      <w:ins w:id="1277" w:author="kjl1" w:date="2011-10-18T09:10:00Z">
        <w:r w:rsidRPr="00175B8A">
          <w:rPr>
            <w:rFonts w:ascii="Arial" w:hAnsi="Arial" w:cs="Arial"/>
          </w:rPr>
          <w:t>PIM entries are done via the RPS Item Reporting (RPS/IR) module</w:t>
        </w:r>
      </w:ins>
      <w:ins w:id="1278" w:author="kjl1" w:date="2011-10-18T09:11:00Z">
        <w:r w:rsidRPr="00175B8A">
          <w:rPr>
            <w:rFonts w:ascii="Arial" w:hAnsi="Arial" w:cs="Arial"/>
          </w:rPr>
          <w:t xml:space="preserve"> with the “PIM</w:t>
        </w:r>
      </w:ins>
      <w:ins w:id="1279" w:author="kjl1" w:date="2011-10-18T09:17:00Z">
        <w:r w:rsidR="007429AE" w:rsidRPr="00175B8A">
          <w:rPr>
            <w:rFonts w:ascii="Arial" w:hAnsi="Arial" w:cs="Arial"/>
          </w:rPr>
          <w:t xml:space="preserve"> </w:t>
        </w:r>
        <w:r w:rsidR="007429AE" w:rsidRPr="00175B8A">
          <w:rPr>
            <w:rFonts w:ascii="Arial" w:hAnsi="Arial" w:cs="Arial"/>
          </w:rPr>
          <w:lastRenderedPageBreak/>
          <w:t>List?” checked</w:t>
        </w:r>
      </w:ins>
      <w:ins w:id="1280" w:author="kjl1" w:date="2011-10-18T09:10:00Z">
        <w:r w:rsidRPr="00175B8A">
          <w:rPr>
            <w:rFonts w:ascii="Arial" w:hAnsi="Arial" w:cs="Arial"/>
          </w:rPr>
          <w:t>.  A typical PIM entry includes the type, title, cornerstone, significance determination, Event Date, who identified the issue, item description, significance description, source document (normally the inspection report number), and a brief summary of corrective actions planned or completed.</w:t>
        </w:r>
      </w:ins>
    </w:p>
    <w:p w:rsidR="00497BA4" w:rsidRPr="00175B8A" w:rsidRDefault="00497BA4" w:rsidP="00497BA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jc w:val="both"/>
        <w:rPr>
          <w:ins w:id="1281" w:author="kjl1" w:date="2011-10-18T09:10:00Z"/>
          <w:rFonts w:ascii="Arial" w:hAnsi="Arial" w:cs="Arial"/>
        </w:rPr>
      </w:pPr>
    </w:p>
    <w:p w:rsidR="00DD16AA" w:rsidRPr="00175B8A"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82" w:author="KJL1" w:date="2011-06-02T08:44:00Z"/>
          <w:rFonts w:ascii="Arial" w:hAnsi="Arial" w:cs="Arial"/>
        </w:rPr>
      </w:pPr>
      <w:ins w:id="1283" w:author="KJL1" w:date="2011-06-02T08:44:00Z">
        <w:r w:rsidRPr="00175B8A">
          <w:rPr>
            <w:rFonts w:ascii="Arial" w:hAnsi="Arial" w:cs="Arial"/>
          </w:rPr>
          <w:t xml:space="preserve">The PIM provides a consolidated listing of individual plant issues (i.e., inspection findings) that the NRC uses to assess plant performance.  PIM entries are the vital link between inspection reports and information posting to the ROP </w:t>
        </w:r>
      </w:ins>
      <w:ins w:id="1284" w:author="Jocelyn" w:date="2011-08-21T17:58:00Z">
        <w:r w:rsidR="00BD6038" w:rsidRPr="00175B8A">
          <w:rPr>
            <w:rFonts w:ascii="Arial" w:hAnsi="Arial" w:cs="Arial"/>
          </w:rPr>
          <w:t>Webpage</w:t>
        </w:r>
      </w:ins>
      <w:ins w:id="1285" w:author="KJL1" w:date="2011-06-02T08:44:00Z">
        <w:r w:rsidRPr="00175B8A">
          <w:rPr>
            <w:rFonts w:ascii="Arial" w:hAnsi="Arial" w:cs="Arial"/>
          </w:rPr>
          <w:t xml:space="preserve">.  To ensure information posted to the Web is accurate, </w:t>
        </w:r>
      </w:ins>
      <w:ins w:id="1286" w:author="kjl1" w:date="2011-10-05T14:55:00Z">
        <w:r w:rsidR="008A3CA2" w:rsidRPr="00175B8A">
          <w:rPr>
            <w:rFonts w:ascii="Arial" w:hAnsi="Arial" w:cs="Arial"/>
          </w:rPr>
          <w:t>RPS/</w:t>
        </w:r>
      </w:ins>
      <w:ins w:id="1287" w:author="KJL1" w:date="2011-06-02T08:44:00Z">
        <w:r w:rsidRPr="00175B8A">
          <w:rPr>
            <w:rFonts w:ascii="Arial" w:hAnsi="Arial" w:cs="Arial"/>
          </w:rPr>
          <w:t>PIM entries must be timely and complete.</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288" w:author="KJL1" w:date="2011-06-02T08:44:00Z"/>
          <w:rFonts w:ascii="Arial" w:hAnsi="Arial" w:cs="Arial"/>
        </w:rPr>
      </w:pPr>
    </w:p>
    <w:p w:rsidR="00DD16AA" w:rsidRPr="00175B8A"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89" w:author="KJL1" w:date="2011-06-02T08:44:00Z"/>
          <w:rFonts w:ascii="Arial" w:hAnsi="Arial" w:cs="Arial"/>
        </w:rPr>
      </w:pPr>
      <w:ins w:id="1290" w:author="KJL1" w:date="2011-06-02T08:44:00Z">
        <w:r w:rsidRPr="00175B8A">
          <w:rPr>
            <w:rFonts w:ascii="Arial" w:hAnsi="Arial" w:cs="Arial"/>
          </w:rPr>
          <w:t xml:space="preserve">The PIM shall be updated as soon as </w:t>
        </w:r>
        <w:proofErr w:type="gramStart"/>
        <w:r w:rsidRPr="00175B8A">
          <w:rPr>
            <w:rFonts w:ascii="Arial" w:hAnsi="Arial" w:cs="Arial"/>
          </w:rPr>
          <w:t>practical but</w:t>
        </w:r>
        <w:proofErr w:type="gramEnd"/>
        <w:r w:rsidRPr="00175B8A">
          <w:rPr>
            <w:rFonts w:ascii="Arial" w:hAnsi="Arial" w:cs="Arial"/>
          </w:rPr>
          <w:t xml:space="preserve"> no later than 14 days after the issuance of the report (to meet the 60</w:t>
        </w:r>
      </w:ins>
      <w:ins w:id="1291" w:author="KJL1" w:date="2011-06-30T09:45:00Z">
        <w:r w:rsidR="00A90676" w:rsidRPr="00175B8A">
          <w:rPr>
            <w:rFonts w:ascii="Arial" w:hAnsi="Arial" w:cs="Arial"/>
          </w:rPr>
          <w:t>-</w:t>
        </w:r>
      </w:ins>
      <w:ins w:id="1292" w:author="KJL1" w:date="2011-06-02T08:44:00Z">
        <w:r w:rsidRPr="00175B8A">
          <w:rPr>
            <w:rFonts w:ascii="Arial" w:hAnsi="Arial" w:cs="Arial"/>
          </w:rPr>
          <w:t>day web posting due date in Section 05.0</w:t>
        </w:r>
      </w:ins>
      <w:ins w:id="1293" w:author="kjl1" w:date="2011-10-18T08:57:00Z">
        <w:r w:rsidR="005C11DA" w:rsidRPr="00175B8A">
          <w:rPr>
            <w:rFonts w:ascii="Arial" w:hAnsi="Arial" w:cs="Arial"/>
          </w:rPr>
          <w:t>6</w:t>
        </w:r>
      </w:ins>
      <w:ins w:id="1294"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295" w:author="KJL1" w:date="2011-06-02T08:44:00Z"/>
          <w:rFonts w:ascii="Arial" w:hAnsi="Arial" w:cs="Arial"/>
        </w:rPr>
      </w:pPr>
    </w:p>
    <w:p w:rsidR="00DD16AA" w:rsidRPr="00175B8A"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96" w:author="KJL1" w:date="2011-06-02T08:44:00Z"/>
          <w:rFonts w:ascii="Arial" w:hAnsi="Arial" w:cs="Arial"/>
        </w:rPr>
      </w:pPr>
      <w:ins w:id="1297" w:author="KJL1" w:date="2011-06-02T08:44:00Z">
        <w:r w:rsidRPr="00175B8A">
          <w:rPr>
            <w:rFonts w:ascii="Arial" w:hAnsi="Arial" w:cs="Arial"/>
          </w:rPr>
          <w:t xml:space="preserve">After all entries have been validated and reviewed for accuracy, populate the sent date with the date the inspection report was provided to the licensee.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298" w:author="KJL1" w:date="2011-06-02T08:44:00Z"/>
          <w:rFonts w:ascii="Arial" w:hAnsi="Arial" w:cs="Arial"/>
        </w:rPr>
      </w:pPr>
    </w:p>
    <w:p w:rsidR="00DD16AA" w:rsidRPr="00175B8A"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299" w:author="KJL1" w:date="2011-06-02T08:44:00Z"/>
          <w:rFonts w:ascii="Arial" w:hAnsi="Arial" w:cs="Arial"/>
        </w:rPr>
      </w:pPr>
      <w:ins w:id="1300" w:author="KJL1" w:date="2011-06-02T08:44:00Z">
        <w:r w:rsidRPr="00175B8A">
          <w:rPr>
            <w:rFonts w:ascii="Arial" w:hAnsi="Arial" w:cs="Arial"/>
          </w:rPr>
          <w:t>In order to close a PIM entry</w:t>
        </w:r>
      </w:ins>
      <w:ins w:id="1301" w:author="kjl1" w:date="2011-09-26T08:44:00Z">
        <w:r w:rsidR="00833E80" w:rsidRPr="00175B8A">
          <w:rPr>
            <w:rFonts w:ascii="Arial" w:hAnsi="Arial" w:cs="Arial"/>
          </w:rPr>
          <w:t xml:space="preserve"> during the close out of an inspection report</w:t>
        </w:r>
      </w:ins>
      <w:ins w:id="1302" w:author="KJL1" w:date="2011-06-02T08:44:00Z">
        <w:r w:rsidRPr="00175B8A">
          <w:rPr>
            <w:rFonts w:ascii="Arial" w:hAnsi="Arial" w:cs="Arial"/>
          </w:rPr>
          <w:t xml:space="preserve">, a valid ML # must be entered into IRTS.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303" w:author="KJL1" w:date="2011-06-02T08:44:00Z"/>
          <w:rFonts w:ascii="Arial" w:hAnsi="Arial" w:cs="Arial"/>
        </w:rPr>
      </w:pPr>
    </w:p>
    <w:p w:rsidR="00DD16AA" w:rsidRPr="00175B8A" w:rsidRDefault="00DD16AA" w:rsidP="00544759">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304" w:author="KJL1" w:date="2011-06-02T08:44:00Z"/>
          <w:rFonts w:ascii="Arial" w:hAnsi="Arial" w:cs="Arial"/>
          <w:u w:val="single"/>
        </w:rPr>
      </w:pPr>
      <w:ins w:id="1305" w:author="KJL1" w:date="2011-06-02T08:44:00Z">
        <w:r w:rsidRPr="00175B8A">
          <w:rPr>
            <w:rFonts w:ascii="Arial" w:hAnsi="Arial" w:cs="Arial"/>
            <w:u w:val="single"/>
          </w:rPr>
          <w:t xml:space="preserve">Required entries and updates in </w:t>
        </w:r>
        <w:r w:rsidR="00A32F83" w:rsidRPr="00175B8A">
          <w:rPr>
            <w:rFonts w:ascii="Arial" w:hAnsi="Arial" w:cs="Arial"/>
            <w:u w:val="single"/>
          </w:rPr>
          <w:t>RPS/</w:t>
        </w:r>
        <w:r w:rsidRPr="00175B8A">
          <w:rPr>
            <w:rFonts w:ascii="Arial" w:hAnsi="Arial" w:cs="Arial"/>
            <w:u w:val="single"/>
          </w:rPr>
          <w:t>PIM</w:t>
        </w:r>
      </w:ins>
      <w:ins w:id="1306" w:author="kjl1" w:date="2011-11-09T12:11:00Z">
        <w:r w:rsidR="008B5882">
          <w:rPr>
            <w:rFonts w:ascii="Arial" w:hAnsi="Arial" w:cs="Arial"/>
          </w:rPr>
          <w:t>.</w:t>
        </w:r>
      </w:ins>
    </w:p>
    <w:p w:rsidR="00077300" w:rsidRPr="00175B8A" w:rsidRDefault="00077300"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jc w:val="both"/>
        <w:rPr>
          <w:ins w:id="1307" w:author="KJL1" w:date="2011-06-02T08:44:00Z"/>
          <w:rFonts w:ascii="Arial" w:hAnsi="Arial" w:cs="Arial"/>
          <w:u w:val="single"/>
        </w:rPr>
      </w:pPr>
    </w:p>
    <w:p w:rsidR="0070073D" w:rsidRPr="00175B8A" w:rsidRDefault="0070073D"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08" w:author="kjl1" w:date="2011-09-26T14:51:00Z"/>
          <w:rFonts w:ascii="Arial" w:hAnsi="Arial" w:cs="Arial"/>
        </w:rPr>
      </w:pPr>
      <w:ins w:id="1309" w:author="kjl1" w:date="2011-09-26T14:51:00Z">
        <w:r w:rsidRPr="00175B8A">
          <w:rPr>
            <w:rFonts w:ascii="Arial" w:hAnsi="Arial" w:cs="Arial"/>
          </w:rPr>
          <w:t xml:space="preserve">All entries in the inspection reports and all issues given an item number are </w:t>
        </w:r>
      </w:ins>
      <w:ins w:id="1310" w:author="kjl1" w:date="2011-09-27T13:22:00Z">
        <w:r w:rsidR="00AC76F4" w:rsidRPr="00175B8A">
          <w:rPr>
            <w:rFonts w:ascii="Arial" w:hAnsi="Arial" w:cs="Arial"/>
          </w:rPr>
          <w:t>captured</w:t>
        </w:r>
      </w:ins>
      <w:ins w:id="1311" w:author="kjl1" w:date="2011-09-26T14:51:00Z">
        <w:r w:rsidR="00AC76F4" w:rsidRPr="00175B8A">
          <w:rPr>
            <w:rFonts w:ascii="Arial" w:hAnsi="Arial" w:cs="Arial"/>
          </w:rPr>
          <w:t xml:space="preserve"> in</w:t>
        </w:r>
        <w:r w:rsidRPr="00175B8A">
          <w:rPr>
            <w:rFonts w:ascii="Arial" w:hAnsi="Arial" w:cs="Arial"/>
          </w:rPr>
          <w:t xml:space="preserve"> the PIM, with the exception of URI</w:t>
        </w:r>
        <w:r w:rsidRPr="00175B8A">
          <w:rPr>
            <w:rFonts w:ascii="Arial" w:hAnsi="Arial" w:cs="Arial"/>
          </w:rPr>
          <w:sym w:font="WP TypographicSymbols" w:char="003D"/>
        </w:r>
        <w:r w:rsidR="000F66A5">
          <w:rPr>
            <w:rFonts w:ascii="Arial" w:hAnsi="Arial" w:cs="Arial"/>
          </w:rPr>
          <w:t>s.  Refer to IMC 0612, App</w:t>
        </w:r>
      </w:ins>
      <w:ins w:id="1312" w:author="kjl1" w:date="2011-11-15T10:43:00Z">
        <w:r w:rsidR="000F66A5">
          <w:rPr>
            <w:rFonts w:ascii="Arial" w:hAnsi="Arial" w:cs="Arial"/>
          </w:rPr>
          <w:t>endix</w:t>
        </w:r>
      </w:ins>
      <w:ins w:id="1313" w:author="kjl1" w:date="2011-09-26T14:51:00Z">
        <w:r w:rsidRPr="00175B8A">
          <w:rPr>
            <w:rFonts w:ascii="Arial" w:hAnsi="Arial" w:cs="Arial"/>
          </w:rPr>
          <w:t xml:space="preserve"> B, “Issue Screening</w:t>
        </w:r>
      </w:ins>
      <w:ins w:id="1314" w:author="kjl1" w:date="2011-11-15T10:43:00Z">
        <w:r w:rsidR="000F66A5">
          <w:rPr>
            <w:rFonts w:ascii="Arial" w:hAnsi="Arial" w:cs="Arial"/>
          </w:rPr>
          <w:t>,</w:t>
        </w:r>
      </w:ins>
      <w:ins w:id="1315" w:author="kjl1" w:date="2011-09-26T14:51:00Z">
        <w:r w:rsidRPr="00175B8A">
          <w:rPr>
            <w:rFonts w:ascii="Arial" w:hAnsi="Arial" w:cs="Arial"/>
          </w:rPr>
          <w:t xml:space="preserve">” for </w:t>
        </w:r>
      </w:ins>
      <w:ins w:id="1316" w:author="kjl1" w:date="2011-09-30T11:46:00Z">
        <w:r w:rsidR="004621C7" w:rsidRPr="00175B8A">
          <w:rPr>
            <w:rFonts w:ascii="Arial" w:hAnsi="Arial" w:cs="Arial"/>
          </w:rPr>
          <w:t>issue</w:t>
        </w:r>
      </w:ins>
      <w:ins w:id="1317" w:author="kjl1" w:date="2011-09-26T14:51:00Z">
        <w:r w:rsidRPr="00175B8A">
          <w:rPr>
            <w:rFonts w:ascii="Arial" w:hAnsi="Arial" w:cs="Arial"/>
          </w:rPr>
          <w:t>s required to be documented.</w:t>
        </w:r>
      </w:ins>
    </w:p>
    <w:p w:rsidR="0070073D" w:rsidRPr="00175B8A" w:rsidRDefault="0070073D"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318" w:author="kjl1" w:date="2011-09-26T14:51:00Z"/>
          <w:rFonts w:ascii="Arial" w:hAnsi="Arial" w:cs="Arial"/>
        </w:rPr>
      </w:pPr>
    </w:p>
    <w:p w:rsidR="00DD16AA" w:rsidRPr="00175B8A"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19" w:author="KJL1" w:date="2011-06-02T08:44:00Z"/>
          <w:rFonts w:ascii="Arial" w:hAnsi="Arial" w:cs="Arial"/>
        </w:rPr>
      </w:pPr>
      <w:r w:rsidRPr="00175B8A">
        <w:rPr>
          <w:rFonts w:ascii="Arial" w:hAnsi="Arial" w:cs="Arial"/>
        </w:rPr>
        <w:t xml:space="preserve">A new </w:t>
      </w:r>
      <w:ins w:id="1320" w:author="kjl1" w:date="2011-09-27T13:22:00Z">
        <w:r w:rsidR="00AC76F4" w:rsidRPr="00175B8A">
          <w:rPr>
            <w:rFonts w:ascii="Arial" w:hAnsi="Arial" w:cs="Arial"/>
          </w:rPr>
          <w:t>RPS/</w:t>
        </w:r>
      </w:ins>
      <w:r w:rsidRPr="00175B8A">
        <w:rPr>
          <w:rFonts w:ascii="Arial" w:hAnsi="Arial" w:cs="Arial"/>
        </w:rPr>
        <w:t xml:space="preserve">PIM entry should be created if </w:t>
      </w:r>
      <w:ins w:id="1321" w:author="kjl1" w:date="2011-09-27T13:29:00Z">
        <w:r w:rsidR="000756D0" w:rsidRPr="00175B8A">
          <w:rPr>
            <w:rFonts w:ascii="Arial" w:hAnsi="Arial" w:cs="Arial"/>
          </w:rPr>
          <w:t xml:space="preserve">an </w:t>
        </w:r>
      </w:ins>
      <w:r w:rsidRPr="00175B8A">
        <w:rPr>
          <w:rFonts w:ascii="Arial" w:hAnsi="Arial" w:cs="Arial"/>
        </w:rPr>
        <w:t>URI issue becomes an AV, FIN, VIO, or NCV</w:t>
      </w:r>
      <w:ins w:id="1322" w:author="kjl1" w:date="2011-09-27T13:34:00Z">
        <w:r w:rsidR="000756D0" w:rsidRPr="00175B8A">
          <w:rPr>
            <w:rFonts w:ascii="Arial" w:hAnsi="Arial" w:cs="Arial"/>
          </w:rPr>
          <w:t xml:space="preserve"> and the URI closed.</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23" w:author="KJL1" w:date="2011-06-02T08:44:00Z"/>
          <w:rFonts w:ascii="Arial" w:hAnsi="Arial" w:cs="Arial"/>
        </w:rPr>
      </w:pPr>
    </w:p>
    <w:p w:rsidR="00DD16AA" w:rsidRPr="00175B8A"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rPr>
        <w:t xml:space="preserve">AVs that are later determined to be FINs or VIOs should be updated in RPS based on the inspection report that documents the change in status.  AVs should not be closed and reopened as a FIN or VIO, nor should the </w:t>
      </w:r>
      <w:ins w:id="1324" w:author="kjl1" w:date="2011-09-27T13:05:00Z">
        <w:r w:rsidR="00394BD1" w:rsidRPr="00175B8A">
          <w:rPr>
            <w:rFonts w:ascii="Arial" w:hAnsi="Arial" w:cs="Arial"/>
          </w:rPr>
          <w:t>Event Date</w:t>
        </w:r>
      </w:ins>
      <w:r w:rsidRPr="00175B8A">
        <w:rPr>
          <w:rFonts w:ascii="Arial" w:hAnsi="Arial" w:cs="Arial"/>
        </w:rPr>
        <w:t xml:space="preserve"> be changed.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DD16AA" w:rsidRPr="00175B8A"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25" w:author="KJL1" w:date="2011-06-02T08:44:00Z"/>
          <w:rFonts w:ascii="Arial" w:hAnsi="Arial" w:cs="Arial"/>
        </w:rPr>
      </w:pPr>
      <w:ins w:id="1326" w:author="KJL1" w:date="2011-06-02T08:44:00Z">
        <w:r w:rsidRPr="00175B8A">
          <w:rPr>
            <w:rFonts w:ascii="Arial" w:hAnsi="Arial" w:cs="Arial"/>
          </w:rPr>
          <w:t xml:space="preserve">When a report or letter follows up on an existing item (i.e., final SDP letters and supplemental inspection reports), the PIM entry must be updated to reflect the new information.  This is to ensure traceability of an issue from discovery to final resolution.  Step-by-step guidance for adding and updating PIM </w:t>
        </w:r>
      </w:ins>
      <w:ins w:id="1327" w:author="kjl1" w:date="2011-11-15T10:45:00Z">
        <w:r w:rsidR="000F66A5">
          <w:rPr>
            <w:rFonts w:ascii="Arial" w:hAnsi="Arial" w:cs="Arial"/>
          </w:rPr>
          <w:t>entries</w:t>
        </w:r>
      </w:ins>
      <w:ins w:id="1328" w:author="KJL1" w:date="2011-06-02T08:44:00Z">
        <w:r w:rsidRPr="00175B8A">
          <w:rPr>
            <w:rFonts w:ascii="Arial" w:hAnsi="Arial" w:cs="Arial"/>
          </w:rPr>
          <w:t xml:space="preserve"> is located at: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29" w:author="KJL1" w:date="2011-06-02T08:44:00Z"/>
          <w:rFonts w:ascii="Arial" w:hAnsi="Arial" w:cs="Arial"/>
        </w:rPr>
      </w:pPr>
    </w:p>
    <w:p w:rsidR="00077300" w:rsidRPr="00175B8A"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ins w:id="1330" w:author="KJL1" w:date="2011-06-02T08:44:00Z"/>
          <w:rFonts w:ascii="Arial" w:hAnsi="Arial" w:cs="Arial"/>
        </w:rPr>
      </w:pPr>
      <w:ins w:id="1331" w:author="KJL1" w:date="2011-06-02T08:44:00Z">
        <w:r w:rsidRPr="00175B8A">
          <w:rPr>
            <w:rFonts w:ascii="Arial" w:hAnsi="Arial" w:cs="Arial"/>
          </w:rPr>
          <w:tab/>
        </w:r>
        <w:r w:rsidR="00DD16AA" w:rsidRPr="00175B8A">
          <w:rPr>
            <w:rFonts w:ascii="Arial" w:hAnsi="Arial" w:cs="Arial"/>
          </w:rPr>
          <w:t xml:space="preserve">Adding:  </w:t>
        </w:r>
      </w:ins>
    </w:p>
    <w:p w:rsidR="00077300" w:rsidRPr="00175B8A"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ins w:id="1332" w:author="KJL1" w:date="2011-06-02T08:44:00Z"/>
          <w:rFonts w:ascii="Arial" w:hAnsi="Arial" w:cs="Arial"/>
        </w:rPr>
      </w:pPr>
      <w:ins w:id="1333" w:author="KJL1" w:date="2011-06-02T08:44:00Z">
        <w:r w:rsidRPr="00175B8A">
          <w:rPr>
            <w:rFonts w:ascii="Arial" w:hAnsi="Arial" w:cs="Arial"/>
          </w:rPr>
          <w:tab/>
        </w:r>
      </w:ins>
    </w:p>
    <w:p w:rsidR="00DD16AA" w:rsidRPr="00175B8A" w:rsidRDefault="00077300"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jc w:val="both"/>
        <w:rPr>
          <w:ins w:id="1334" w:author="KJL1" w:date="2011-06-02T08:44:00Z"/>
          <w:rFonts w:ascii="Arial" w:hAnsi="Arial" w:cs="Arial"/>
        </w:rPr>
      </w:pPr>
      <w:ins w:id="1335" w:author="KJL1" w:date="2011-06-02T08:44:00Z">
        <w:r w:rsidRPr="00175B8A">
          <w:rPr>
            <w:rFonts w:ascii="Arial" w:hAnsi="Arial" w:cs="Arial"/>
          </w:rPr>
          <w:tab/>
        </w:r>
      </w:ins>
      <w:ins w:id="1336" w:author="kjl1" w:date="2011-10-11T13:16:00Z">
        <w:r w:rsidR="00FF3420" w:rsidRPr="00175B8A">
          <w:rPr>
            <w:rFonts w:ascii="Arial" w:hAnsi="Arial" w:cs="Arial"/>
          </w:rPr>
          <w:fldChar w:fldCharType="begin"/>
        </w:r>
        <w:r w:rsidR="00237D49" w:rsidRPr="00175B8A">
          <w:rPr>
            <w:rFonts w:ascii="Arial" w:hAnsi="Arial" w:cs="Arial"/>
          </w:rPr>
          <w:instrText xml:space="preserve"> HYPERLINK "http://nrr10.nrc.gov/rps/how-do-i/ir-add-item-to-specific-rpt.htm" </w:instrText>
        </w:r>
        <w:r w:rsidR="00FF3420" w:rsidRPr="00175B8A">
          <w:rPr>
            <w:rFonts w:ascii="Arial" w:hAnsi="Arial" w:cs="Arial"/>
          </w:rPr>
          <w:fldChar w:fldCharType="separate"/>
        </w:r>
        <w:r w:rsidR="00237D49" w:rsidRPr="00175B8A">
          <w:rPr>
            <w:rStyle w:val="Hyperlink"/>
            <w:rFonts w:ascii="Arial" w:hAnsi="Arial" w:cs="Arial"/>
          </w:rPr>
          <w:t>http://nrr10.nrc.gov/rps/how-do-i/ir-add-item-to-specific-rpt.htm</w:t>
        </w:r>
        <w:r w:rsidR="00FF3420" w:rsidRPr="00175B8A">
          <w:rPr>
            <w:rFonts w:ascii="Arial" w:hAnsi="Arial" w:cs="Arial"/>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37" w:author="KJL1" w:date="2011-06-02T08:44:00Z"/>
          <w:rFonts w:ascii="Arial" w:hAnsi="Arial" w:cs="Arial"/>
        </w:rPr>
      </w:pPr>
    </w:p>
    <w:p w:rsidR="00077300" w:rsidRPr="00175B8A" w:rsidRDefault="00DD16AA"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38" w:author="KJL1" w:date="2011-06-02T08:44:00Z"/>
          <w:rFonts w:ascii="Arial" w:hAnsi="Arial" w:cs="Arial"/>
        </w:rPr>
      </w:pPr>
      <w:ins w:id="1339" w:author="KJL1" w:date="2011-06-02T08:44:00Z">
        <w:r w:rsidRPr="00175B8A">
          <w:rPr>
            <w:rFonts w:ascii="Arial" w:hAnsi="Arial" w:cs="Arial"/>
          </w:rPr>
          <w:tab/>
        </w:r>
        <w:r w:rsidR="00077300" w:rsidRPr="00175B8A">
          <w:rPr>
            <w:rFonts w:ascii="Arial" w:hAnsi="Arial" w:cs="Arial"/>
          </w:rPr>
          <w:tab/>
        </w:r>
        <w:r w:rsidRPr="00175B8A">
          <w:rPr>
            <w:rFonts w:ascii="Arial" w:hAnsi="Arial" w:cs="Arial"/>
          </w:rPr>
          <w:t>Updating:</w:t>
        </w:r>
        <w:r w:rsidR="00077300" w:rsidRPr="00175B8A">
          <w:rPr>
            <w:rFonts w:ascii="Arial" w:hAnsi="Arial" w:cs="Arial"/>
          </w:rPr>
          <w:t xml:space="preserve"> </w:t>
        </w:r>
      </w:ins>
    </w:p>
    <w:p w:rsidR="00077300" w:rsidRPr="00175B8A" w:rsidRDefault="00077300"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40" w:author="KJL1" w:date="2011-06-02T08:44:00Z"/>
          <w:rFonts w:ascii="Arial" w:hAnsi="Arial" w:cs="Arial"/>
        </w:rPr>
      </w:pPr>
    </w:p>
    <w:p w:rsidR="00DD16AA" w:rsidRPr="00175B8A" w:rsidRDefault="00077300" w:rsidP="00C039AC">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41" w:author="KJL1" w:date="2011-06-02T08:44:00Z"/>
          <w:rFonts w:ascii="Arial" w:hAnsi="Arial" w:cs="Arial"/>
        </w:rPr>
      </w:pPr>
      <w:ins w:id="1342" w:author="KJL1" w:date="2011-06-02T08:44:00Z">
        <w:r w:rsidRPr="00175B8A">
          <w:rPr>
            <w:rFonts w:ascii="Arial" w:hAnsi="Arial" w:cs="Arial"/>
          </w:rPr>
          <w:tab/>
        </w:r>
        <w:r w:rsidRPr="00175B8A">
          <w:rPr>
            <w:rFonts w:ascii="Arial" w:hAnsi="Arial" w:cs="Arial"/>
          </w:rPr>
          <w:tab/>
        </w:r>
      </w:ins>
      <w:ins w:id="1343" w:author="kjl1" w:date="2011-10-11T13:14:00Z">
        <w:r w:rsidR="00FF3420" w:rsidRPr="00175B8A">
          <w:rPr>
            <w:rFonts w:ascii="Arial" w:hAnsi="Arial" w:cs="Arial"/>
          </w:rPr>
          <w:fldChar w:fldCharType="begin"/>
        </w:r>
      </w:ins>
      <w:ins w:id="1344" w:author="kjl1" w:date="2011-10-11T13:17:00Z">
        <w:r w:rsidR="00237D49" w:rsidRPr="00175B8A">
          <w:rPr>
            <w:rFonts w:ascii="Arial" w:hAnsi="Arial" w:cs="Arial"/>
          </w:rPr>
          <w:instrText>HYPERLINK "http://nrr10.nrc.gov/rps/how-do-i/ir-add-open-item-to-another-rpt.htm"</w:instrText>
        </w:r>
      </w:ins>
      <w:ins w:id="1345" w:author="kjl1" w:date="2011-10-11T13:14:00Z">
        <w:r w:rsidR="00FF3420" w:rsidRPr="00175B8A">
          <w:rPr>
            <w:rFonts w:ascii="Arial" w:hAnsi="Arial" w:cs="Arial"/>
          </w:rPr>
          <w:fldChar w:fldCharType="separate"/>
        </w:r>
      </w:ins>
      <w:ins w:id="1346" w:author="kjl1" w:date="2011-10-11T13:17:00Z">
        <w:r w:rsidR="00237D49" w:rsidRPr="00175B8A">
          <w:rPr>
            <w:rStyle w:val="Hyperlink"/>
            <w:rFonts w:ascii="Arial" w:hAnsi="Arial" w:cs="Arial"/>
          </w:rPr>
          <w:t>http://nrr10.nrc.gov/rps/how-do-i/ir-add-open-item-to-another-rpt.htm</w:t>
        </w:r>
      </w:ins>
      <w:ins w:id="1347" w:author="kjl1" w:date="2011-10-11T13:14:00Z">
        <w:r w:rsidR="00FF3420" w:rsidRPr="00175B8A">
          <w:rPr>
            <w:rFonts w:ascii="Arial" w:hAnsi="Arial" w:cs="Arial"/>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48" w:author="KJL1" w:date="2011-06-02T08:44:00Z"/>
          <w:rFonts w:ascii="Arial" w:hAnsi="Arial" w:cs="Arial"/>
        </w:rPr>
      </w:pPr>
    </w:p>
    <w:p w:rsidR="00DD16AA" w:rsidRPr="00175B8A" w:rsidRDefault="00DD16AA" w:rsidP="00C039AC">
      <w:pPr>
        <w:tabs>
          <w:tab w:val="left" w:pos="274"/>
          <w:tab w:val="left" w:pos="806"/>
          <w:tab w:val="left" w:pos="990"/>
          <w:tab w:val="left" w:pos="3240"/>
          <w:tab w:val="left" w:pos="3874"/>
          <w:tab w:val="left" w:pos="4507"/>
          <w:tab w:val="left" w:pos="5040"/>
          <w:tab w:val="left" w:pos="5674"/>
          <w:tab w:val="left" w:pos="6307"/>
          <w:tab w:val="left" w:pos="7474"/>
          <w:tab w:val="left" w:pos="8107"/>
          <w:tab w:val="left" w:pos="8726"/>
        </w:tabs>
        <w:ind w:left="1440"/>
        <w:jc w:val="both"/>
        <w:rPr>
          <w:ins w:id="1349" w:author="KJL1" w:date="2011-06-02T08:44:00Z"/>
          <w:rFonts w:ascii="Arial" w:hAnsi="Arial" w:cs="Arial"/>
        </w:rPr>
      </w:pPr>
      <w:ins w:id="1350" w:author="KJL1" w:date="2011-06-02T08:44:00Z">
        <w:r w:rsidRPr="00175B8A">
          <w:rPr>
            <w:rFonts w:ascii="Arial" w:hAnsi="Arial" w:cs="Arial"/>
          </w:rPr>
          <w:t>A sample PIM entry for a greater-than-green finding, along with a summary of the process, is included in Section 05.0</w:t>
        </w:r>
      </w:ins>
      <w:ins w:id="1351" w:author="kjl1" w:date="2011-10-18T08:57:00Z">
        <w:r w:rsidR="005C11DA" w:rsidRPr="00175B8A">
          <w:rPr>
            <w:rFonts w:ascii="Arial" w:hAnsi="Arial" w:cs="Arial"/>
          </w:rPr>
          <w:t>5</w:t>
        </w:r>
      </w:ins>
      <w:ins w:id="1352" w:author="kjl1" w:date="2011-09-27T14:19:00Z">
        <w:r w:rsidR="002D2526" w:rsidRPr="00175B8A">
          <w:rPr>
            <w:rFonts w:ascii="Arial" w:hAnsi="Arial" w:cs="Arial"/>
          </w:rPr>
          <w:t xml:space="preserve"> step </w:t>
        </w:r>
      </w:ins>
      <w:ins w:id="1353" w:author="kjl1" w:date="2011-11-15T10:45:00Z">
        <w:r w:rsidR="0037107C">
          <w:rPr>
            <w:rFonts w:ascii="Arial" w:hAnsi="Arial" w:cs="Arial"/>
          </w:rPr>
          <w:t>j</w:t>
        </w:r>
      </w:ins>
      <w:ins w:id="1354" w:author="KJL1" w:date="2011-06-02T08:44:00Z">
        <w:r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55" w:author="KJL1" w:date="2011-06-02T08:44:00Z"/>
          <w:rFonts w:ascii="Arial" w:hAnsi="Arial" w:cs="Arial"/>
        </w:rPr>
      </w:pPr>
    </w:p>
    <w:p w:rsidR="00DD16AA" w:rsidRPr="00175B8A" w:rsidRDefault="00DD16AA" w:rsidP="00544759">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56" w:author="KJL1" w:date="2011-06-02T08:44:00Z"/>
          <w:rFonts w:ascii="Arial" w:hAnsi="Arial" w:cs="Arial"/>
        </w:rPr>
      </w:pPr>
      <w:r w:rsidRPr="00175B8A">
        <w:rPr>
          <w:rFonts w:ascii="Arial" w:hAnsi="Arial" w:cs="Arial"/>
        </w:rPr>
        <w:t>When a report or letter discusses an individual item, that report or letter shall be associated with the given item in the PIM.  Following the issuance of a report or letter, PIM entries should be created or updated for each item discussed in the RPS/IR module.</w:t>
      </w:r>
      <w:ins w:id="1357"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358" w:author="KJL1" w:date="2011-06-02T08:44:00Z"/>
          <w:rFonts w:ascii="Arial" w:hAnsi="Arial" w:cs="Arial"/>
        </w:rPr>
      </w:pPr>
    </w:p>
    <w:p w:rsidR="00DD16AA" w:rsidRPr="00175B8A"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rPr>
      </w:pPr>
      <w:r w:rsidRPr="00175B8A">
        <w:rPr>
          <w:rFonts w:ascii="Arial" w:hAnsi="Arial" w:cs="Arial"/>
          <w:u w:val="single"/>
        </w:rPr>
        <w:t>Special Cases and Examples</w:t>
      </w:r>
      <w:ins w:id="1359" w:author="kjl1" w:date="2011-11-09T12:11:00Z">
        <w:r w:rsidR="008B5882">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A1008" w:rsidRPr="00175B8A" w:rsidRDefault="00F05811"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60" w:author="kjl1" w:date="2011-10-05T15:16:00Z"/>
          <w:rFonts w:ascii="Arial" w:hAnsi="Arial" w:cs="Arial"/>
        </w:rPr>
      </w:pPr>
      <w:r w:rsidRPr="00175B8A">
        <w:rPr>
          <w:rFonts w:ascii="Arial" w:hAnsi="Arial" w:cs="Arial"/>
          <w:u w:val="single"/>
        </w:rPr>
        <w:t>Security-</w:t>
      </w:r>
      <w:r w:rsidR="00DD16AA" w:rsidRPr="00175B8A">
        <w:rPr>
          <w:rFonts w:ascii="Arial" w:hAnsi="Arial" w:cs="Arial"/>
          <w:u w:val="single"/>
        </w:rPr>
        <w:t xml:space="preserve">Related </w:t>
      </w:r>
      <w:r w:rsidRPr="00175B8A">
        <w:rPr>
          <w:rFonts w:ascii="Arial" w:hAnsi="Arial" w:cs="Arial"/>
          <w:u w:val="single"/>
        </w:rPr>
        <w:t xml:space="preserve">Inspection </w:t>
      </w:r>
      <w:r w:rsidR="00DD16AA" w:rsidRPr="00175B8A">
        <w:rPr>
          <w:rFonts w:ascii="Arial" w:hAnsi="Arial" w:cs="Arial"/>
          <w:u w:val="single"/>
        </w:rPr>
        <w:t>Items</w:t>
      </w:r>
      <w:r w:rsidR="00DD16AA" w:rsidRPr="00175B8A">
        <w:rPr>
          <w:rFonts w:ascii="Arial" w:hAnsi="Arial" w:cs="Arial"/>
        </w:rPr>
        <w:t xml:space="preserve">. </w:t>
      </w:r>
      <w:ins w:id="1361" w:author="kjl1" w:date="2011-09-26T14:57:00Z">
        <w:r w:rsidR="00C9012E" w:rsidRPr="00175B8A">
          <w:rPr>
            <w:rFonts w:ascii="Arial" w:hAnsi="Arial" w:cs="Arial"/>
          </w:rPr>
          <w:t xml:space="preserve"> </w:t>
        </w:r>
      </w:ins>
    </w:p>
    <w:p w:rsidR="004A1008" w:rsidRPr="00175B8A" w:rsidRDefault="004A1008" w:rsidP="004A100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362" w:author="kjl1" w:date="2011-10-05T15:16:00Z"/>
          <w:rFonts w:ascii="Arial" w:hAnsi="Arial" w:cs="Arial"/>
        </w:rPr>
      </w:pPr>
    </w:p>
    <w:p w:rsidR="004A1008" w:rsidRPr="00175B8A" w:rsidRDefault="004A1008" w:rsidP="00544759">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63" w:author="kjl1" w:date="2011-10-05T15:16:00Z"/>
          <w:rFonts w:ascii="Arial" w:hAnsi="Arial" w:cs="Arial"/>
        </w:rPr>
      </w:pPr>
      <w:ins w:id="1364" w:author="kjl1" w:date="2011-10-05T15:16:00Z">
        <w:r w:rsidRPr="00175B8A">
          <w:rPr>
            <w:rFonts w:ascii="Arial" w:hAnsi="Arial" w:cs="Arial"/>
          </w:rPr>
          <w:t>Follow guidance in IMC 2201</w:t>
        </w:r>
      </w:ins>
      <w:ins w:id="1365" w:author="kjl1" w:date="2011-11-15T10:46:00Z">
        <w:r w:rsidR="0037107C">
          <w:rPr>
            <w:rFonts w:ascii="Arial" w:hAnsi="Arial" w:cs="Arial"/>
          </w:rPr>
          <w:t>,</w:t>
        </w:r>
      </w:ins>
      <w:ins w:id="1366" w:author="kjl1" w:date="2011-10-05T15:16:00Z">
        <w:r w:rsidRPr="00175B8A">
          <w:rPr>
            <w:rFonts w:ascii="Arial" w:hAnsi="Arial" w:cs="Arial"/>
          </w:rPr>
          <w:t xml:space="preserve"> App</w:t>
        </w:r>
      </w:ins>
      <w:ins w:id="1367" w:author="kjl1" w:date="2011-11-15T10:46:00Z">
        <w:r w:rsidR="0037107C">
          <w:rPr>
            <w:rFonts w:ascii="Arial" w:hAnsi="Arial" w:cs="Arial"/>
          </w:rPr>
          <w:t>endix</w:t>
        </w:r>
      </w:ins>
      <w:ins w:id="1368" w:author="kjl1" w:date="2011-10-05T15:16:00Z">
        <w:r w:rsidRPr="00175B8A">
          <w:rPr>
            <w:rFonts w:ascii="Arial" w:hAnsi="Arial" w:cs="Arial"/>
          </w:rPr>
          <w:t xml:space="preserve"> A, “Security Baseline Inspection Program” for Items identified in security inspection reports. </w:t>
        </w:r>
      </w:ins>
    </w:p>
    <w:p w:rsidR="004A1008" w:rsidRPr="00175B8A" w:rsidRDefault="004A1008" w:rsidP="004A1008">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ins w:id="1369" w:author="kjl1" w:date="2011-10-05T15:16:00Z"/>
          <w:rFonts w:ascii="Arial" w:hAnsi="Arial" w:cs="Arial"/>
        </w:rPr>
      </w:pPr>
    </w:p>
    <w:p w:rsidR="00DD16AA" w:rsidRPr="00175B8A" w:rsidRDefault="0070073D" w:rsidP="00544759">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Security items will be entered, updated, and closed in IR</w:t>
      </w:r>
      <w:ins w:id="1370" w:author="kjl1" w:date="2011-09-26T14:53:00Z">
        <w:r w:rsidRPr="00175B8A">
          <w:rPr>
            <w:rFonts w:ascii="Arial" w:hAnsi="Arial" w:cs="Arial"/>
          </w:rPr>
          <w:t xml:space="preserve">, and </w:t>
        </w:r>
      </w:ins>
      <w:r w:rsidRPr="00175B8A">
        <w:rPr>
          <w:rFonts w:ascii="Arial" w:hAnsi="Arial" w:cs="Arial"/>
        </w:rPr>
        <w:t>any information such as descriptions should be detailed similar to the content as described in IMC 0612, “Power Reactor Inspection Reports.”</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71" w:author="KJL1" w:date="2011-06-02T08:44:00Z"/>
          <w:rFonts w:ascii="Arial" w:hAnsi="Arial" w:cs="Arial"/>
        </w:rPr>
      </w:pPr>
    </w:p>
    <w:p w:rsidR="00DD16AA" w:rsidRPr="00175B8A"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72" w:author="KJL1" w:date="2011-06-02T08:44:00Z"/>
          <w:rFonts w:ascii="Arial" w:hAnsi="Arial" w:cs="Arial"/>
        </w:rPr>
      </w:pPr>
      <w:r w:rsidRPr="00175B8A">
        <w:rPr>
          <w:rFonts w:ascii="Arial" w:hAnsi="Arial" w:cs="Arial"/>
          <w:u w:val="single"/>
        </w:rPr>
        <w:t>Unresolved Items (URIs)</w:t>
      </w:r>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373" w:author="KJL1" w:date="2011-06-02T08:44:00Z"/>
          <w:rFonts w:ascii="Arial" w:hAnsi="Arial" w:cs="Arial"/>
        </w:rPr>
      </w:pPr>
    </w:p>
    <w:p w:rsidR="00DD16AA" w:rsidRPr="00175B8A"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74" w:author="KJL1" w:date="2011-06-02T08:44:00Z"/>
          <w:rFonts w:ascii="Arial" w:hAnsi="Arial" w:cs="Arial"/>
        </w:rPr>
      </w:pPr>
      <w:r w:rsidRPr="00175B8A">
        <w:rPr>
          <w:rFonts w:ascii="Arial" w:hAnsi="Arial" w:cs="Arial"/>
        </w:rPr>
        <w:t xml:space="preserve">If an item remains unresolved upon issuance of an inspection report, it is designated as a </w:t>
      </w:r>
      <w:ins w:id="1375" w:author="Jocelyn" w:date="2011-08-21T20:27:00Z">
        <w:r w:rsidR="00F624A7" w:rsidRPr="00175B8A">
          <w:rPr>
            <w:rFonts w:ascii="Arial" w:hAnsi="Arial" w:cs="Arial"/>
          </w:rPr>
          <w:t>“</w:t>
        </w:r>
      </w:ins>
      <w:r w:rsidRPr="00175B8A">
        <w:rPr>
          <w:rFonts w:ascii="Arial" w:hAnsi="Arial" w:cs="Arial"/>
        </w:rPr>
        <w:t>URI</w:t>
      </w:r>
      <w:ins w:id="1376" w:author="kjl1" w:date="2011-10-05T15:18:00Z">
        <w:r w:rsidR="004A1008" w:rsidRPr="00175B8A">
          <w:rPr>
            <w:rFonts w:ascii="Arial" w:hAnsi="Arial" w:cs="Arial"/>
          </w:rPr>
          <w:t>.</w:t>
        </w:r>
      </w:ins>
      <w:ins w:id="1377" w:author="Jocelyn" w:date="2011-08-21T20:28:00Z">
        <w:r w:rsidR="00F624A7" w:rsidRPr="00175B8A">
          <w:rPr>
            <w:rFonts w:ascii="Arial" w:hAnsi="Arial" w:cs="Arial"/>
          </w:rPr>
          <w:t>”</w:t>
        </w:r>
      </w:ins>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78" w:author="KJL1" w:date="2011-06-02T08:44:00Z"/>
          <w:rFonts w:ascii="Arial" w:hAnsi="Arial" w:cs="Arial"/>
        </w:rPr>
      </w:pPr>
    </w:p>
    <w:p w:rsidR="00DD16AA" w:rsidRPr="00175B8A"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79" w:author="KJL1" w:date="2011-06-02T08:44:00Z"/>
          <w:rFonts w:ascii="Arial" w:hAnsi="Arial" w:cs="Arial"/>
        </w:rPr>
      </w:pPr>
      <w:r w:rsidRPr="00175B8A">
        <w:rPr>
          <w:rFonts w:ascii="Arial" w:hAnsi="Arial" w:cs="Arial"/>
        </w:rPr>
        <w:t xml:space="preserve">URIs are documented in the body of an inspection report and assigned a tracking number.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80" w:author="KJL1" w:date="2011-06-02T08:44:00Z"/>
          <w:rFonts w:ascii="Arial" w:hAnsi="Arial" w:cs="Arial"/>
        </w:rPr>
      </w:pPr>
    </w:p>
    <w:p w:rsidR="004E399F" w:rsidRPr="00175B8A" w:rsidRDefault="00DD16AA"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81" w:author="kjl1" w:date="2011-10-18T13:30:00Z"/>
          <w:rFonts w:ascii="Arial" w:hAnsi="Arial" w:cs="Arial"/>
        </w:rPr>
      </w:pPr>
      <w:r w:rsidRPr="00175B8A">
        <w:rPr>
          <w:rFonts w:ascii="Arial" w:hAnsi="Arial" w:cs="Arial"/>
        </w:rPr>
        <w:t xml:space="preserve">URI’s are entered into RPS under the applicable cornerstone, with a type code of </w:t>
      </w:r>
      <w:ins w:id="1382" w:author="Jocelyn" w:date="2011-08-21T20:28:00Z">
        <w:r w:rsidR="00F624A7" w:rsidRPr="00175B8A">
          <w:rPr>
            <w:rFonts w:ascii="Arial" w:hAnsi="Arial" w:cs="Arial"/>
          </w:rPr>
          <w:t>“</w:t>
        </w:r>
      </w:ins>
      <w:r w:rsidRPr="00175B8A">
        <w:rPr>
          <w:rFonts w:ascii="Arial" w:hAnsi="Arial" w:cs="Arial"/>
        </w:rPr>
        <w:t>URI,</w:t>
      </w:r>
      <w:ins w:id="1383" w:author="Jocelyn" w:date="2011-08-21T20:28:00Z">
        <w:r w:rsidR="00F624A7" w:rsidRPr="00175B8A">
          <w:rPr>
            <w:rFonts w:ascii="Arial" w:hAnsi="Arial" w:cs="Arial"/>
          </w:rPr>
          <w:t>”</w:t>
        </w:r>
      </w:ins>
      <w:r w:rsidRPr="00175B8A">
        <w:rPr>
          <w:rFonts w:ascii="Arial" w:hAnsi="Arial" w:cs="Arial"/>
        </w:rPr>
        <w:t xml:space="preserve"> and a significance determination of </w:t>
      </w:r>
      <w:ins w:id="1384" w:author="Jocelyn" w:date="2011-08-21T20:28:00Z">
        <w:r w:rsidR="00F624A7" w:rsidRPr="00175B8A">
          <w:rPr>
            <w:rFonts w:ascii="Arial" w:hAnsi="Arial" w:cs="Arial"/>
          </w:rPr>
          <w:t>“</w:t>
        </w:r>
      </w:ins>
      <w:r w:rsidRPr="00175B8A">
        <w:rPr>
          <w:rFonts w:ascii="Arial" w:hAnsi="Arial" w:cs="Arial"/>
        </w:rPr>
        <w:t>N/A</w:t>
      </w:r>
      <w:ins w:id="1385" w:author="Jocelyn" w:date="2011-08-21T20:28:00Z">
        <w:r w:rsidR="00F624A7" w:rsidRPr="00175B8A">
          <w:rPr>
            <w:rFonts w:ascii="Arial" w:hAnsi="Arial" w:cs="Arial"/>
          </w:rPr>
          <w:t>”</w:t>
        </w:r>
      </w:ins>
      <w:r w:rsidRPr="00175B8A">
        <w:rPr>
          <w:rFonts w:ascii="Arial" w:hAnsi="Arial" w:cs="Arial"/>
        </w:rPr>
        <w:t xml:space="preserve"> (not applicable). However, </w:t>
      </w:r>
      <w:ins w:id="1386" w:author="kjl1" w:date="2011-09-26T14:57:00Z">
        <w:r w:rsidR="00C9012E" w:rsidRPr="00175B8A">
          <w:rPr>
            <w:rFonts w:ascii="Arial" w:hAnsi="Arial" w:cs="Arial"/>
          </w:rPr>
          <w:t>do not check the</w:t>
        </w:r>
      </w:ins>
      <w:r w:rsidRPr="00175B8A">
        <w:rPr>
          <w:rFonts w:ascii="Arial" w:hAnsi="Arial" w:cs="Arial"/>
        </w:rPr>
        <w:t xml:space="preserve"> PIM</w:t>
      </w:r>
      <w:ins w:id="1387" w:author="kjl1" w:date="2011-09-26T14:57:00Z">
        <w:r w:rsidR="00C9012E" w:rsidRPr="00175B8A">
          <w:rPr>
            <w:rFonts w:ascii="Arial" w:hAnsi="Arial" w:cs="Arial"/>
          </w:rPr>
          <w:t xml:space="preserve"> box</w:t>
        </w:r>
      </w:ins>
      <w:r w:rsidRPr="00175B8A">
        <w:rPr>
          <w:rFonts w:ascii="Arial" w:hAnsi="Arial" w:cs="Arial"/>
        </w:rPr>
        <w:t>.</w:t>
      </w:r>
      <w:ins w:id="1388" w:author="KJL1" w:date="2011-06-02T08:44:00Z">
        <w:r w:rsidR="004E399F" w:rsidRPr="00175B8A">
          <w:rPr>
            <w:rFonts w:ascii="Arial" w:hAnsi="Arial" w:cs="Arial"/>
          </w:rPr>
          <w:t xml:space="preserve"> </w:t>
        </w:r>
      </w:ins>
      <w:r w:rsidR="004E399F" w:rsidRPr="00175B8A">
        <w:rPr>
          <w:rFonts w:ascii="Arial" w:hAnsi="Arial" w:cs="Arial"/>
        </w:rPr>
        <w:t xml:space="preserve"> </w:t>
      </w:r>
    </w:p>
    <w:p w:rsidR="00E065D9" w:rsidRPr="00175B8A" w:rsidRDefault="00E065D9" w:rsidP="00E065D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1389" w:author="kjl1" w:date="2011-10-18T13:30:00Z"/>
          <w:rFonts w:ascii="Arial" w:hAnsi="Arial" w:cs="Arial"/>
        </w:rPr>
      </w:pPr>
    </w:p>
    <w:p w:rsidR="00DD16AA" w:rsidRPr="00175B8A" w:rsidRDefault="004E399F" w:rsidP="00544759">
      <w:pPr>
        <w:pStyle w:val="ListParagraph"/>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90" w:author="KJL1" w:date="2011-06-02T08:44:00Z"/>
          <w:rFonts w:ascii="Arial" w:hAnsi="Arial" w:cs="Arial"/>
        </w:rPr>
      </w:pPr>
      <w:ins w:id="1391" w:author="KJL1" w:date="2011-06-02T08:44:00Z">
        <w:r w:rsidRPr="00175B8A">
          <w:rPr>
            <w:rFonts w:ascii="Arial" w:hAnsi="Arial" w:cs="Arial"/>
          </w:rPr>
          <w:t xml:space="preserve">URIs </w:t>
        </w:r>
      </w:ins>
      <w:proofErr w:type="gramStart"/>
      <w:ins w:id="1392" w:author="kjl1" w:date="2011-09-26T14:58:00Z">
        <w:r w:rsidR="00C9012E" w:rsidRPr="00175B8A">
          <w:rPr>
            <w:rFonts w:ascii="Arial" w:hAnsi="Arial" w:cs="Arial"/>
          </w:rPr>
          <w:t>are</w:t>
        </w:r>
      </w:ins>
      <w:proofErr w:type="gramEnd"/>
      <w:ins w:id="1393" w:author="KJL1" w:date="2011-06-02T08:44:00Z">
        <w:r w:rsidRPr="00175B8A">
          <w:rPr>
            <w:rFonts w:ascii="Arial" w:hAnsi="Arial" w:cs="Arial"/>
          </w:rPr>
          <w:t xml:space="preserve"> closed in RPS based on the inspection report that documents the resolution.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394" w:author="KJL1" w:date="2011-06-02T08:44:00Z"/>
          <w:rFonts w:ascii="Arial" w:hAnsi="Arial" w:cs="Arial"/>
        </w:rPr>
      </w:pPr>
    </w:p>
    <w:p w:rsidR="00DD16AA" w:rsidRPr="00175B8A"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395" w:author="KJL1" w:date="2011-06-02T08:44:00Z"/>
          <w:rFonts w:ascii="Arial" w:hAnsi="Arial" w:cs="Arial"/>
        </w:rPr>
      </w:pPr>
      <w:r w:rsidRPr="00175B8A">
        <w:rPr>
          <w:rFonts w:ascii="Arial" w:hAnsi="Arial" w:cs="Arial"/>
          <w:u w:val="single"/>
        </w:rPr>
        <w:t xml:space="preserve">Significance </w:t>
      </w:r>
      <w:proofErr w:type="gramStart"/>
      <w:ins w:id="1396" w:author="kjl1" w:date="2011-09-26T14:59:00Z">
        <w:r w:rsidR="00C9012E" w:rsidRPr="00175B8A">
          <w:rPr>
            <w:rFonts w:ascii="Arial" w:hAnsi="Arial" w:cs="Arial"/>
            <w:u w:val="single"/>
          </w:rPr>
          <w:t>T</w:t>
        </w:r>
      </w:ins>
      <w:r w:rsidRPr="00175B8A">
        <w:rPr>
          <w:rFonts w:ascii="Arial" w:hAnsi="Arial" w:cs="Arial"/>
          <w:u w:val="single"/>
        </w:rPr>
        <w:t>o</w:t>
      </w:r>
      <w:proofErr w:type="gramEnd"/>
      <w:r w:rsidRPr="00175B8A">
        <w:rPr>
          <w:rFonts w:ascii="Arial" w:hAnsi="Arial" w:cs="Arial"/>
          <w:u w:val="single"/>
        </w:rPr>
        <w:t xml:space="preserve"> Be Determined</w:t>
      </w:r>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397" w:author="KJL1" w:date="2011-06-02T08:44:00Z"/>
          <w:rFonts w:ascii="Arial" w:hAnsi="Arial" w:cs="Arial"/>
        </w:rPr>
      </w:pPr>
    </w:p>
    <w:p w:rsidR="00DD16AA" w:rsidRPr="00175B8A"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398" w:author="KJL1" w:date="2011-06-02T08:44:00Z"/>
          <w:rFonts w:ascii="Arial" w:hAnsi="Arial" w:cs="Arial"/>
        </w:rPr>
      </w:pPr>
      <w:r w:rsidRPr="00175B8A">
        <w:rPr>
          <w:rFonts w:ascii="Arial" w:hAnsi="Arial" w:cs="Arial"/>
        </w:rPr>
        <w:t xml:space="preserve">The final risk significance of </w:t>
      </w:r>
      <w:ins w:id="1399" w:author="KJL1" w:date="2011-06-02T08:44:00Z">
        <w:r w:rsidRPr="00175B8A">
          <w:rPr>
            <w:rFonts w:ascii="Arial" w:hAnsi="Arial" w:cs="Arial"/>
          </w:rPr>
          <w:t>a finding is</w:t>
        </w:r>
      </w:ins>
      <w:r w:rsidRPr="00175B8A">
        <w:rPr>
          <w:rFonts w:ascii="Arial" w:hAnsi="Arial" w:cs="Arial"/>
        </w:rPr>
        <w:t xml:space="preserve"> determined during the significance </w:t>
      </w:r>
      <w:ins w:id="1400" w:author="KJL1" w:date="2011-06-02T08:44:00Z">
        <w:r w:rsidRPr="00175B8A">
          <w:rPr>
            <w:rFonts w:ascii="Arial" w:hAnsi="Arial" w:cs="Arial"/>
          </w:rPr>
          <w:t xml:space="preserve">determination </w:t>
        </w:r>
      </w:ins>
      <w:r w:rsidRPr="00175B8A">
        <w:rPr>
          <w:rFonts w:ascii="Arial" w:hAnsi="Arial" w:cs="Arial"/>
        </w:rPr>
        <w:t>process</w:t>
      </w:r>
      <w:ins w:id="1401" w:author="KJL1" w:date="2011-06-02T08:44:00Z">
        <w:r w:rsidRPr="00175B8A">
          <w:rPr>
            <w:rFonts w:ascii="Arial" w:hAnsi="Arial" w:cs="Arial"/>
          </w:rPr>
          <w:t xml:space="preserve"> (SDP).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jc w:val="both"/>
        <w:rPr>
          <w:ins w:id="1402" w:author="KJL1" w:date="2011-06-02T08:44:00Z"/>
          <w:rFonts w:ascii="Arial" w:hAnsi="Arial" w:cs="Arial"/>
        </w:rPr>
      </w:pPr>
    </w:p>
    <w:p w:rsidR="00DD16AA" w:rsidRPr="00175B8A"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1403" w:author="KJL1" w:date="2011-06-02T08:44:00Z">
        <w:r w:rsidRPr="00175B8A">
          <w:rPr>
            <w:rFonts w:ascii="Arial" w:hAnsi="Arial" w:cs="Arial"/>
          </w:rPr>
          <w:t>Potentially</w:t>
        </w:r>
        <w:r w:rsidR="00DB2DFA" w:rsidRPr="00175B8A">
          <w:rPr>
            <w:rFonts w:ascii="Arial" w:hAnsi="Arial" w:cs="Arial"/>
          </w:rPr>
          <w:t xml:space="preserve"> </w:t>
        </w:r>
      </w:ins>
      <w:ins w:id="1404" w:author="kjl1" w:date="2011-09-27T12:24:00Z">
        <w:r w:rsidR="00482DCE" w:rsidRPr="00175B8A">
          <w:rPr>
            <w:rFonts w:ascii="Arial" w:hAnsi="Arial" w:cs="Arial"/>
          </w:rPr>
          <w:t xml:space="preserve">or preliminary </w:t>
        </w:r>
      </w:ins>
      <w:r w:rsidRPr="00175B8A">
        <w:rPr>
          <w:rFonts w:ascii="Arial" w:hAnsi="Arial" w:cs="Arial"/>
        </w:rPr>
        <w:t>greater</w:t>
      </w:r>
      <w:ins w:id="1405" w:author="Jocelyn" w:date="2011-08-21T18:09:00Z">
        <w:r w:rsidR="00734A1D" w:rsidRPr="00175B8A">
          <w:rPr>
            <w:rFonts w:ascii="Arial" w:hAnsi="Arial" w:cs="Arial"/>
          </w:rPr>
          <w:t>-</w:t>
        </w:r>
      </w:ins>
      <w:r w:rsidRPr="00175B8A">
        <w:rPr>
          <w:rFonts w:ascii="Arial" w:hAnsi="Arial" w:cs="Arial"/>
        </w:rPr>
        <w:t>than</w:t>
      </w:r>
      <w:ins w:id="1406" w:author="Jocelyn" w:date="2011-08-21T18:09:00Z">
        <w:r w:rsidR="00734A1D" w:rsidRPr="00175B8A">
          <w:rPr>
            <w:rFonts w:ascii="Arial" w:hAnsi="Arial" w:cs="Arial"/>
          </w:rPr>
          <w:t>-</w:t>
        </w:r>
      </w:ins>
      <w:r w:rsidRPr="00175B8A">
        <w:rPr>
          <w:rFonts w:ascii="Arial" w:hAnsi="Arial" w:cs="Arial"/>
        </w:rPr>
        <w:t xml:space="preserve">green </w:t>
      </w:r>
      <w:ins w:id="1407" w:author="KJL1" w:date="2011-06-02T08:44:00Z">
        <w:r w:rsidRPr="00175B8A">
          <w:rPr>
            <w:rFonts w:ascii="Arial" w:hAnsi="Arial" w:cs="Arial"/>
          </w:rPr>
          <w:t>findings shall be</w:t>
        </w:r>
      </w:ins>
      <w:r w:rsidRPr="00175B8A">
        <w:rPr>
          <w:rFonts w:ascii="Arial" w:hAnsi="Arial" w:cs="Arial"/>
        </w:rPr>
        <w:t xml:space="preserve"> entered into RPS under the applicable cornerstone, with a </w:t>
      </w:r>
      <w:ins w:id="1408" w:author="kjl1" w:date="2011-10-05T15:26:00Z">
        <w:r w:rsidR="005F3F13" w:rsidRPr="00175B8A">
          <w:rPr>
            <w:rFonts w:ascii="Arial" w:hAnsi="Arial" w:cs="Arial"/>
          </w:rPr>
          <w:t xml:space="preserve">“Type” </w:t>
        </w:r>
      </w:ins>
      <w:r w:rsidRPr="00175B8A">
        <w:rPr>
          <w:rFonts w:ascii="Arial" w:hAnsi="Arial" w:cs="Arial"/>
        </w:rPr>
        <w:t>code of "AV</w:t>
      </w:r>
      <w:ins w:id="1409" w:author="KJL1" w:date="2011-06-02T08:44:00Z">
        <w:r w:rsidRPr="00175B8A">
          <w:rPr>
            <w:rFonts w:ascii="Arial" w:hAnsi="Arial" w:cs="Arial"/>
          </w:rPr>
          <w:t xml:space="preserve">" </w:t>
        </w:r>
      </w:ins>
      <w:ins w:id="1410" w:author="kjl1" w:date="2011-09-27T12:13:00Z">
        <w:r w:rsidR="005F3F13" w:rsidRPr="00175B8A">
          <w:rPr>
            <w:rFonts w:ascii="Arial" w:hAnsi="Arial" w:cs="Arial"/>
          </w:rPr>
          <w:t>or “FIN</w:t>
        </w:r>
        <w:r w:rsidR="00225DB4" w:rsidRPr="00175B8A">
          <w:rPr>
            <w:rFonts w:ascii="Arial" w:hAnsi="Arial" w:cs="Arial"/>
          </w:rPr>
          <w:t xml:space="preserve">,” </w:t>
        </w:r>
      </w:ins>
      <w:r w:rsidRPr="00175B8A">
        <w:rPr>
          <w:rFonts w:ascii="Arial" w:hAnsi="Arial" w:cs="Arial"/>
        </w:rPr>
        <w:t xml:space="preserve">and </w:t>
      </w:r>
      <w:ins w:id="1411" w:author="KJL1" w:date="2011-06-02T08:44:00Z">
        <w:r w:rsidRPr="00175B8A">
          <w:rPr>
            <w:rFonts w:ascii="Arial" w:hAnsi="Arial" w:cs="Arial"/>
          </w:rPr>
          <w:t xml:space="preserve">with </w:t>
        </w:r>
      </w:ins>
      <w:r w:rsidRPr="00175B8A">
        <w:rPr>
          <w:rFonts w:ascii="Arial" w:hAnsi="Arial" w:cs="Arial"/>
        </w:rPr>
        <w:t xml:space="preserve">a significance determination of "TBD" (to be determined).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jc w:val="both"/>
        <w:rPr>
          <w:rFonts w:ascii="Arial" w:hAnsi="Arial" w:cs="Arial"/>
        </w:rPr>
      </w:pPr>
    </w:p>
    <w:p w:rsidR="00DD16AA" w:rsidRPr="00175B8A" w:rsidRDefault="00DD16AA" w:rsidP="00544759">
      <w:pPr>
        <w:pStyle w:val="ListParagraph"/>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 xml:space="preserve">Once the final characterization is </w:t>
      </w:r>
      <w:ins w:id="1412" w:author="kjl1" w:date="2011-10-06T14:47:00Z">
        <w:r w:rsidR="00C9512B" w:rsidRPr="00175B8A">
          <w:rPr>
            <w:rFonts w:ascii="Arial" w:hAnsi="Arial" w:cs="Arial"/>
          </w:rPr>
          <w:t xml:space="preserve">determined </w:t>
        </w:r>
      </w:ins>
      <w:r w:rsidRPr="00175B8A">
        <w:rPr>
          <w:rFonts w:ascii="Arial" w:hAnsi="Arial" w:cs="Arial"/>
        </w:rPr>
        <w:t xml:space="preserve">and the final </w:t>
      </w:r>
      <w:r w:rsidRPr="00175B8A">
        <w:rPr>
          <w:rFonts w:ascii="Arial" w:hAnsi="Arial" w:cs="Arial"/>
        </w:rPr>
        <w:lastRenderedPageBreak/>
        <w:t xml:space="preserve">significance determination letter has been issued, the item description and significance determination is updated in the PIM per the guidance </w:t>
      </w:r>
      <w:ins w:id="1413" w:author="kjl1" w:date="2011-09-26T16:25:00Z">
        <w:r w:rsidR="007038B6" w:rsidRPr="00175B8A">
          <w:rPr>
            <w:rFonts w:ascii="Arial" w:hAnsi="Arial" w:cs="Arial"/>
          </w:rPr>
          <w:t xml:space="preserve">on </w:t>
        </w:r>
      </w:ins>
      <w:r w:rsidRPr="00175B8A">
        <w:rPr>
          <w:rFonts w:ascii="Arial" w:hAnsi="Arial" w:cs="Arial"/>
        </w:rPr>
        <w:t xml:space="preserve">the RPS </w:t>
      </w:r>
      <w:ins w:id="1414" w:author="Jocelyn" w:date="2011-08-21T20:29:00Z">
        <w:r w:rsidR="008032FF" w:rsidRPr="00175B8A">
          <w:rPr>
            <w:rFonts w:ascii="Arial" w:hAnsi="Arial" w:cs="Arial"/>
          </w:rPr>
          <w:t>“</w:t>
        </w:r>
      </w:ins>
      <w:r w:rsidRPr="00175B8A">
        <w:rPr>
          <w:rFonts w:ascii="Arial" w:hAnsi="Arial" w:cs="Arial"/>
        </w:rPr>
        <w:t>How do I</w:t>
      </w:r>
      <w:ins w:id="1415" w:author="Jocelyn" w:date="2011-08-21T20:29:00Z">
        <w:r w:rsidR="008032FF" w:rsidRPr="00175B8A">
          <w:rPr>
            <w:rFonts w:ascii="Arial" w:hAnsi="Arial" w:cs="Arial"/>
          </w:rPr>
          <w:t>”</w:t>
        </w:r>
      </w:ins>
      <w:r w:rsidRPr="00175B8A">
        <w:rPr>
          <w:rFonts w:ascii="Arial" w:hAnsi="Arial" w:cs="Arial"/>
        </w:rPr>
        <w:t xml:space="preserve"> </w:t>
      </w:r>
      <w:proofErr w:type="gramStart"/>
      <w:ins w:id="1416" w:author="Jocelyn" w:date="2011-08-21T18:09:00Z">
        <w:r w:rsidR="00734A1D" w:rsidRPr="00175B8A">
          <w:rPr>
            <w:rFonts w:ascii="Arial" w:hAnsi="Arial" w:cs="Arial"/>
          </w:rPr>
          <w:t>Webpage</w:t>
        </w:r>
      </w:ins>
      <w:r w:rsidRPr="00175B8A">
        <w:rPr>
          <w:rFonts w:ascii="Arial" w:hAnsi="Arial" w:cs="Arial"/>
        </w:rPr>
        <w:t xml:space="preserve">  </w:t>
      </w:r>
      <w:ins w:id="1417" w:author="KJL1" w:date="2011-06-02T08:44:00Z">
        <w:r w:rsidRPr="00175B8A">
          <w:rPr>
            <w:rFonts w:ascii="Arial" w:hAnsi="Arial" w:cs="Arial"/>
          </w:rPr>
          <w:t>(</w:t>
        </w:r>
      </w:ins>
      <w:proofErr w:type="gramEnd"/>
      <w:ins w:id="1418" w:author="kjl1" w:date="2011-10-11T13:17:00Z">
        <w:r w:rsidR="00FF3420" w:rsidRPr="00175B8A">
          <w:rPr>
            <w:rFonts w:ascii="Arial" w:hAnsi="Arial" w:cs="Arial"/>
          </w:rPr>
          <w:fldChar w:fldCharType="begin"/>
        </w:r>
      </w:ins>
      <w:ins w:id="1419" w:author="kjl1" w:date="2011-10-11T13:18:00Z">
        <w:r w:rsidR="00237D49" w:rsidRPr="00175B8A">
          <w:rPr>
            <w:rFonts w:ascii="Arial" w:hAnsi="Arial" w:cs="Arial"/>
          </w:rPr>
          <w:instrText>HYPERLINK "http://nrr10.nrc.gov/rps/how-do-i/pimentry.pdf"</w:instrText>
        </w:r>
      </w:ins>
      <w:ins w:id="1420" w:author="kjl1" w:date="2011-10-11T13:17:00Z">
        <w:r w:rsidR="00FF3420" w:rsidRPr="00175B8A">
          <w:rPr>
            <w:rFonts w:ascii="Arial" w:hAnsi="Arial" w:cs="Arial"/>
          </w:rPr>
          <w:fldChar w:fldCharType="separate"/>
        </w:r>
      </w:ins>
      <w:ins w:id="1421" w:author="kjl1" w:date="2011-10-11T13:18:00Z">
        <w:r w:rsidR="00237D49" w:rsidRPr="00175B8A">
          <w:rPr>
            <w:rStyle w:val="Hyperlink"/>
            <w:rFonts w:ascii="Arial" w:hAnsi="Arial" w:cs="Arial"/>
          </w:rPr>
          <w:t>http://nrr10.nrc.gov/rps/how-do-i/pimentry.pdf</w:t>
        </w:r>
      </w:ins>
      <w:ins w:id="1422" w:author="kjl1" w:date="2011-10-11T13:17:00Z">
        <w:r w:rsidR="00FF3420" w:rsidRPr="00175B8A">
          <w:rPr>
            <w:rFonts w:ascii="Arial" w:hAnsi="Arial" w:cs="Arial"/>
          </w:rPr>
          <w:fldChar w:fldCharType="end"/>
        </w:r>
      </w:ins>
      <w:ins w:id="1423" w:author="KJL1" w:date="2011-06-02T08:44:00Z">
        <w:r w:rsidRPr="00175B8A">
          <w:rPr>
            <w:rStyle w:val="Hypertext"/>
            <w:rFonts w:ascii="Arial" w:hAnsi="Arial" w:cs="Arial"/>
          </w:rPr>
          <w:t>)</w:t>
        </w:r>
      </w:ins>
      <w:r w:rsidRPr="00175B8A">
        <w:rPr>
          <w:rFonts w:ascii="Arial" w:hAnsi="Arial" w:cs="Arial"/>
        </w:rPr>
        <w:t xml:space="preserve"> to reflect the latest information.  </w:t>
      </w:r>
      <w:ins w:id="1424" w:author="kjl1" w:date="2011-09-27T12:35:00Z">
        <w:r w:rsidR="00156995" w:rsidRPr="00175B8A">
          <w:rPr>
            <w:rFonts w:ascii="Arial" w:hAnsi="Arial" w:cs="Arial"/>
          </w:rPr>
          <w:t xml:space="preserve">The </w:t>
        </w:r>
      </w:ins>
      <w:ins w:id="1425" w:author="kjl1" w:date="2011-10-05T15:26:00Z">
        <w:r w:rsidR="005F3F13" w:rsidRPr="00175B8A">
          <w:rPr>
            <w:rFonts w:ascii="Arial" w:hAnsi="Arial" w:cs="Arial"/>
          </w:rPr>
          <w:t>“Type”</w:t>
        </w:r>
      </w:ins>
      <w:ins w:id="1426" w:author="kjl1" w:date="2011-09-27T12:35:00Z">
        <w:r w:rsidR="00156995" w:rsidRPr="00175B8A">
          <w:rPr>
            <w:rFonts w:ascii="Arial" w:hAnsi="Arial" w:cs="Arial"/>
          </w:rPr>
          <w:t xml:space="preserve"> code can be “FIN,”</w:t>
        </w:r>
      </w:ins>
      <w:ins w:id="1427" w:author="kjl1" w:date="2011-09-27T12:36:00Z">
        <w:r w:rsidR="00156995" w:rsidRPr="00175B8A">
          <w:rPr>
            <w:rFonts w:ascii="Arial" w:hAnsi="Arial" w:cs="Arial"/>
          </w:rPr>
          <w:t xml:space="preserve"> “VIO,” or “NCV.”  </w:t>
        </w:r>
      </w:ins>
      <w:ins w:id="1428" w:author="KJL1" w:date="2011-06-02T08:44:00Z">
        <w:r w:rsidRPr="00175B8A">
          <w:rPr>
            <w:rFonts w:ascii="Arial" w:hAnsi="Arial" w:cs="Arial"/>
          </w:rPr>
          <w:t>Do not change the</w:t>
        </w:r>
      </w:ins>
      <w:r w:rsidRPr="00175B8A">
        <w:rPr>
          <w:rFonts w:ascii="Arial" w:hAnsi="Arial" w:cs="Arial"/>
        </w:rPr>
        <w:t xml:space="preserve"> "</w:t>
      </w:r>
      <w:ins w:id="1429" w:author="kjl1" w:date="2011-09-27T13:05:00Z">
        <w:r w:rsidR="00394BD1" w:rsidRPr="00175B8A">
          <w:rPr>
            <w:rFonts w:ascii="Arial" w:hAnsi="Arial" w:cs="Arial"/>
          </w:rPr>
          <w:t>Event Date</w:t>
        </w:r>
      </w:ins>
      <w:ins w:id="1430"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DD16AA" w:rsidRPr="00175B8A" w:rsidRDefault="00DD16AA" w:rsidP="00544759">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u w:val="single"/>
        </w:rPr>
        <w:t>Cross Cutting Aspects</w:t>
      </w:r>
      <w:r w:rsidRPr="00175B8A">
        <w:rPr>
          <w:rFonts w:ascii="Arial" w:hAnsi="Arial" w:cs="Arial"/>
        </w:rPr>
        <w:t xml:space="preserve">.  For any inspection findings assigned a cross-cutting aspect, the appropriate cross-cutting aspect box is checked in the RPS/IR “General” tab. </w:t>
      </w:r>
      <w:ins w:id="1431" w:author="KJL1" w:date="2011-06-02T08:44:00Z">
        <w:r w:rsidRPr="00175B8A">
          <w:rPr>
            <w:rFonts w:ascii="Arial" w:hAnsi="Arial" w:cs="Arial"/>
          </w:rPr>
          <w:t>The</w:t>
        </w:r>
      </w:ins>
      <w:r w:rsidRPr="00175B8A">
        <w:rPr>
          <w:rFonts w:ascii="Arial" w:hAnsi="Arial" w:cs="Arial"/>
        </w:rPr>
        <w:t xml:space="preserve"> cross-cutting area boxes will automatically reflect the cross-cutting area of the selected cross-cutting aspect.</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432" w:author="KJL1" w:date="2011-06-02T08:44:00Z"/>
          <w:rFonts w:ascii="Arial" w:hAnsi="Arial" w:cs="Arial"/>
        </w:rPr>
      </w:pPr>
    </w:p>
    <w:p w:rsidR="00BA0B01" w:rsidRPr="00175B8A" w:rsidRDefault="00BA0B01"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433" w:author="kjl1" w:date="2011-10-07T10:00:00Z"/>
          <w:rFonts w:ascii="Arial" w:hAnsi="Arial" w:cs="Arial"/>
        </w:rPr>
      </w:pPr>
      <w:ins w:id="1434" w:author="kjl1" w:date="2011-10-07T10:02:00Z">
        <w:r w:rsidRPr="00175B8A">
          <w:rPr>
            <w:rFonts w:ascii="Arial" w:hAnsi="Arial" w:cs="Arial"/>
            <w:u w:val="single"/>
          </w:rPr>
          <w:t xml:space="preserve">Parallel </w:t>
        </w:r>
      </w:ins>
      <w:ins w:id="1435" w:author="kjl1" w:date="2011-10-07T10:03:00Z">
        <w:r w:rsidRPr="00175B8A">
          <w:rPr>
            <w:rFonts w:ascii="Arial" w:hAnsi="Arial" w:cs="Arial"/>
            <w:u w:val="single"/>
          </w:rPr>
          <w:t>PI Inspection Findings</w:t>
        </w:r>
      </w:ins>
      <w:ins w:id="1436" w:author="kjl1" w:date="2011-11-09T12:12:00Z">
        <w:r w:rsidR="008B5882">
          <w:rPr>
            <w:rFonts w:ascii="Arial" w:hAnsi="Arial" w:cs="Arial"/>
          </w:rPr>
          <w:t>.</w:t>
        </w:r>
      </w:ins>
      <w:r w:rsidR="00DD16AA" w:rsidRPr="00175B8A">
        <w:rPr>
          <w:rFonts w:ascii="Arial" w:hAnsi="Arial" w:cs="Arial"/>
        </w:rPr>
        <w:t xml:space="preserve">  </w:t>
      </w:r>
    </w:p>
    <w:p w:rsidR="00BA0B01" w:rsidRPr="00175B8A" w:rsidRDefault="00BA0B01" w:rsidP="00BA0B0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437" w:author="kjl1" w:date="2011-10-07T09:59:00Z"/>
          <w:rFonts w:ascii="Arial" w:hAnsi="Arial" w:cs="Arial"/>
        </w:rPr>
      </w:pPr>
    </w:p>
    <w:p w:rsidR="00BA0B01" w:rsidRPr="00175B8A" w:rsidRDefault="00BA0B01"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38" w:author="kjl1" w:date="2011-10-18T13:32:00Z"/>
          <w:rFonts w:ascii="Arial" w:hAnsi="Arial" w:cs="Arial"/>
        </w:rPr>
      </w:pPr>
      <w:ins w:id="1439" w:author="kjl1" w:date="2011-10-07T10:04:00Z">
        <w:r w:rsidRPr="00175B8A">
          <w:rPr>
            <w:rFonts w:ascii="Arial" w:hAnsi="Arial" w:cs="Arial"/>
          </w:rPr>
          <w:t>Refer to IMC 0305 regarding this type of finding</w:t>
        </w:r>
      </w:ins>
      <w:ins w:id="1440" w:author="kjl1" w:date="2011-11-15T10:50:00Z">
        <w:r w:rsidR="0037107C">
          <w:rPr>
            <w:rFonts w:ascii="Arial" w:hAnsi="Arial" w:cs="Arial"/>
          </w:rPr>
          <w:t>s</w:t>
        </w:r>
      </w:ins>
      <w:ins w:id="1441" w:author="kjl1" w:date="2011-10-07T10:04:00Z">
        <w:r w:rsidRPr="00175B8A">
          <w:rPr>
            <w:rFonts w:ascii="Arial" w:hAnsi="Arial" w:cs="Arial"/>
          </w:rPr>
          <w:t>.</w:t>
        </w:r>
      </w:ins>
    </w:p>
    <w:p w:rsidR="0090260B" w:rsidRPr="00175B8A" w:rsidRDefault="0090260B" w:rsidP="0090260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1442" w:author="kjl1" w:date="2011-10-18T13:32:00Z"/>
          <w:rFonts w:ascii="Arial" w:hAnsi="Arial" w:cs="Arial"/>
        </w:rPr>
      </w:pPr>
    </w:p>
    <w:p w:rsidR="0090260B" w:rsidRPr="00175B8A" w:rsidRDefault="0090260B"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43" w:author="kjl1" w:date="2011-10-07T10:00:00Z"/>
          <w:rFonts w:ascii="Arial" w:hAnsi="Arial" w:cs="Arial"/>
        </w:rPr>
      </w:pPr>
      <w:ins w:id="1444" w:author="kjl1" w:date="2011-10-18T13:32:00Z">
        <w:r w:rsidRPr="00175B8A">
          <w:rPr>
            <w:rFonts w:ascii="Arial" w:hAnsi="Arial" w:cs="Arial"/>
          </w:rPr>
          <w:t xml:space="preserve">When entering these findings in RPS, input enough detail to note the </w:t>
        </w:r>
      </w:ins>
      <w:ins w:id="1445" w:author="kjl1" w:date="2011-11-15T10:52:00Z">
        <w:r w:rsidR="0037107C">
          <w:rPr>
            <w:rFonts w:ascii="Arial" w:hAnsi="Arial" w:cs="Arial"/>
          </w:rPr>
          <w:t xml:space="preserve">associated </w:t>
        </w:r>
      </w:ins>
      <w:ins w:id="1446" w:author="kjl1" w:date="2011-10-18T13:32:00Z">
        <w:r w:rsidRPr="00175B8A">
          <w:rPr>
            <w:rFonts w:ascii="Arial" w:hAnsi="Arial" w:cs="Arial"/>
          </w:rPr>
          <w:t>PI and that these findings are parallel PI inspection findings.</w:t>
        </w:r>
      </w:ins>
    </w:p>
    <w:p w:rsidR="00CA55F9" w:rsidRPr="00175B8A" w:rsidRDefault="00CA55F9" w:rsidP="00CA55F9">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ins w:id="1447" w:author="kjl1" w:date="2011-10-07T10:09:00Z"/>
          <w:rFonts w:ascii="Arial" w:hAnsi="Arial" w:cs="Arial"/>
        </w:rPr>
      </w:pPr>
    </w:p>
    <w:p w:rsidR="00DD16AA" w:rsidRPr="00175B8A" w:rsidRDefault="00DD16AA" w:rsidP="009C0C4D">
      <w:pPr>
        <w:pStyle w:val="ListParagraph"/>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 xml:space="preserve">Any new issues identified during the supplemental inspection beyond the scope of the original issue(s) are entered into the PIM as separate entries and are assigned the appropriate significance via the SDP.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A55F9" w:rsidRPr="00175B8A"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448" w:author="kjl1" w:date="2011-10-07T10:16:00Z"/>
          <w:rFonts w:ascii="Arial" w:hAnsi="Arial" w:cs="Arial"/>
        </w:rPr>
      </w:pPr>
      <w:r w:rsidRPr="00175B8A">
        <w:rPr>
          <w:rFonts w:ascii="Arial" w:hAnsi="Arial" w:cs="Arial"/>
          <w:u w:val="single"/>
        </w:rPr>
        <w:t>Supplemental Inspection Results for Inspection Findings</w:t>
      </w:r>
      <w:r w:rsidRPr="00175B8A">
        <w:rPr>
          <w:rFonts w:ascii="Arial" w:hAnsi="Arial" w:cs="Arial"/>
        </w:rPr>
        <w:t xml:space="preserve">.  </w:t>
      </w:r>
    </w:p>
    <w:p w:rsidR="00CA55F9" w:rsidRPr="00175B8A" w:rsidRDefault="00CA55F9" w:rsidP="00CA55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449" w:author="kjl1" w:date="2011-10-07T10:13:00Z"/>
          <w:rFonts w:ascii="Arial" w:hAnsi="Arial" w:cs="Arial"/>
        </w:rPr>
      </w:pPr>
    </w:p>
    <w:p w:rsidR="00CA55F9" w:rsidRPr="00175B8A" w:rsidRDefault="00CA55F9"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50" w:author="kjl1" w:date="2011-10-07T10:13:00Z"/>
          <w:rFonts w:ascii="Arial" w:hAnsi="Arial" w:cs="Arial"/>
        </w:rPr>
      </w:pPr>
      <w:ins w:id="1451" w:author="kjl1" w:date="2011-10-07T10:15:00Z">
        <w:r w:rsidRPr="00175B8A">
          <w:rPr>
            <w:rFonts w:ascii="Arial" w:hAnsi="Arial" w:cs="Arial"/>
          </w:rPr>
          <w:t xml:space="preserve">Summary of </w:t>
        </w:r>
      </w:ins>
      <w:r w:rsidR="00DD16AA" w:rsidRPr="00175B8A">
        <w:rPr>
          <w:rFonts w:ascii="Arial" w:hAnsi="Arial" w:cs="Arial"/>
        </w:rPr>
        <w:t>supplemental inspection</w:t>
      </w:r>
      <w:ins w:id="1452" w:author="kjl1" w:date="2011-10-07T10:15:00Z">
        <w:r w:rsidRPr="00175B8A">
          <w:rPr>
            <w:rFonts w:ascii="Arial" w:hAnsi="Arial" w:cs="Arial"/>
          </w:rPr>
          <w:t xml:space="preserve"> results</w:t>
        </w:r>
      </w:ins>
      <w:r w:rsidR="00DD16AA" w:rsidRPr="00175B8A">
        <w:rPr>
          <w:rFonts w:ascii="Arial" w:hAnsi="Arial" w:cs="Arial"/>
        </w:rPr>
        <w:t xml:space="preserve"> is added to the original inspection finding</w:t>
      </w:r>
      <w:ins w:id="1453" w:author="kjl1" w:date="2011-10-07T10:14:00Z">
        <w:r w:rsidRPr="00175B8A">
          <w:rPr>
            <w:rFonts w:ascii="Arial" w:hAnsi="Arial" w:cs="Arial"/>
          </w:rPr>
          <w:t xml:space="preserve"> item in RPS</w:t>
        </w:r>
      </w:ins>
      <w:r w:rsidR="00DD16AA" w:rsidRPr="00175B8A">
        <w:rPr>
          <w:rFonts w:ascii="Arial" w:hAnsi="Arial" w:cs="Arial"/>
        </w:rPr>
        <w:t xml:space="preserve">.  </w:t>
      </w:r>
    </w:p>
    <w:p w:rsidR="00CA55F9" w:rsidRPr="00175B8A" w:rsidRDefault="00CA55F9" w:rsidP="00CA55F9">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ins w:id="1454" w:author="kjl1" w:date="2011-10-07T10:13:00Z"/>
          <w:rFonts w:ascii="Arial" w:hAnsi="Arial" w:cs="Arial"/>
        </w:rPr>
      </w:pPr>
    </w:p>
    <w:p w:rsidR="00DD16AA" w:rsidRPr="00175B8A" w:rsidRDefault="00CA55F9"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55" w:author="KJL1" w:date="2011-06-02T08:44:00Z"/>
          <w:rFonts w:ascii="Arial" w:hAnsi="Arial" w:cs="Arial"/>
        </w:rPr>
      </w:pPr>
      <w:ins w:id="1456" w:author="kjl1" w:date="2011-10-07T10:16:00Z">
        <w:r w:rsidRPr="00175B8A">
          <w:rPr>
            <w:rFonts w:ascii="Arial" w:hAnsi="Arial" w:cs="Arial"/>
          </w:rPr>
          <w:t>This</w:t>
        </w:r>
      </w:ins>
      <w:ins w:id="1457" w:author="KJL1" w:date="2011-06-02T08:44:00Z">
        <w:r w:rsidR="00645450" w:rsidRPr="00175B8A">
          <w:rPr>
            <w:rFonts w:ascii="Arial" w:hAnsi="Arial" w:cs="Arial"/>
          </w:rPr>
          <w:t xml:space="preserve"> item number is closed via </w:t>
        </w:r>
      </w:ins>
      <w:ins w:id="1458" w:author="kjl1" w:date="2011-09-26T10:10:00Z">
        <w:r w:rsidR="005D1BE4" w:rsidRPr="00175B8A">
          <w:rPr>
            <w:rFonts w:ascii="Arial" w:hAnsi="Arial" w:cs="Arial"/>
          </w:rPr>
          <w:t>”Update Item”</w:t>
        </w:r>
      </w:ins>
      <w:ins w:id="1459" w:author="KJL1" w:date="2011-06-02T08:44:00Z">
        <w:r w:rsidR="00645450" w:rsidRPr="00175B8A">
          <w:rPr>
            <w:rFonts w:ascii="Arial" w:hAnsi="Arial" w:cs="Arial"/>
          </w:rPr>
          <w:t xml:space="preserve"> and the </w:t>
        </w:r>
      </w:ins>
      <w:ins w:id="1460" w:author="kjl1" w:date="2011-10-07T10:22:00Z">
        <w:r w:rsidR="007730B5" w:rsidRPr="00175B8A">
          <w:rPr>
            <w:rFonts w:ascii="Arial" w:hAnsi="Arial" w:cs="Arial"/>
          </w:rPr>
          <w:t xml:space="preserve">summary of supplemental inspection </w:t>
        </w:r>
      </w:ins>
      <w:r w:rsidR="00645450" w:rsidRPr="00175B8A">
        <w:rPr>
          <w:rFonts w:ascii="Arial" w:hAnsi="Arial" w:cs="Arial"/>
        </w:rPr>
        <w:t>r</w:t>
      </w:r>
      <w:r w:rsidR="00DD16AA" w:rsidRPr="00175B8A">
        <w:rPr>
          <w:rFonts w:ascii="Arial" w:hAnsi="Arial" w:cs="Arial"/>
        </w:rPr>
        <w:t xml:space="preserve">esults </w:t>
      </w:r>
      <w:ins w:id="1461" w:author="kjl1" w:date="2011-10-07T10:22:00Z">
        <w:r w:rsidR="007730B5" w:rsidRPr="00175B8A">
          <w:rPr>
            <w:rFonts w:ascii="Arial" w:hAnsi="Arial" w:cs="Arial"/>
          </w:rPr>
          <w:t xml:space="preserve">is </w:t>
        </w:r>
      </w:ins>
      <w:r w:rsidR="00DD16AA" w:rsidRPr="00175B8A">
        <w:rPr>
          <w:rFonts w:ascii="Arial" w:hAnsi="Arial" w:cs="Arial"/>
        </w:rPr>
        <w:t xml:space="preserve">entered into RPS using the procedure available </w:t>
      </w:r>
      <w:ins w:id="1462" w:author="KJL1" w:date="2011-06-02T08:44:00Z">
        <w:r w:rsidR="00645450" w:rsidRPr="00175B8A">
          <w:rPr>
            <w:rFonts w:ascii="Arial" w:hAnsi="Arial" w:cs="Arial"/>
          </w:rPr>
          <w:t xml:space="preserve">on </w:t>
        </w:r>
      </w:ins>
      <w:r w:rsidR="00DD16AA" w:rsidRPr="00175B8A">
        <w:rPr>
          <w:rFonts w:ascii="Arial" w:hAnsi="Arial" w:cs="Arial"/>
        </w:rPr>
        <w:t xml:space="preserve">the RPS </w:t>
      </w:r>
      <w:ins w:id="1463" w:author="Jocelyn" w:date="2011-08-21T20:46:00Z">
        <w:r w:rsidR="00040741" w:rsidRPr="00175B8A">
          <w:rPr>
            <w:rFonts w:ascii="Arial" w:hAnsi="Arial" w:cs="Arial"/>
          </w:rPr>
          <w:t>“</w:t>
        </w:r>
      </w:ins>
      <w:ins w:id="1464" w:author="Jocelyn" w:date="2011-08-21T18:01:00Z">
        <w:r w:rsidR="004D31B6" w:rsidRPr="00175B8A">
          <w:rPr>
            <w:rFonts w:ascii="Arial" w:hAnsi="Arial" w:cs="Arial"/>
          </w:rPr>
          <w:t>How do I</w:t>
        </w:r>
      </w:ins>
      <w:ins w:id="1465" w:author="Jocelyn" w:date="2011-08-21T20:46:00Z">
        <w:r w:rsidR="00040741" w:rsidRPr="00175B8A">
          <w:rPr>
            <w:rFonts w:ascii="Arial" w:hAnsi="Arial" w:cs="Arial"/>
          </w:rPr>
          <w:t>”</w:t>
        </w:r>
      </w:ins>
      <w:r w:rsidR="00DD16AA" w:rsidRPr="00175B8A">
        <w:rPr>
          <w:rFonts w:ascii="Arial" w:hAnsi="Arial" w:cs="Arial"/>
        </w:rPr>
        <w:t xml:space="preserve"> </w:t>
      </w:r>
      <w:ins w:id="1466" w:author="Jocelyn" w:date="2011-08-21T17:58:00Z">
        <w:r w:rsidR="00BD6038" w:rsidRPr="00175B8A">
          <w:rPr>
            <w:rFonts w:ascii="Arial" w:hAnsi="Arial" w:cs="Arial"/>
          </w:rPr>
          <w:t>Webpage</w:t>
        </w:r>
      </w:ins>
      <w:r w:rsidR="00DD16AA" w:rsidRPr="00175B8A">
        <w:rPr>
          <w:rFonts w:ascii="Arial" w:hAnsi="Arial" w:cs="Arial"/>
        </w:rPr>
        <w:t xml:space="preserve"> at</w:t>
      </w:r>
      <w:ins w:id="1467" w:author="Jocelyn" w:date="2011-08-21T18:12:00Z">
        <w:r w:rsidR="00100CDB" w:rsidRPr="00175B8A">
          <w:rPr>
            <w:rFonts w:ascii="Arial" w:hAnsi="Arial" w:cs="Arial"/>
          </w:rPr>
          <w:t>:</w:t>
        </w:r>
      </w:ins>
      <w:r w:rsidR="00DD16AA"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468" w:author="KJL1" w:date="2011-06-02T08:44:00Z"/>
          <w:rFonts w:ascii="Arial" w:hAnsi="Arial" w:cs="Arial"/>
          <w:u w:val="single"/>
        </w:rPr>
      </w:pPr>
    </w:p>
    <w:p w:rsidR="00DD16AA" w:rsidRPr="00175B8A" w:rsidRDefault="00EB6494"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469" w:author="KJL1" w:date="2011-06-02T08:44:00Z"/>
          <w:rFonts w:ascii="Arial" w:hAnsi="Arial" w:cs="Arial"/>
        </w:rPr>
      </w:pPr>
      <w:ins w:id="1470" w:author="KJL1" w:date="2011-06-02T08:44:00Z">
        <w:r w:rsidRPr="00175B8A">
          <w:rPr>
            <w:rStyle w:val="Hypertext"/>
            <w:rFonts w:ascii="Arial" w:hAnsi="Arial" w:cs="Arial"/>
            <w:color w:val="000000"/>
            <w:u w:val="none"/>
          </w:rPr>
          <w:tab/>
        </w:r>
      </w:ins>
      <w:ins w:id="1471" w:author="kjl1" w:date="2011-10-07T10:20:00Z">
        <w:r w:rsidR="00F40603" w:rsidRPr="00175B8A">
          <w:rPr>
            <w:rStyle w:val="Hypertext"/>
            <w:rFonts w:ascii="Arial" w:hAnsi="Arial" w:cs="Arial"/>
            <w:color w:val="000000"/>
            <w:u w:val="none"/>
          </w:rPr>
          <w:tab/>
        </w:r>
      </w:ins>
      <w:ins w:id="1472" w:author="kjl1" w:date="2011-09-26T10:07:00Z">
        <w:r w:rsidR="00FF3420" w:rsidRPr="00175B8A">
          <w:rPr>
            <w:rStyle w:val="Hypertext"/>
            <w:rFonts w:ascii="Arial" w:hAnsi="Arial" w:cs="Arial"/>
            <w:color w:val="000000"/>
          </w:rPr>
          <w:fldChar w:fldCharType="begin"/>
        </w:r>
      </w:ins>
      <w:ins w:id="1473" w:author="kjl1" w:date="2011-09-26T10:08:00Z">
        <w:r w:rsidR="005D1BE4" w:rsidRPr="00175B8A">
          <w:rPr>
            <w:rStyle w:val="Hypertext"/>
            <w:rFonts w:ascii="Arial" w:hAnsi="Arial" w:cs="Arial"/>
            <w:color w:val="000000"/>
          </w:rPr>
          <w:instrText>HYPERLINK "http://nrr10.nrc.gov/rps/how-do-i/pimentry.pdf"</w:instrText>
        </w:r>
      </w:ins>
      <w:ins w:id="1474" w:author="kjl1" w:date="2011-09-26T10:07:00Z">
        <w:r w:rsidR="00FF3420" w:rsidRPr="00175B8A">
          <w:rPr>
            <w:rStyle w:val="Hypertext"/>
            <w:rFonts w:ascii="Arial" w:hAnsi="Arial" w:cs="Arial"/>
            <w:color w:val="000000"/>
          </w:rPr>
          <w:fldChar w:fldCharType="separate"/>
        </w:r>
      </w:ins>
      <w:ins w:id="1475" w:author="kjl1" w:date="2011-09-26T10:08:00Z">
        <w:r w:rsidR="005D1BE4" w:rsidRPr="00175B8A">
          <w:rPr>
            <w:rStyle w:val="Hyperlink"/>
            <w:rFonts w:ascii="Arial" w:hAnsi="Arial" w:cs="Arial"/>
          </w:rPr>
          <w:t>http://nrr10.nrc.gov/rps/how-do-i/pimentry.pdf</w:t>
        </w:r>
      </w:ins>
      <w:ins w:id="1476" w:author="kjl1" w:date="2011-09-26T10:07:00Z">
        <w:r w:rsidR="00FF3420" w:rsidRPr="00175B8A">
          <w:rPr>
            <w:rStyle w:val="Hypertext"/>
            <w:rFonts w:ascii="Arial" w:hAnsi="Arial" w:cs="Arial"/>
            <w:color w:val="000000"/>
          </w:rPr>
          <w:fldChar w:fldCharType="end"/>
        </w:r>
      </w:ins>
      <w:r w:rsidR="00DD16AA"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477" w:author="KJL1" w:date="2011-06-02T08:44:00Z"/>
          <w:rFonts w:ascii="Arial" w:hAnsi="Arial" w:cs="Arial"/>
        </w:rPr>
      </w:pPr>
    </w:p>
    <w:p w:rsidR="00DD16AA" w:rsidRPr="00175B8A" w:rsidRDefault="00DD16AA" w:rsidP="00544759">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175B8A">
        <w:rPr>
          <w:rFonts w:ascii="Arial" w:hAnsi="Arial" w:cs="Arial"/>
        </w:rPr>
        <w:t>Additional inspection findings identified during the supplemental inspection beyond the scope of the original finding(s) are entered in the PIM as new entries</w:t>
      </w:r>
      <w:ins w:id="1478" w:author="kjl1" w:date="2011-09-26T16:24:00Z">
        <w:r w:rsidR="007038B6" w:rsidRPr="00175B8A">
          <w:rPr>
            <w:rFonts w:ascii="Arial" w:hAnsi="Arial" w:cs="Arial"/>
          </w:rPr>
          <w:t xml:space="preserve"> </w:t>
        </w:r>
      </w:ins>
      <w:r w:rsidRPr="00175B8A">
        <w:rPr>
          <w:rFonts w:ascii="Arial" w:hAnsi="Arial" w:cs="Arial"/>
        </w:rPr>
        <w:t>and are assigned the appropriate significance via the SDP.</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8D1E13" w:rsidRPr="00175B8A"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479" w:author="KJL1" w:date="2011-06-02T08:44:00Z"/>
          <w:rFonts w:ascii="Arial" w:hAnsi="Arial" w:cs="Arial"/>
        </w:rPr>
      </w:pPr>
      <w:r w:rsidRPr="00175B8A">
        <w:rPr>
          <w:rFonts w:ascii="Arial" w:hAnsi="Arial" w:cs="Arial"/>
          <w:u w:val="single"/>
        </w:rPr>
        <w:t>Independent Items</w:t>
      </w:r>
      <w:r w:rsidRPr="00175B8A">
        <w:rPr>
          <w:rFonts w:ascii="Arial" w:hAnsi="Arial" w:cs="Arial"/>
        </w:rPr>
        <w:t xml:space="preserve">.  </w:t>
      </w:r>
    </w:p>
    <w:p w:rsidR="008D1E13" w:rsidRPr="00175B8A" w:rsidRDefault="008D1E13"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ins w:id="1480" w:author="KJL1" w:date="2011-06-02T08:44:00Z"/>
          <w:rFonts w:ascii="Arial" w:hAnsi="Arial" w:cs="Arial"/>
        </w:rPr>
      </w:pPr>
    </w:p>
    <w:p w:rsidR="00DD16AA" w:rsidRPr="00175B8A"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81" w:author="KJL1" w:date="2011-06-02T08:44:00Z"/>
          <w:rFonts w:ascii="Arial" w:hAnsi="Arial" w:cs="Arial"/>
        </w:rPr>
      </w:pPr>
      <w:r w:rsidRPr="00175B8A">
        <w:rPr>
          <w:rFonts w:ascii="Arial" w:hAnsi="Arial" w:cs="Arial"/>
        </w:rPr>
        <w:t xml:space="preserve">In the </w:t>
      </w:r>
      <w:r w:rsidRPr="00175B8A">
        <w:rPr>
          <w:rFonts w:ascii="Arial" w:eastAsiaTheme="minorHAnsi" w:hAnsi="Arial" w:cs="Arial"/>
          <w:color w:val="000000"/>
        </w:rPr>
        <w:t>RPS</w:t>
      </w:r>
      <w:r w:rsidRPr="00175B8A">
        <w:rPr>
          <w:rFonts w:ascii="Arial" w:hAnsi="Arial" w:cs="Arial"/>
        </w:rPr>
        <w:t xml:space="preserve">/IR module, under </w:t>
      </w:r>
      <w:ins w:id="1482" w:author="Jocelyn" w:date="2011-08-21T20:30:00Z">
        <w:r w:rsidR="008032FF" w:rsidRPr="00175B8A">
          <w:rPr>
            <w:rFonts w:ascii="Arial" w:hAnsi="Arial" w:cs="Arial"/>
          </w:rPr>
          <w:t>“</w:t>
        </w:r>
      </w:ins>
      <w:r w:rsidRPr="00175B8A">
        <w:rPr>
          <w:rFonts w:ascii="Arial" w:hAnsi="Arial" w:cs="Arial"/>
        </w:rPr>
        <w:t>Topics</w:t>
      </w:r>
      <w:ins w:id="1483" w:author="kjl1" w:date="2011-11-15T10:54:00Z">
        <w:r w:rsidR="0037107C">
          <w:rPr>
            <w:rFonts w:ascii="Arial" w:hAnsi="Arial" w:cs="Arial"/>
          </w:rPr>
          <w:t>,</w:t>
        </w:r>
      </w:ins>
      <w:ins w:id="1484" w:author="Jocelyn" w:date="2011-08-21T20:30:00Z">
        <w:r w:rsidR="008032FF" w:rsidRPr="00175B8A">
          <w:rPr>
            <w:rFonts w:ascii="Arial" w:hAnsi="Arial" w:cs="Arial"/>
          </w:rPr>
          <w:t>”</w:t>
        </w:r>
      </w:ins>
      <w:r w:rsidRPr="00175B8A">
        <w:rPr>
          <w:rFonts w:ascii="Arial" w:hAnsi="Arial" w:cs="Arial"/>
        </w:rPr>
        <w:t xml:space="preserve"> the </w:t>
      </w:r>
      <w:ins w:id="1485" w:author="Jocelyn" w:date="2011-08-21T20:34:00Z">
        <w:r w:rsidR="008032FF" w:rsidRPr="00175B8A">
          <w:rPr>
            <w:rFonts w:ascii="Arial" w:hAnsi="Arial" w:cs="Arial"/>
          </w:rPr>
          <w:t>“</w:t>
        </w:r>
      </w:ins>
      <w:r w:rsidRPr="00175B8A">
        <w:rPr>
          <w:rFonts w:ascii="Arial" w:hAnsi="Arial" w:cs="Arial"/>
        </w:rPr>
        <w:t>Independent Items</w:t>
      </w:r>
      <w:ins w:id="1486" w:author="Jocelyn" w:date="2011-08-21T20:34:00Z">
        <w:r w:rsidR="008032FF" w:rsidRPr="00175B8A">
          <w:rPr>
            <w:rFonts w:ascii="Arial" w:hAnsi="Arial" w:cs="Arial"/>
          </w:rPr>
          <w:t>”</w:t>
        </w:r>
      </w:ins>
      <w:r w:rsidRPr="00175B8A">
        <w:rPr>
          <w:rFonts w:ascii="Arial" w:hAnsi="Arial" w:cs="Arial"/>
        </w:rPr>
        <w:t xml:space="preserve"> are used to track information from sources other than inspection reports</w:t>
      </w:r>
      <w:ins w:id="1487" w:author="KJL1" w:date="2011-06-02T08:44:00Z">
        <w:r w:rsidRPr="00175B8A">
          <w:rPr>
            <w:rFonts w:ascii="Arial" w:hAnsi="Arial" w:cs="Arial"/>
          </w:rPr>
          <w:t xml:space="preserve"> in accordance with </w:t>
        </w:r>
      </w:ins>
      <w:ins w:id="1488" w:author="kjl1" w:date="2011-09-27T13:37:00Z">
        <w:r w:rsidR="000756D0" w:rsidRPr="00175B8A">
          <w:rPr>
            <w:rFonts w:ascii="Arial" w:hAnsi="Arial" w:cs="Arial"/>
          </w:rPr>
          <w:t>definition</w:t>
        </w:r>
      </w:ins>
      <w:ins w:id="1489" w:author="kjl1" w:date="2011-11-15T10:55:00Z">
        <w:r w:rsidR="0037107C">
          <w:rPr>
            <w:rFonts w:ascii="Arial" w:hAnsi="Arial" w:cs="Arial"/>
          </w:rPr>
          <w:t>s</w:t>
        </w:r>
      </w:ins>
      <w:ins w:id="1490" w:author="kjl1" w:date="2011-09-27T13:37:00Z">
        <w:r w:rsidR="000756D0" w:rsidRPr="00175B8A">
          <w:rPr>
            <w:rFonts w:ascii="Arial" w:hAnsi="Arial" w:cs="Arial"/>
          </w:rPr>
          <w:t xml:space="preserve"> in </w:t>
        </w:r>
      </w:ins>
      <w:ins w:id="1491" w:author="KJL1" w:date="2011-06-02T08:44:00Z">
        <w:r w:rsidRPr="00175B8A">
          <w:rPr>
            <w:rFonts w:ascii="Arial" w:hAnsi="Arial" w:cs="Arial"/>
          </w:rPr>
          <w:t xml:space="preserve">IMC 0612.  </w:t>
        </w:r>
      </w:ins>
    </w:p>
    <w:p w:rsidR="00C16138" w:rsidRPr="00175B8A" w:rsidRDefault="00C1613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jc w:val="both"/>
        <w:rPr>
          <w:ins w:id="1492" w:author="KJL1" w:date="2011-06-02T08:44:00Z"/>
          <w:rFonts w:ascii="Arial" w:hAnsi="Arial" w:cs="Arial"/>
        </w:rPr>
      </w:pPr>
    </w:p>
    <w:p w:rsidR="008D1E13" w:rsidRPr="00175B8A" w:rsidRDefault="00394BD1"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493" w:author="KJL1" w:date="2011-06-02T08:44:00Z"/>
          <w:rFonts w:ascii="Arial" w:hAnsi="Arial" w:cs="Arial"/>
        </w:rPr>
      </w:pPr>
      <w:ins w:id="1494" w:author="kjl1" w:date="2011-09-27T13:06:00Z">
        <w:r w:rsidRPr="00175B8A">
          <w:rPr>
            <w:rFonts w:ascii="Arial" w:eastAsiaTheme="minorHAnsi" w:hAnsi="Arial" w:cs="Arial"/>
          </w:rPr>
          <w:t>The following i</w:t>
        </w:r>
      </w:ins>
      <w:ins w:id="1495" w:author="KJL1" w:date="2011-06-02T08:44:00Z">
        <w:r w:rsidR="001D56E8" w:rsidRPr="00175B8A">
          <w:rPr>
            <w:rFonts w:ascii="Arial" w:eastAsiaTheme="minorHAnsi" w:hAnsi="Arial" w:cs="Arial"/>
          </w:rPr>
          <w:t xml:space="preserve">tems </w:t>
        </w:r>
      </w:ins>
      <w:ins w:id="1496" w:author="kjl1" w:date="2011-07-08T15:23:00Z">
        <w:r w:rsidR="007C7765" w:rsidRPr="00175B8A">
          <w:rPr>
            <w:rFonts w:ascii="Arial" w:eastAsiaTheme="minorHAnsi" w:hAnsi="Arial" w:cs="Arial"/>
          </w:rPr>
          <w:t>should</w:t>
        </w:r>
      </w:ins>
      <w:ins w:id="1497" w:author="KJL1" w:date="2011-06-02T08:44:00Z">
        <w:r w:rsidR="001D56E8" w:rsidRPr="00175B8A">
          <w:rPr>
            <w:rFonts w:ascii="Arial" w:eastAsiaTheme="minorHAnsi" w:hAnsi="Arial" w:cs="Arial"/>
          </w:rPr>
          <w:t xml:space="preserve"> be tracked in RPS:</w:t>
        </w:r>
      </w:ins>
      <w:r w:rsidR="001D56E8" w:rsidRPr="00175B8A">
        <w:rPr>
          <w:rFonts w:ascii="Arial" w:eastAsiaTheme="minorHAnsi" w:hAnsi="Arial" w:cs="Arial"/>
        </w:rPr>
        <w:t xml:space="preserve"> </w:t>
      </w:r>
      <w:ins w:id="1498" w:author="kjl1" w:date="2011-09-27T13:06:00Z">
        <w:r w:rsidRPr="00175B8A">
          <w:rPr>
            <w:rFonts w:ascii="Arial" w:eastAsiaTheme="minorHAnsi" w:hAnsi="Arial" w:cs="Arial"/>
          </w:rPr>
          <w:t>L</w:t>
        </w:r>
      </w:ins>
      <w:r w:rsidR="008D1E13" w:rsidRPr="00175B8A">
        <w:rPr>
          <w:rFonts w:ascii="Arial" w:eastAsiaTheme="minorHAnsi" w:hAnsi="Arial" w:cs="Arial"/>
        </w:rPr>
        <w:t xml:space="preserve">icensee </w:t>
      </w:r>
      <w:ins w:id="1499" w:author="kjl1" w:date="2011-09-27T13:06:00Z">
        <w:r w:rsidRPr="00175B8A">
          <w:rPr>
            <w:rFonts w:ascii="Arial" w:eastAsiaTheme="minorHAnsi" w:hAnsi="Arial" w:cs="Arial"/>
          </w:rPr>
          <w:t>E</w:t>
        </w:r>
      </w:ins>
      <w:r w:rsidR="008D1E13" w:rsidRPr="00175B8A">
        <w:rPr>
          <w:rFonts w:ascii="Arial" w:eastAsiaTheme="minorHAnsi" w:hAnsi="Arial" w:cs="Arial"/>
        </w:rPr>
        <w:t xml:space="preserve">vent </w:t>
      </w:r>
      <w:ins w:id="1500" w:author="kjl1" w:date="2011-09-27T13:06:00Z">
        <w:r w:rsidRPr="00175B8A">
          <w:rPr>
            <w:rFonts w:ascii="Arial" w:eastAsiaTheme="minorHAnsi" w:hAnsi="Arial" w:cs="Arial"/>
          </w:rPr>
          <w:lastRenderedPageBreak/>
          <w:t>R</w:t>
        </w:r>
      </w:ins>
      <w:r w:rsidR="008D1E13" w:rsidRPr="00175B8A">
        <w:rPr>
          <w:rFonts w:ascii="Arial" w:eastAsiaTheme="minorHAnsi" w:hAnsi="Arial" w:cs="Arial"/>
        </w:rPr>
        <w:t>eports (</w:t>
      </w:r>
      <w:ins w:id="1501" w:author="kjl1" w:date="2011-09-27T13:09:00Z">
        <w:r w:rsidRPr="00175B8A">
          <w:rPr>
            <w:rFonts w:ascii="Arial" w:hAnsi="Arial" w:cs="Arial"/>
          </w:rPr>
          <w:t>type</w:t>
        </w:r>
        <w:r w:rsidRPr="00175B8A">
          <w:rPr>
            <w:rFonts w:ascii="Arial" w:eastAsiaTheme="minorHAnsi" w:hAnsi="Arial" w:cs="Arial"/>
          </w:rPr>
          <w:t xml:space="preserve"> code</w:t>
        </w:r>
      </w:ins>
      <w:ins w:id="1502" w:author="kjl1" w:date="2011-09-27T13:07:00Z">
        <w:r w:rsidRPr="00175B8A">
          <w:rPr>
            <w:rFonts w:ascii="Arial" w:eastAsiaTheme="minorHAnsi" w:hAnsi="Arial" w:cs="Arial"/>
          </w:rPr>
          <w:t xml:space="preserve"> </w:t>
        </w:r>
      </w:ins>
      <w:ins w:id="1503" w:author="kjl1" w:date="2011-09-27T13:09:00Z">
        <w:r w:rsidRPr="00175B8A">
          <w:rPr>
            <w:rFonts w:ascii="Arial" w:eastAsiaTheme="minorHAnsi" w:hAnsi="Arial" w:cs="Arial"/>
          </w:rPr>
          <w:t>“</w:t>
        </w:r>
      </w:ins>
      <w:r w:rsidR="008D1E13" w:rsidRPr="00175B8A">
        <w:rPr>
          <w:rFonts w:ascii="Arial" w:eastAsiaTheme="minorHAnsi" w:hAnsi="Arial" w:cs="Arial"/>
        </w:rPr>
        <w:t>LER</w:t>
      </w:r>
      <w:ins w:id="1504" w:author="kjl1" w:date="2011-09-27T13:09:00Z">
        <w:r w:rsidRPr="00175B8A">
          <w:rPr>
            <w:rFonts w:ascii="Arial" w:eastAsiaTheme="minorHAnsi" w:hAnsi="Arial" w:cs="Arial"/>
          </w:rPr>
          <w:t>”</w:t>
        </w:r>
      </w:ins>
      <w:r w:rsidR="008D1E13" w:rsidRPr="00175B8A">
        <w:rPr>
          <w:rFonts w:ascii="Arial" w:eastAsiaTheme="minorHAnsi" w:hAnsi="Arial" w:cs="Arial"/>
        </w:rPr>
        <w:t>), Confirmatory Orders (</w:t>
      </w:r>
      <w:ins w:id="1505" w:author="kjl1" w:date="2011-09-27T13:09:00Z">
        <w:r w:rsidRPr="00175B8A">
          <w:rPr>
            <w:rFonts w:ascii="Arial" w:eastAsiaTheme="minorHAnsi" w:hAnsi="Arial" w:cs="Arial"/>
          </w:rPr>
          <w:t>type code</w:t>
        </w:r>
      </w:ins>
      <w:ins w:id="1506" w:author="kjl1" w:date="2011-09-27T13:07:00Z">
        <w:r w:rsidRPr="00175B8A">
          <w:rPr>
            <w:rFonts w:ascii="Arial" w:eastAsiaTheme="minorHAnsi" w:hAnsi="Arial" w:cs="Arial"/>
          </w:rPr>
          <w:t xml:space="preserve"> </w:t>
        </w:r>
      </w:ins>
      <w:ins w:id="1507" w:author="kjl1" w:date="2011-09-27T13:09:00Z">
        <w:r w:rsidRPr="00175B8A">
          <w:rPr>
            <w:rFonts w:ascii="Arial" w:eastAsiaTheme="minorHAnsi" w:hAnsi="Arial" w:cs="Arial"/>
          </w:rPr>
          <w:t>“</w:t>
        </w:r>
      </w:ins>
      <w:r w:rsidR="008D1E13" w:rsidRPr="00175B8A">
        <w:rPr>
          <w:rFonts w:ascii="Arial" w:eastAsiaTheme="minorHAnsi" w:hAnsi="Arial" w:cs="Arial"/>
        </w:rPr>
        <w:t>ODR</w:t>
      </w:r>
      <w:ins w:id="1508" w:author="kjl1" w:date="2011-09-27T13:09:00Z">
        <w:r w:rsidRPr="00175B8A">
          <w:rPr>
            <w:rFonts w:ascii="Arial" w:eastAsiaTheme="minorHAnsi" w:hAnsi="Arial" w:cs="Arial"/>
          </w:rPr>
          <w:t>”</w:t>
        </w:r>
      </w:ins>
      <w:r w:rsidR="008D1E13" w:rsidRPr="00175B8A">
        <w:rPr>
          <w:rFonts w:ascii="Arial" w:eastAsiaTheme="minorHAnsi" w:hAnsi="Arial" w:cs="Arial"/>
        </w:rPr>
        <w:t>),</w:t>
      </w:r>
      <w:r w:rsidR="00C16138" w:rsidRPr="00175B8A">
        <w:rPr>
          <w:rFonts w:ascii="Arial" w:eastAsiaTheme="minorHAnsi" w:hAnsi="Arial" w:cs="Arial"/>
        </w:rPr>
        <w:t xml:space="preserve"> </w:t>
      </w:r>
      <w:r w:rsidR="008D1E13" w:rsidRPr="00175B8A">
        <w:rPr>
          <w:rFonts w:ascii="Arial" w:eastAsiaTheme="minorHAnsi" w:hAnsi="Arial" w:cs="Arial"/>
          <w:color w:val="000000"/>
        </w:rPr>
        <w:t>issues identified under 10 CFR Part 21</w:t>
      </w:r>
      <w:ins w:id="1509" w:author="kjl1" w:date="2011-09-27T13:09:00Z">
        <w:r w:rsidRPr="00175B8A">
          <w:rPr>
            <w:rFonts w:ascii="Arial" w:eastAsiaTheme="minorHAnsi" w:hAnsi="Arial" w:cs="Arial"/>
            <w:color w:val="000000"/>
          </w:rPr>
          <w:t>(type code “P21”)</w:t>
        </w:r>
      </w:ins>
      <w:r w:rsidR="008D1E13" w:rsidRPr="00175B8A">
        <w:rPr>
          <w:rFonts w:ascii="Arial" w:eastAsiaTheme="minorHAnsi" w:hAnsi="Arial" w:cs="Arial"/>
          <w:color w:val="000000"/>
        </w:rPr>
        <w:t xml:space="preserve">, </w:t>
      </w:r>
      <w:ins w:id="1510" w:author="kjl1" w:date="2011-09-27T13:06:00Z">
        <w:r w:rsidRPr="00175B8A">
          <w:rPr>
            <w:rFonts w:ascii="Arial" w:eastAsiaTheme="minorHAnsi" w:hAnsi="Arial" w:cs="Arial"/>
            <w:color w:val="000000"/>
          </w:rPr>
          <w:t>S</w:t>
        </w:r>
      </w:ins>
      <w:ins w:id="1511" w:author="KJL1" w:date="2011-06-02T08:44:00Z">
        <w:r w:rsidR="001D56E8" w:rsidRPr="00175B8A">
          <w:rPr>
            <w:rFonts w:ascii="Arial" w:eastAsiaTheme="minorHAnsi" w:hAnsi="Arial" w:cs="Arial"/>
            <w:color w:val="000000"/>
          </w:rPr>
          <w:t xml:space="preserve">afeguard </w:t>
        </w:r>
      </w:ins>
      <w:ins w:id="1512" w:author="kjl1" w:date="2011-09-27T13:06:00Z">
        <w:r w:rsidRPr="00175B8A">
          <w:rPr>
            <w:rFonts w:ascii="Arial" w:eastAsiaTheme="minorHAnsi" w:hAnsi="Arial" w:cs="Arial"/>
            <w:color w:val="000000"/>
          </w:rPr>
          <w:t>E</w:t>
        </w:r>
      </w:ins>
      <w:ins w:id="1513" w:author="KJL1" w:date="2011-06-02T08:44:00Z">
        <w:r w:rsidR="001D56E8" w:rsidRPr="00175B8A">
          <w:rPr>
            <w:rFonts w:ascii="Arial" w:eastAsiaTheme="minorHAnsi" w:hAnsi="Arial" w:cs="Arial"/>
            <w:color w:val="000000"/>
          </w:rPr>
          <w:t xml:space="preserve">vent </w:t>
        </w:r>
      </w:ins>
      <w:ins w:id="1514" w:author="kjl1" w:date="2011-09-27T13:07:00Z">
        <w:r w:rsidRPr="00175B8A">
          <w:rPr>
            <w:rFonts w:ascii="Arial" w:eastAsiaTheme="minorHAnsi" w:hAnsi="Arial" w:cs="Arial"/>
            <w:color w:val="000000"/>
          </w:rPr>
          <w:t>R</w:t>
        </w:r>
      </w:ins>
      <w:ins w:id="1515" w:author="KJL1" w:date="2011-06-02T08:44:00Z">
        <w:r w:rsidR="001D56E8" w:rsidRPr="00175B8A">
          <w:rPr>
            <w:rFonts w:ascii="Arial" w:eastAsiaTheme="minorHAnsi" w:hAnsi="Arial" w:cs="Arial"/>
            <w:color w:val="000000"/>
          </w:rPr>
          <w:t>eport (</w:t>
        </w:r>
      </w:ins>
      <w:ins w:id="1516" w:author="kjl1" w:date="2011-09-27T13:10:00Z">
        <w:r w:rsidRPr="00175B8A">
          <w:rPr>
            <w:rFonts w:ascii="Arial" w:eastAsiaTheme="minorHAnsi" w:hAnsi="Arial" w:cs="Arial"/>
            <w:color w:val="000000"/>
          </w:rPr>
          <w:t>type code</w:t>
        </w:r>
      </w:ins>
      <w:ins w:id="1517" w:author="kjl1" w:date="2011-09-27T13:07:00Z">
        <w:r w:rsidRPr="00175B8A">
          <w:rPr>
            <w:rFonts w:ascii="Arial" w:eastAsiaTheme="minorHAnsi" w:hAnsi="Arial" w:cs="Arial"/>
            <w:color w:val="000000"/>
          </w:rPr>
          <w:t xml:space="preserve"> </w:t>
        </w:r>
      </w:ins>
      <w:ins w:id="1518" w:author="kjl1" w:date="2011-09-27T13:10:00Z">
        <w:r w:rsidRPr="00175B8A">
          <w:rPr>
            <w:rFonts w:ascii="Arial" w:eastAsiaTheme="minorHAnsi" w:hAnsi="Arial" w:cs="Arial"/>
            <w:color w:val="000000"/>
          </w:rPr>
          <w:t>“</w:t>
        </w:r>
      </w:ins>
      <w:ins w:id="1519" w:author="KJL1" w:date="2011-06-02T08:44:00Z">
        <w:r w:rsidR="001D56E8" w:rsidRPr="00175B8A">
          <w:rPr>
            <w:rFonts w:ascii="Arial" w:eastAsiaTheme="minorHAnsi" w:hAnsi="Arial" w:cs="Arial"/>
            <w:color w:val="000000"/>
          </w:rPr>
          <w:t>S</w:t>
        </w:r>
        <w:r w:rsidR="008611D4" w:rsidRPr="00175B8A">
          <w:rPr>
            <w:rFonts w:ascii="Arial" w:eastAsiaTheme="minorHAnsi" w:hAnsi="Arial" w:cs="Arial"/>
            <w:color w:val="000000"/>
          </w:rPr>
          <w:t>GI</w:t>
        </w:r>
      </w:ins>
      <w:ins w:id="1520" w:author="kjl1" w:date="2011-09-27T13:10:00Z">
        <w:r w:rsidRPr="00175B8A">
          <w:rPr>
            <w:rFonts w:ascii="Arial" w:eastAsiaTheme="minorHAnsi" w:hAnsi="Arial" w:cs="Arial"/>
            <w:color w:val="000000"/>
          </w:rPr>
          <w:t>”</w:t>
        </w:r>
      </w:ins>
      <w:ins w:id="1521" w:author="KJL1" w:date="2011-06-02T08:44:00Z">
        <w:r w:rsidR="001D56E8" w:rsidRPr="00175B8A">
          <w:rPr>
            <w:rFonts w:ascii="Arial" w:eastAsiaTheme="minorHAnsi" w:hAnsi="Arial" w:cs="Arial"/>
            <w:color w:val="000000"/>
          </w:rPr>
          <w:t>)</w:t>
        </w:r>
        <w:r w:rsidR="002D270D" w:rsidRPr="00175B8A">
          <w:rPr>
            <w:rFonts w:ascii="Arial" w:eastAsiaTheme="minorHAnsi" w:hAnsi="Arial" w:cs="Arial"/>
            <w:color w:val="000000"/>
          </w:rPr>
          <w:t xml:space="preserve">, </w:t>
        </w:r>
      </w:ins>
      <w:r w:rsidR="002D270D" w:rsidRPr="00175B8A">
        <w:rPr>
          <w:rFonts w:ascii="Arial" w:eastAsiaTheme="minorHAnsi" w:hAnsi="Arial" w:cs="Arial"/>
          <w:color w:val="000000"/>
        </w:rPr>
        <w:t>and other items</w:t>
      </w:r>
      <w:ins w:id="1522" w:author="KJL1" w:date="2011-06-02T08:44:00Z">
        <w:r w:rsidR="001D56E8" w:rsidRPr="00175B8A">
          <w:rPr>
            <w:rFonts w:ascii="Arial" w:eastAsiaTheme="minorHAnsi" w:hAnsi="Arial" w:cs="Arial"/>
            <w:color w:val="000000"/>
          </w:rPr>
          <w:t xml:space="preserve">. </w:t>
        </w:r>
      </w:ins>
      <w:ins w:id="1523" w:author="kjl1" w:date="2011-09-27T14:49:00Z">
        <w:r w:rsidR="0011181F" w:rsidRPr="00175B8A">
          <w:rPr>
            <w:rFonts w:ascii="Arial" w:eastAsiaTheme="minorHAnsi" w:hAnsi="Arial" w:cs="Arial"/>
            <w:color w:val="000000"/>
          </w:rPr>
          <w:t>I</w:t>
        </w:r>
        <w:r w:rsidR="0011181F" w:rsidRPr="00175B8A">
          <w:rPr>
            <w:rFonts w:ascii="Arial" w:hAnsi="Arial" w:cs="Arial"/>
            <w:noProof/>
          </w:rPr>
          <w:t>nformation related to safeguards events should contain no greater detail than its associated init</w:t>
        </w:r>
        <w:r w:rsidR="001D62E1" w:rsidRPr="00175B8A">
          <w:rPr>
            <w:rFonts w:ascii="Arial" w:hAnsi="Arial" w:cs="Arial"/>
            <w:noProof/>
          </w:rPr>
          <w:t xml:space="preserve">ial Event Notification </w:t>
        </w:r>
      </w:ins>
      <w:ins w:id="1524" w:author="kjl1" w:date="2011-09-27T14:50:00Z">
        <w:r w:rsidR="001D62E1" w:rsidRPr="00175B8A">
          <w:rPr>
            <w:rFonts w:ascii="Arial" w:hAnsi="Arial" w:cs="Arial"/>
            <w:noProof/>
          </w:rPr>
          <w:t>R</w:t>
        </w:r>
      </w:ins>
      <w:ins w:id="1525" w:author="kjl1" w:date="2011-09-27T14:49:00Z">
        <w:r w:rsidR="0011181F" w:rsidRPr="00175B8A">
          <w:rPr>
            <w:rFonts w:ascii="Arial" w:hAnsi="Arial" w:cs="Arial"/>
            <w:noProof/>
          </w:rPr>
          <w:t xml:space="preserve">eport. </w:t>
        </w:r>
      </w:ins>
      <w:ins w:id="1526" w:author="KJL1" w:date="2011-06-02T08:44:00Z">
        <w:r w:rsidR="008611D4" w:rsidRPr="00175B8A">
          <w:rPr>
            <w:rFonts w:ascii="Arial" w:eastAsiaTheme="minorHAnsi" w:hAnsi="Arial" w:cs="Arial"/>
            <w:color w:val="000000"/>
          </w:rPr>
          <w:t>Do not enter SUNSI</w:t>
        </w:r>
      </w:ins>
      <w:ins w:id="1527" w:author="kjl1" w:date="2011-09-27T13:10:00Z">
        <w:r w:rsidRPr="00175B8A">
          <w:rPr>
            <w:rFonts w:ascii="Arial" w:eastAsiaTheme="minorHAnsi" w:hAnsi="Arial" w:cs="Arial"/>
            <w:color w:val="000000"/>
          </w:rPr>
          <w:t>-</w:t>
        </w:r>
      </w:ins>
      <w:ins w:id="1528" w:author="KJL1" w:date="2011-06-02T08:44:00Z">
        <w:r w:rsidR="008611D4" w:rsidRPr="00175B8A">
          <w:rPr>
            <w:rFonts w:ascii="Arial" w:eastAsiaTheme="minorHAnsi" w:hAnsi="Arial" w:cs="Arial"/>
            <w:color w:val="000000"/>
          </w:rPr>
          <w:t>related information.</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529" w:author="KJL1" w:date="2011-06-02T08:44:00Z"/>
          <w:rFonts w:ascii="Arial" w:hAnsi="Arial" w:cs="Arial"/>
          <w:u w:val="single"/>
        </w:rPr>
      </w:pPr>
    </w:p>
    <w:p w:rsidR="00DD16AA" w:rsidRPr="00175B8A"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530" w:author="KJL1" w:date="2011-06-02T08:44:00Z"/>
          <w:rFonts w:ascii="Arial" w:hAnsi="Arial" w:cs="Arial"/>
        </w:rPr>
      </w:pPr>
      <w:ins w:id="1531" w:author="KJL1" w:date="2011-06-02T08:44:00Z">
        <w:r w:rsidRPr="00175B8A">
          <w:rPr>
            <w:rFonts w:ascii="Arial" w:hAnsi="Arial" w:cs="Arial"/>
          </w:rPr>
          <w:t xml:space="preserve">Independent </w:t>
        </w:r>
      </w:ins>
      <w:r w:rsidRPr="00175B8A">
        <w:rPr>
          <w:rFonts w:ascii="Arial" w:hAnsi="Arial" w:cs="Arial"/>
        </w:rPr>
        <w:t>items are not included in the PIM</w:t>
      </w:r>
      <w:ins w:id="1532" w:author="kjl1" w:date="2011-10-05T15:40:00Z">
        <w:r w:rsidR="00422786" w:rsidRPr="00175B8A">
          <w:rPr>
            <w:rFonts w:ascii="Arial" w:hAnsi="Arial" w:cs="Arial"/>
          </w:rPr>
          <w:t>.</w:t>
        </w:r>
      </w:ins>
      <w:r w:rsidRPr="00175B8A">
        <w:rPr>
          <w:rFonts w:ascii="Arial" w:hAnsi="Arial" w:cs="Arial"/>
        </w:rPr>
        <w:t xml:space="preserve">  </w:t>
      </w:r>
      <w:ins w:id="1533" w:author="KJL1" w:date="2011-06-02T08:44:00Z">
        <w:r w:rsidR="001D56E8" w:rsidRPr="00175B8A">
          <w:rPr>
            <w:rFonts w:ascii="Arial" w:hAnsi="Arial" w:cs="Arial"/>
          </w:rPr>
          <w:t>If</w:t>
        </w:r>
      </w:ins>
      <w:r w:rsidR="001D56E8" w:rsidRPr="00175B8A">
        <w:rPr>
          <w:rFonts w:ascii="Arial" w:hAnsi="Arial" w:cs="Arial"/>
        </w:rPr>
        <w:t xml:space="preserve"> the NRC will use the issue(s) </w:t>
      </w:r>
      <w:ins w:id="1534" w:author="KJL1" w:date="2011-06-02T08:44:00Z">
        <w:r w:rsidR="00A90676" w:rsidRPr="00175B8A">
          <w:rPr>
            <w:rFonts w:ascii="Arial" w:hAnsi="Arial" w:cs="Arial"/>
          </w:rPr>
          <w:t>not originating</w:t>
        </w:r>
        <w:r w:rsidR="001D56E8" w:rsidRPr="00175B8A">
          <w:rPr>
            <w:rFonts w:ascii="Arial" w:hAnsi="Arial" w:cs="Arial"/>
          </w:rPr>
          <w:t xml:space="preserve"> </w:t>
        </w:r>
      </w:ins>
      <w:ins w:id="1535" w:author="KJL1" w:date="2011-06-30T09:52:00Z">
        <w:r w:rsidR="00A90676" w:rsidRPr="00175B8A">
          <w:rPr>
            <w:rFonts w:ascii="Arial" w:hAnsi="Arial" w:cs="Arial"/>
          </w:rPr>
          <w:t>from</w:t>
        </w:r>
      </w:ins>
      <w:ins w:id="1536" w:author="KJL1" w:date="2011-06-02T08:44:00Z">
        <w:r w:rsidR="001D56E8" w:rsidRPr="00175B8A">
          <w:rPr>
            <w:rFonts w:ascii="Arial" w:hAnsi="Arial" w:cs="Arial"/>
          </w:rPr>
          <w:t xml:space="preserve"> an IR </w:t>
        </w:r>
      </w:ins>
      <w:r w:rsidR="001D56E8" w:rsidRPr="00175B8A">
        <w:rPr>
          <w:rFonts w:ascii="Arial" w:hAnsi="Arial" w:cs="Arial"/>
        </w:rPr>
        <w:t>to assess plant performance (</w:t>
      </w:r>
      <w:ins w:id="1537" w:author="KJL1" w:date="2011-06-02T08:44:00Z">
        <w:r w:rsidR="001D56E8" w:rsidRPr="00175B8A">
          <w:rPr>
            <w:rFonts w:ascii="Arial" w:hAnsi="Arial" w:cs="Arial"/>
          </w:rPr>
          <w:t>for examples,</w:t>
        </w:r>
      </w:ins>
      <w:r w:rsidR="001D56E8" w:rsidRPr="00175B8A">
        <w:rPr>
          <w:rFonts w:ascii="Arial" w:hAnsi="Arial" w:cs="Arial"/>
        </w:rPr>
        <w:t xml:space="preserve"> the investigation of a harassment and intimidation case by the NRC</w:t>
      </w:r>
      <w:r w:rsidR="001D56E8" w:rsidRPr="00175B8A">
        <w:rPr>
          <w:rFonts w:ascii="Arial" w:hAnsi="Arial" w:cs="Arial"/>
        </w:rPr>
        <w:sym w:font="WP TypographicSymbols" w:char="003D"/>
      </w:r>
      <w:r w:rsidR="001D56E8" w:rsidRPr="00175B8A">
        <w:rPr>
          <w:rFonts w:ascii="Arial" w:hAnsi="Arial" w:cs="Arial"/>
        </w:rPr>
        <w:t>s Office of Investigation</w:t>
      </w:r>
      <w:ins w:id="1538" w:author="KJL1" w:date="2011-06-02T08:44:00Z">
        <w:r w:rsidR="001D56E8" w:rsidRPr="00175B8A">
          <w:rPr>
            <w:rFonts w:ascii="Arial" w:hAnsi="Arial" w:cs="Arial"/>
          </w:rPr>
          <w:t xml:space="preserve">), the issue(s) </w:t>
        </w:r>
        <w:r w:rsidRPr="00175B8A">
          <w:rPr>
            <w:rFonts w:ascii="Arial" w:hAnsi="Arial" w:cs="Arial"/>
          </w:rPr>
          <w:t xml:space="preserve">must be discussed and referenced in the next resident report and then entered into the PIM.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539" w:author="KJL1" w:date="2011-06-02T08:44:00Z"/>
          <w:rFonts w:ascii="Arial" w:hAnsi="Arial" w:cs="Arial"/>
        </w:rPr>
      </w:pPr>
    </w:p>
    <w:p w:rsidR="00DD16AA" w:rsidRPr="00175B8A" w:rsidRDefault="00DD16AA" w:rsidP="00544759">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1540" w:author="KJL1" w:date="2011-06-02T08:44:00Z">
        <w:r w:rsidRPr="00175B8A">
          <w:rPr>
            <w:rFonts w:ascii="Arial" w:hAnsi="Arial" w:cs="Arial"/>
          </w:rPr>
          <w:t>The</w:t>
        </w:r>
      </w:ins>
      <w:r w:rsidRPr="00175B8A">
        <w:rPr>
          <w:rFonts w:ascii="Arial" w:hAnsi="Arial" w:cs="Arial"/>
        </w:rPr>
        <w:t xml:space="preserve"> NRC staff shall take care to ensure that previously </w:t>
      </w:r>
      <w:proofErr w:type="spellStart"/>
      <w:r w:rsidRPr="00175B8A">
        <w:rPr>
          <w:rFonts w:ascii="Arial" w:hAnsi="Arial" w:cs="Arial"/>
        </w:rPr>
        <w:t>undocketed</w:t>
      </w:r>
      <w:proofErr w:type="spellEnd"/>
      <w:r w:rsidRPr="00175B8A">
        <w:rPr>
          <w:rFonts w:ascii="Arial" w:hAnsi="Arial" w:cs="Arial"/>
        </w:rPr>
        <w:t xml:space="preserve"> information that was not intended for public release is not introduced into the inspection reports and the PIM. Guidance on entering items such as Confirmatory Orders can be found on the RPS “How do I” </w:t>
      </w:r>
      <w:ins w:id="1541" w:author="Jocelyn" w:date="2011-08-21T20:46:00Z">
        <w:r w:rsidR="00040741" w:rsidRPr="00175B8A">
          <w:rPr>
            <w:rFonts w:ascii="Arial" w:hAnsi="Arial" w:cs="Arial"/>
          </w:rPr>
          <w:t>Webpage:</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rFonts w:ascii="Arial" w:hAnsi="Arial" w:cs="Arial"/>
        </w:rPr>
      </w:pPr>
    </w:p>
    <w:p w:rsidR="00DD16AA" w:rsidRPr="00175B8A" w:rsidRDefault="00422786"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jc w:val="both"/>
        <w:rPr>
          <w:ins w:id="1542" w:author="KJL1" w:date="2011-06-02T08:44:00Z"/>
          <w:rFonts w:ascii="Arial" w:hAnsi="Arial" w:cs="Arial"/>
        </w:rPr>
      </w:pPr>
      <w:ins w:id="1543" w:author="kjl1" w:date="2011-10-05T15:40:00Z">
        <w:r w:rsidRPr="00175B8A">
          <w:rPr>
            <w:rFonts w:ascii="Arial" w:hAnsi="Arial" w:cs="Arial"/>
          </w:rPr>
          <w:tab/>
        </w:r>
        <w:r w:rsidRPr="00175B8A">
          <w:rPr>
            <w:rFonts w:ascii="Arial" w:hAnsi="Arial" w:cs="Arial"/>
          </w:rPr>
          <w:tab/>
        </w:r>
      </w:ins>
      <w:ins w:id="1544" w:author="KJL1" w:date="2011-06-02T08:44:00Z">
        <w:r w:rsidR="00FF3420" w:rsidRPr="00175B8A">
          <w:rPr>
            <w:rFonts w:ascii="Arial" w:hAnsi="Arial" w:cs="Arial"/>
          </w:rPr>
          <w:fldChar w:fldCharType="begin"/>
        </w:r>
        <w:r w:rsidR="002F6164" w:rsidRPr="00175B8A">
          <w:rPr>
            <w:rFonts w:ascii="Arial" w:hAnsi="Arial" w:cs="Arial"/>
          </w:rPr>
          <w:instrText>HYPERLINK "http://nrr10.nrc.gov/rps/how-do-i/ir-orders.pdf"</w:instrText>
        </w:r>
        <w:r w:rsidR="00FF3420" w:rsidRPr="00175B8A">
          <w:rPr>
            <w:rFonts w:ascii="Arial" w:hAnsi="Arial" w:cs="Arial"/>
          </w:rPr>
          <w:fldChar w:fldCharType="separate"/>
        </w:r>
        <w:r w:rsidR="00DD16AA" w:rsidRPr="00175B8A">
          <w:rPr>
            <w:rStyle w:val="Hyperlink"/>
            <w:rFonts w:ascii="Arial" w:hAnsi="Arial" w:cs="Arial"/>
          </w:rPr>
          <w:t>http://nrr10.nrc.gov/rps/how-do-i/ir-orders.pdf</w:t>
        </w:r>
        <w:r w:rsidR="00FF3420" w:rsidRPr="00175B8A">
          <w:rPr>
            <w:rFonts w:ascii="Arial" w:hAnsi="Arial" w:cs="Arial"/>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1545" w:author="KJL1" w:date="2011-06-02T08:44:00Z"/>
          <w:rFonts w:ascii="Arial" w:hAnsi="Arial" w:cs="Arial"/>
        </w:rPr>
      </w:pPr>
    </w:p>
    <w:p w:rsidR="001D56E8" w:rsidRPr="00175B8A" w:rsidRDefault="00DD16AA"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u w:val="single"/>
        </w:rPr>
        <w:t>Findings Held Open Greater Than 4 Quarters</w:t>
      </w:r>
      <w:r w:rsidRPr="008B5882">
        <w:rPr>
          <w:rFonts w:ascii="Arial" w:hAnsi="Arial" w:cs="Arial"/>
        </w:rPr>
        <w:t>.</w:t>
      </w:r>
      <w:r w:rsidRPr="00175B8A">
        <w:rPr>
          <w:rFonts w:ascii="Arial" w:hAnsi="Arial" w:cs="Arial"/>
        </w:rPr>
        <w:t xml:space="preserve"> Findings that are being held open greater than 4 quarters shall remain open in IR </w:t>
      </w:r>
      <w:ins w:id="1546" w:author="KJL1" w:date="2011-06-02T08:44:00Z">
        <w:r w:rsidR="00645450" w:rsidRPr="00175B8A">
          <w:rPr>
            <w:rFonts w:ascii="Arial" w:hAnsi="Arial" w:cs="Arial"/>
          </w:rPr>
          <w:t xml:space="preserve">until the </w:t>
        </w:r>
      </w:ins>
      <w:ins w:id="1547" w:author="KJL1" w:date="2011-06-30T14:03:00Z">
        <w:r w:rsidR="000C6F05" w:rsidRPr="00175B8A">
          <w:rPr>
            <w:rFonts w:ascii="Arial" w:hAnsi="Arial" w:cs="Arial"/>
          </w:rPr>
          <w:t xml:space="preserve">end of the quarter in which the </w:t>
        </w:r>
      </w:ins>
      <w:ins w:id="1548" w:author="KJL1" w:date="2011-06-02T08:44:00Z">
        <w:r w:rsidR="00645450" w:rsidRPr="00175B8A">
          <w:rPr>
            <w:rFonts w:ascii="Arial" w:hAnsi="Arial" w:cs="Arial"/>
          </w:rPr>
          <w:t>inspection report closing the finding is issued</w:t>
        </w:r>
      </w:ins>
      <w:r w:rsidR="00645450" w:rsidRPr="00175B8A">
        <w:rPr>
          <w:rFonts w:ascii="Arial" w:hAnsi="Arial" w:cs="Arial"/>
        </w:rPr>
        <w:t>.</w:t>
      </w:r>
    </w:p>
    <w:p w:rsidR="001D56E8" w:rsidRPr="00175B8A" w:rsidRDefault="001D56E8"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rFonts w:ascii="Arial" w:hAnsi="Arial" w:cs="Arial"/>
        </w:rPr>
      </w:pPr>
    </w:p>
    <w:p w:rsidR="00DD16AA" w:rsidRPr="00175B8A" w:rsidRDefault="00DD16AA" w:rsidP="0090260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549" w:author="KJL1" w:date="2011-06-02T08:44:00Z"/>
          <w:rFonts w:ascii="Arial" w:hAnsi="Arial" w:cs="Arial"/>
        </w:rPr>
      </w:pPr>
      <w:ins w:id="1550" w:author="KJL1" w:date="2011-06-02T08:44:00Z">
        <w:r w:rsidRPr="00175B8A">
          <w:rPr>
            <w:rFonts w:ascii="Arial" w:hAnsi="Arial" w:cs="Arial"/>
          </w:rPr>
          <w:t xml:space="preserve">For example, if </w:t>
        </w:r>
        <w:r w:rsidR="00645450" w:rsidRPr="00175B8A">
          <w:rPr>
            <w:rFonts w:ascii="Arial" w:hAnsi="Arial" w:cs="Arial"/>
          </w:rPr>
          <w:t xml:space="preserve">the inspection report closing </w:t>
        </w:r>
        <w:r w:rsidRPr="00175B8A">
          <w:rPr>
            <w:rFonts w:ascii="Arial" w:hAnsi="Arial" w:cs="Arial"/>
          </w:rPr>
          <w:t xml:space="preserve">a finding that has been held open for greater than 4 quarters is </w:t>
        </w:r>
        <w:r w:rsidR="00645450" w:rsidRPr="00175B8A">
          <w:rPr>
            <w:rFonts w:ascii="Arial" w:hAnsi="Arial" w:cs="Arial"/>
          </w:rPr>
          <w:t>issued</w:t>
        </w:r>
        <w:r w:rsidRPr="00175B8A">
          <w:rPr>
            <w:rFonts w:ascii="Arial" w:hAnsi="Arial" w:cs="Arial"/>
          </w:rPr>
          <w:t xml:space="preserve"> on July 1, 20XX, then </w:t>
        </w:r>
      </w:ins>
      <w:ins w:id="1551" w:author="KJL1" w:date="2011-06-30T14:03:00Z">
        <w:r w:rsidR="000C6F05" w:rsidRPr="00175B8A">
          <w:rPr>
            <w:rFonts w:ascii="Arial" w:hAnsi="Arial" w:cs="Arial"/>
          </w:rPr>
          <w:t>the finding</w:t>
        </w:r>
      </w:ins>
      <w:ins w:id="1552" w:author="KJL1" w:date="2011-06-02T08:44:00Z">
        <w:r w:rsidRPr="00175B8A">
          <w:rPr>
            <w:rFonts w:ascii="Arial" w:hAnsi="Arial" w:cs="Arial"/>
          </w:rPr>
          <w:t xml:space="preserve"> shall </w:t>
        </w:r>
      </w:ins>
      <w:ins w:id="1553" w:author="KJL1" w:date="2011-06-30T14:03:00Z">
        <w:r w:rsidR="000C6F05" w:rsidRPr="00175B8A">
          <w:rPr>
            <w:rFonts w:ascii="Arial" w:hAnsi="Arial" w:cs="Arial"/>
          </w:rPr>
          <w:t>be closed on September 30, 20XX</w:t>
        </w:r>
      </w:ins>
      <w:ins w:id="1554"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ins w:id="1555" w:author="KJL1" w:date="2011-06-02T08:44:00Z"/>
          <w:rFonts w:ascii="Arial" w:hAnsi="Arial" w:cs="Arial"/>
        </w:rPr>
      </w:pPr>
    </w:p>
    <w:p w:rsidR="00F622F8" w:rsidRPr="00175B8A" w:rsidRDefault="00AB2C48"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556" w:author="KJL1" w:date="2011-06-02T08:44:00Z"/>
          <w:rFonts w:ascii="Arial" w:hAnsi="Arial" w:cs="Arial"/>
          <w:u w:val="single"/>
        </w:rPr>
      </w:pPr>
      <w:ins w:id="1557" w:author="kjl1" w:date="2011-08-19T11:00:00Z">
        <w:r w:rsidRPr="00175B8A">
          <w:rPr>
            <w:rFonts w:ascii="Arial" w:eastAsiaTheme="minorHAnsi" w:hAnsi="Arial" w:cs="Arial"/>
            <w:u w:val="single"/>
          </w:rPr>
          <w:t>F</w:t>
        </w:r>
      </w:ins>
      <w:ins w:id="1558" w:author="KJL1" w:date="2011-06-02T08:44:00Z">
        <w:r w:rsidR="00F622F8" w:rsidRPr="00175B8A">
          <w:rPr>
            <w:rFonts w:ascii="Arial" w:eastAsiaTheme="minorHAnsi" w:hAnsi="Arial" w:cs="Arial"/>
            <w:u w:val="single"/>
          </w:rPr>
          <w:t xml:space="preserve">indings </w:t>
        </w:r>
      </w:ins>
      <w:proofErr w:type="gramStart"/>
      <w:ins w:id="1559" w:author="kjl1" w:date="2011-08-19T11:00:00Z">
        <w:r w:rsidRPr="00175B8A">
          <w:rPr>
            <w:rFonts w:ascii="Arial" w:eastAsiaTheme="minorHAnsi" w:hAnsi="Arial" w:cs="Arial"/>
            <w:u w:val="single"/>
          </w:rPr>
          <w:t>W</w:t>
        </w:r>
      </w:ins>
      <w:ins w:id="1560" w:author="KJL1" w:date="2011-06-02T08:44:00Z">
        <w:r w:rsidR="00F622F8" w:rsidRPr="00175B8A">
          <w:rPr>
            <w:rFonts w:ascii="Arial" w:eastAsiaTheme="minorHAnsi" w:hAnsi="Arial" w:cs="Arial"/>
            <w:u w:val="single"/>
          </w:rPr>
          <w:t>ith</w:t>
        </w:r>
        <w:proofErr w:type="gramEnd"/>
        <w:r w:rsidR="00F622F8" w:rsidRPr="00175B8A">
          <w:rPr>
            <w:rFonts w:ascii="Arial" w:eastAsiaTheme="minorHAnsi" w:hAnsi="Arial" w:cs="Arial"/>
            <w:u w:val="single"/>
          </w:rPr>
          <w:t xml:space="preserve"> </w:t>
        </w:r>
        <w:r w:rsidRPr="00175B8A">
          <w:rPr>
            <w:rFonts w:ascii="Arial" w:eastAsiaTheme="minorHAnsi" w:hAnsi="Arial" w:cs="Arial"/>
            <w:u w:val="single"/>
          </w:rPr>
          <w:t xml:space="preserve">Violations Receiving </w:t>
        </w:r>
        <w:r w:rsidR="00E405F8" w:rsidRPr="00175B8A">
          <w:rPr>
            <w:rFonts w:ascii="Arial" w:eastAsiaTheme="minorHAnsi" w:hAnsi="Arial" w:cs="Arial"/>
            <w:u w:val="single"/>
          </w:rPr>
          <w:t>Enforcement Discretion</w:t>
        </w:r>
        <w:r w:rsidR="00E405F8" w:rsidRPr="00175B8A">
          <w:rPr>
            <w:rFonts w:ascii="Arial" w:eastAsiaTheme="minorHAnsi" w:hAnsi="Arial" w:cs="Arial"/>
          </w:rPr>
          <w:t>.</w:t>
        </w:r>
        <w:r w:rsidR="008E22BE" w:rsidRPr="00175B8A">
          <w:rPr>
            <w:rFonts w:ascii="Arial" w:eastAsiaTheme="minorHAnsi" w:hAnsi="Arial" w:cs="Arial"/>
          </w:rPr>
          <w:t xml:space="preserve">  </w:t>
        </w:r>
        <w:r w:rsidR="002A5F9C" w:rsidRPr="00175B8A">
          <w:rPr>
            <w:rFonts w:ascii="Arial" w:hAnsi="Arial" w:cs="Arial"/>
          </w:rPr>
          <w:t xml:space="preserve">Certain findings </w:t>
        </w:r>
      </w:ins>
      <w:ins w:id="1561" w:author="kjl1" w:date="2011-09-30T12:08:00Z">
        <w:r w:rsidR="00406C66" w:rsidRPr="00175B8A">
          <w:rPr>
            <w:rFonts w:ascii="Arial" w:hAnsi="Arial" w:cs="Arial"/>
          </w:rPr>
          <w:t>that have associated</w:t>
        </w:r>
      </w:ins>
      <w:ins w:id="1562" w:author="KJL1" w:date="2011-06-02T08:44:00Z">
        <w:r w:rsidR="002A5F9C" w:rsidRPr="00175B8A">
          <w:rPr>
            <w:rFonts w:ascii="Arial" w:hAnsi="Arial" w:cs="Arial"/>
          </w:rPr>
          <w:t xml:space="preserve"> violations receiving enforcement discretion have different evaluation criteria in </w:t>
        </w:r>
        <w:r w:rsidR="00645450" w:rsidRPr="00175B8A">
          <w:rPr>
            <w:rFonts w:ascii="Arial" w:hAnsi="Arial" w:cs="Arial"/>
          </w:rPr>
          <w:t xml:space="preserve">the </w:t>
        </w:r>
        <w:r w:rsidR="002A5F9C" w:rsidRPr="00175B8A">
          <w:rPr>
            <w:rFonts w:ascii="Arial" w:hAnsi="Arial" w:cs="Arial"/>
            <w:u w:val="single"/>
          </w:rPr>
          <w:t>assessment</w:t>
        </w:r>
        <w:r w:rsidR="002A5F9C" w:rsidRPr="00175B8A">
          <w:rPr>
            <w:rFonts w:ascii="Arial" w:hAnsi="Arial" w:cs="Arial"/>
          </w:rPr>
          <w:t xml:space="preserve"> process.  Please refer to IMC 0305 for guidance on findings qualified for this condition.  For those findings, entries will be made in RPS/PIM, with explanation </w:t>
        </w:r>
      </w:ins>
      <w:ins w:id="1563" w:author="kjl1" w:date="2011-09-30T12:09:00Z">
        <w:r w:rsidR="00406C66" w:rsidRPr="00175B8A">
          <w:rPr>
            <w:rFonts w:ascii="Arial" w:hAnsi="Arial" w:cs="Arial"/>
          </w:rPr>
          <w:t>of</w:t>
        </w:r>
      </w:ins>
      <w:ins w:id="1564" w:author="KJL1" w:date="2011-06-02T08:44:00Z">
        <w:r w:rsidR="002A5F9C" w:rsidRPr="00175B8A">
          <w:rPr>
            <w:rFonts w:ascii="Arial" w:hAnsi="Arial" w:cs="Arial"/>
          </w:rPr>
          <w:t xml:space="preserve"> the discretion, so they would be assessed properly in accordance with IMC 0305.</w:t>
        </w:r>
      </w:ins>
    </w:p>
    <w:p w:rsidR="002A5F9C" w:rsidRPr="00175B8A" w:rsidRDefault="002A5F9C"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jc w:val="both"/>
        <w:rPr>
          <w:ins w:id="1565" w:author="KJL1" w:date="2011-06-02T08:44:00Z"/>
          <w:rFonts w:ascii="Arial" w:hAnsi="Arial" w:cs="Arial"/>
          <w:u w:val="single"/>
        </w:rPr>
      </w:pPr>
    </w:p>
    <w:p w:rsidR="002A5F9C" w:rsidRPr="00175B8A" w:rsidRDefault="00A32F83"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566" w:author="kjl1" w:date="2011-09-30T08:13:00Z"/>
          <w:rFonts w:ascii="Arial" w:hAnsi="Arial" w:cs="Arial"/>
        </w:rPr>
      </w:pPr>
      <w:ins w:id="1567" w:author="KJL1" w:date="2011-06-02T08:44:00Z">
        <w:r w:rsidRPr="00175B8A">
          <w:rPr>
            <w:rFonts w:ascii="Arial" w:hAnsi="Arial" w:cs="Arial"/>
            <w:u w:val="single"/>
          </w:rPr>
          <w:t>Notice of Enforcement Discretion (NOED)</w:t>
        </w:r>
        <w:r w:rsidR="00DD16AA" w:rsidRPr="008B5882">
          <w:rPr>
            <w:rFonts w:ascii="Arial" w:hAnsi="Arial" w:cs="Arial"/>
          </w:rPr>
          <w:t>.</w:t>
        </w:r>
        <w:r w:rsidR="00DD16AA" w:rsidRPr="00175B8A">
          <w:rPr>
            <w:rFonts w:ascii="Arial" w:hAnsi="Arial" w:cs="Arial"/>
          </w:rPr>
          <w:t xml:space="preserve">  </w:t>
        </w:r>
        <w:r w:rsidR="002A5F9C" w:rsidRPr="00175B8A">
          <w:rPr>
            <w:rFonts w:ascii="Arial" w:hAnsi="Arial" w:cs="Arial"/>
          </w:rPr>
          <w:t>When a Notice of Enforcement Discretion (NOED) is granted, no violations/findings will be entered in RPS.  Any findings/violations associate</w:t>
        </w:r>
      </w:ins>
      <w:ins w:id="1568" w:author="Jocelyn" w:date="2011-08-21T20:16:00Z">
        <w:r w:rsidR="00DD2DFF" w:rsidRPr="00175B8A">
          <w:rPr>
            <w:rFonts w:ascii="Arial" w:hAnsi="Arial" w:cs="Arial"/>
          </w:rPr>
          <w:t>d</w:t>
        </w:r>
      </w:ins>
      <w:ins w:id="1569" w:author="KJL1" w:date="2011-06-02T08:44:00Z">
        <w:r w:rsidR="002A5F9C" w:rsidRPr="00175B8A">
          <w:rPr>
            <w:rFonts w:ascii="Arial" w:hAnsi="Arial" w:cs="Arial"/>
          </w:rPr>
          <w:t xml:space="preserve"> with foll</w:t>
        </w:r>
        <w:r w:rsidR="00645450" w:rsidRPr="00175B8A">
          <w:rPr>
            <w:rFonts w:ascii="Arial" w:hAnsi="Arial" w:cs="Arial"/>
          </w:rPr>
          <w:t>o</w:t>
        </w:r>
        <w:r w:rsidR="002A5F9C" w:rsidRPr="00175B8A">
          <w:rPr>
            <w:rFonts w:ascii="Arial" w:hAnsi="Arial" w:cs="Arial"/>
          </w:rPr>
          <w:t>w up inspections on NOED will follow guidance in IMC 0612. Refer to IMC 0612 for use of URIs with NOED.</w:t>
        </w:r>
      </w:ins>
    </w:p>
    <w:p w:rsidR="009E4056" w:rsidRPr="00175B8A" w:rsidRDefault="009E4056" w:rsidP="009E405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570" w:author="kjl1" w:date="2011-09-29T16:15:00Z"/>
          <w:rFonts w:ascii="Arial" w:hAnsi="Arial" w:cs="Arial"/>
        </w:rPr>
      </w:pPr>
    </w:p>
    <w:p w:rsidR="00A319D6" w:rsidRPr="00175B8A" w:rsidRDefault="009E4056" w:rsidP="00544759">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571" w:author="kjl1" w:date="2011-09-30T08:13:00Z"/>
          <w:rFonts w:ascii="Arial" w:hAnsi="Arial" w:cs="Arial"/>
          <w:u w:val="single"/>
        </w:rPr>
      </w:pPr>
      <w:ins w:id="1572" w:author="kjl1" w:date="2011-09-30T08:12:00Z">
        <w:r w:rsidRPr="00175B8A">
          <w:rPr>
            <w:rFonts w:ascii="Arial" w:hAnsi="Arial" w:cs="Arial"/>
            <w:u w:val="single"/>
          </w:rPr>
          <w:t>Traditional Enforcement (TE)</w:t>
        </w:r>
      </w:ins>
      <w:ins w:id="1573" w:author="kjl1" w:date="2011-10-03T15:16:00Z">
        <w:r w:rsidR="00A44C2C" w:rsidRPr="00175B8A">
          <w:rPr>
            <w:rFonts w:ascii="Arial" w:hAnsi="Arial" w:cs="Arial"/>
            <w:u w:val="single"/>
          </w:rPr>
          <w:t xml:space="preserve"> Violations</w:t>
        </w:r>
      </w:ins>
      <w:ins w:id="1574" w:author="kjl1" w:date="2011-09-30T08:12:00Z">
        <w:r w:rsidRPr="00175B8A">
          <w:rPr>
            <w:rFonts w:ascii="Arial" w:hAnsi="Arial" w:cs="Arial"/>
          </w:rPr>
          <w:t>.</w:t>
        </w:r>
      </w:ins>
    </w:p>
    <w:p w:rsidR="009E4056" w:rsidRPr="00175B8A" w:rsidRDefault="009E4056" w:rsidP="009E405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575" w:author="kjl1" w:date="2011-09-30T08:13:00Z"/>
          <w:rFonts w:ascii="Arial" w:hAnsi="Arial" w:cs="Arial"/>
          <w:u w:val="single"/>
        </w:rPr>
      </w:pPr>
    </w:p>
    <w:p w:rsidR="009E4056" w:rsidRPr="00175B8A"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576" w:author="kjl1" w:date="2011-09-30T11:10:00Z"/>
          <w:rFonts w:ascii="Arial" w:hAnsi="Arial" w:cs="Arial"/>
          <w:u w:val="single"/>
        </w:rPr>
      </w:pPr>
      <w:ins w:id="1577" w:author="kjl1" w:date="2011-09-30T11:07:00Z">
        <w:r w:rsidRPr="00175B8A">
          <w:rPr>
            <w:rFonts w:ascii="Arial" w:hAnsi="Arial" w:cs="Arial"/>
          </w:rPr>
          <w:t xml:space="preserve">If </w:t>
        </w:r>
      </w:ins>
      <w:ins w:id="1578" w:author="kjl1" w:date="2011-09-30T11:09:00Z">
        <w:r w:rsidRPr="00175B8A">
          <w:rPr>
            <w:rFonts w:ascii="Arial" w:hAnsi="Arial" w:cs="Arial"/>
          </w:rPr>
          <w:t>a</w:t>
        </w:r>
      </w:ins>
      <w:ins w:id="1579" w:author="kjl1" w:date="2011-09-30T11:07:00Z">
        <w:r w:rsidRPr="00175B8A">
          <w:rPr>
            <w:rFonts w:ascii="Arial" w:hAnsi="Arial" w:cs="Arial"/>
          </w:rPr>
          <w:t xml:space="preserve"> TE </w:t>
        </w:r>
      </w:ins>
      <w:ins w:id="1580" w:author="kjl1" w:date="2011-10-03T15:16:00Z">
        <w:r w:rsidR="00A44C2C" w:rsidRPr="00175B8A">
          <w:rPr>
            <w:rFonts w:ascii="Arial" w:hAnsi="Arial" w:cs="Arial"/>
          </w:rPr>
          <w:t xml:space="preserve">violation </w:t>
        </w:r>
      </w:ins>
      <w:ins w:id="1581" w:author="kjl1" w:date="2011-09-30T11:09:00Z">
        <w:r w:rsidRPr="00175B8A">
          <w:rPr>
            <w:rFonts w:ascii="Arial" w:hAnsi="Arial" w:cs="Arial"/>
          </w:rPr>
          <w:t>does not have an</w:t>
        </w:r>
      </w:ins>
      <w:ins w:id="1582" w:author="kjl1" w:date="2011-09-30T11:07:00Z">
        <w:r w:rsidRPr="00175B8A">
          <w:rPr>
            <w:rFonts w:ascii="Arial" w:hAnsi="Arial" w:cs="Arial"/>
          </w:rPr>
          <w:t xml:space="preserve"> associated finding</w:t>
        </w:r>
      </w:ins>
      <w:ins w:id="1583" w:author="kjl1" w:date="2011-10-03T15:16:00Z">
        <w:r w:rsidR="00A44C2C" w:rsidRPr="00175B8A">
          <w:rPr>
            <w:rFonts w:ascii="Arial" w:hAnsi="Arial" w:cs="Arial"/>
          </w:rPr>
          <w:t xml:space="preserve"> (e.g., no performance deficiency)</w:t>
        </w:r>
      </w:ins>
      <w:ins w:id="1584" w:author="kjl1" w:date="2011-09-30T11:07:00Z">
        <w:r w:rsidRPr="00175B8A">
          <w:rPr>
            <w:rFonts w:ascii="Arial" w:hAnsi="Arial" w:cs="Arial"/>
          </w:rPr>
          <w:t xml:space="preserve">, choose </w:t>
        </w:r>
      </w:ins>
      <w:ins w:id="1585" w:author="kjl1" w:date="2011-10-03T10:53:00Z">
        <w:r w:rsidR="00952F8E" w:rsidRPr="00175B8A">
          <w:rPr>
            <w:rFonts w:ascii="Arial" w:hAnsi="Arial" w:cs="Arial"/>
          </w:rPr>
          <w:t>“</w:t>
        </w:r>
      </w:ins>
      <w:ins w:id="1586" w:author="kjl1" w:date="2011-09-30T11:07:00Z">
        <w:r w:rsidRPr="00175B8A">
          <w:rPr>
            <w:rFonts w:ascii="Arial" w:hAnsi="Arial" w:cs="Arial"/>
          </w:rPr>
          <w:t>TE</w:t>
        </w:r>
      </w:ins>
      <w:ins w:id="1587" w:author="kjl1" w:date="2011-10-03T10:53:00Z">
        <w:r w:rsidR="00952F8E" w:rsidRPr="00175B8A">
          <w:rPr>
            <w:rFonts w:ascii="Arial" w:hAnsi="Arial" w:cs="Arial"/>
          </w:rPr>
          <w:t>”</w:t>
        </w:r>
      </w:ins>
      <w:ins w:id="1588" w:author="kjl1" w:date="2011-09-30T11:07:00Z">
        <w:r w:rsidRPr="00175B8A">
          <w:rPr>
            <w:rFonts w:ascii="Arial" w:hAnsi="Arial" w:cs="Arial"/>
          </w:rPr>
          <w:t xml:space="preserve"> as the </w:t>
        </w:r>
      </w:ins>
      <w:ins w:id="1589" w:author="kjl1" w:date="2011-09-30T11:11:00Z">
        <w:r w:rsidRPr="00175B8A">
          <w:rPr>
            <w:rFonts w:ascii="Arial" w:hAnsi="Arial" w:cs="Arial"/>
          </w:rPr>
          <w:t>“T</w:t>
        </w:r>
      </w:ins>
      <w:ins w:id="1590" w:author="kjl1" w:date="2011-09-30T11:07:00Z">
        <w:r w:rsidRPr="00175B8A">
          <w:rPr>
            <w:rFonts w:ascii="Arial" w:hAnsi="Arial" w:cs="Arial"/>
          </w:rPr>
          <w:t>ype</w:t>
        </w:r>
      </w:ins>
      <w:ins w:id="1591" w:author="kjl1" w:date="2011-09-30T11:11:00Z">
        <w:r w:rsidRPr="00175B8A">
          <w:rPr>
            <w:rFonts w:ascii="Arial" w:hAnsi="Arial" w:cs="Arial"/>
          </w:rPr>
          <w:t>”</w:t>
        </w:r>
      </w:ins>
      <w:ins w:id="1592" w:author="kjl1" w:date="2011-09-30T11:07:00Z">
        <w:r w:rsidRPr="00175B8A">
          <w:rPr>
            <w:rFonts w:ascii="Arial" w:hAnsi="Arial" w:cs="Arial"/>
          </w:rPr>
          <w:t xml:space="preserve"> code in RPS/IR.  </w:t>
        </w:r>
        <w:r w:rsidRPr="00175B8A">
          <w:rPr>
            <w:rFonts w:ascii="Arial" w:hAnsi="Arial" w:cs="Arial"/>
          </w:rPr>
          <w:lastRenderedPageBreak/>
          <w:t xml:space="preserve">The </w:t>
        </w:r>
      </w:ins>
      <w:ins w:id="1593" w:author="kjl1" w:date="2011-09-30T11:11:00Z">
        <w:r w:rsidRPr="00175B8A">
          <w:rPr>
            <w:rFonts w:ascii="Arial" w:hAnsi="Arial" w:cs="Arial"/>
          </w:rPr>
          <w:t>“</w:t>
        </w:r>
      </w:ins>
      <w:ins w:id="1594" w:author="kjl1" w:date="2011-09-30T11:07:00Z">
        <w:r w:rsidRPr="00175B8A">
          <w:rPr>
            <w:rFonts w:ascii="Arial" w:hAnsi="Arial" w:cs="Arial"/>
          </w:rPr>
          <w:t>TE</w:t>
        </w:r>
      </w:ins>
      <w:ins w:id="1595" w:author="kjl1" w:date="2011-09-30T11:11:00Z">
        <w:r w:rsidRPr="00175B8A">
          <w:rPr>
            <w:rFonts w:ascii="Arial" w:hAnsi="Arial" w:cs="Arial"/>
          </w:rPr>
          <w:t>?”</w:t>
        </w:r>
      </w:ins>
      <w:ins w:id="1596" w:author="kjl1" w:date="2011-09-30T11:07:00Z">
        <w:r w:rsidRPr="00175B8A">
          <w:rPr>
            <w:rFonts w:ascii="Arial" w:hAnsi="Arial" w:cs="Arial"/>
          </w:rPr>
          <w:t xml:space="preserve"> checkbox will automatically be checked, and </w:t>
        </w:r>
      </w:ins>
      <w:ins w:id="1597" w:author="kjl1" w:date="2011-10-03T15:16:00Z">
        <w:r w:rsidR="00A44C2C" w:rsidRPr="00175B8A">
          <w:rPr>
            <w:rFonts w:ascii="Arial" w:hAnsi="Arial" w:cs="Arial"/>
          </w:rPr>
          <w:t xml:space="preserve">the </w:t>
        </w:r>
      </w:ins>
      <w:ins w:id="1598" w:author="kjl1" w:date="2011-10-03T10:49:00Z">
        <w:r w:rsidR="00952F8E" w:rsidRPr="00175B8A">
          <w:rPr>
            <w:rFonts w:ascii="Arial" w:hAnsi="Arial" w:cs="Arial"/>
          </w:rPr>
          <w:t>“Cornerstone,</w:t>
        </w:r>
      </w:ins>
      <w:ins w:id="1599" w:author="kjl1" w:date="2011-10-03T10:50:00Z">
        <w:r w:rsidR="00952F8E" w:rsidRPr="00175B8A">
          <w:rPr>
            <w:rFonts w:ascii="Arial" w:hAnsi="Arial" w:cs="Arial"/>
          </w:rPr>
          <w:t>”</w:t>
        </w:r>
      </w:ins>
      <w:ins w:id="1600" w:author="kjl1" w:date="2011-09-30T11:09:00Z">
        <w:r w:rsidRPr="00175B8A">
          <w:rPr>
            <w:rFonts w:ascii="Arial" w:hAnsi="Arial" w:cs="Arial"/>
          </w:rPr>
          <w:t xml:space="preserve"> </w:t>
        </w:r>
      </w:ins>
      <w:ins w:id="1601" w:author="kjl1" w:date="2011-09-30T11:12:00Z">
        <w:r w:rsidRPr="00175B8A">
          <w:rPr>
            <w:rFonts w:ascii="Arial" w:hAnsi="Arial" w:cs="Arial"/>
          </w:rPr>
          <w:t>“Significant Determination”</w:t>
        </w:r>
      </w:ins>
      <w:ins w:id="1602" w:author="kjl1" w:date="2011-09-30T11:09:00Z">
        <w:r w:rsidRPr="00175B8A">
          <w:rPr>
            <w:rFonts w:ascii="Arial" w:hAnsi="Arial" w:cs="Arial"/>
          </w:rPr>
          <w:t xml:space="preserve"> and </w:t>
        </w:r>
      </w:ins>
      <w:ins w:id="1603" w:author="kjl1" w:date="2011-09-30T11:12:00Z">
        <w:r w:rsidRPr="00175B8A">
          <w:rPr>
            <w:rFonts w:ascii="Arial" w:hAnsi="Arial" w:cs="Arial"/>
          </w:rPr>
          <w:t>“Cross Cutting Areas”</w:t>
        </w:r>
      </w:ins>
      <w:ins w:id="1604" w:author="kjl1" w:date="2011-09-30T11:09:00Z">
        <w:r w:rsidRPr="00175B8A">
          <w:rPr>
            <w:rFonts w:ascii="Arial" w:hAnsi="Arial" w:cs="Arial"/>
          </w:rPr>
          <w:t xml:space="preserve"> </w:t>
        </w:r>
      </w:ins>
      <w:ins w:id="1605" w:author="kjl1" w:date="2011-10-03T15:21:00Z">
        <w:r w:rsidR="00A44C2C" w:rsidRPr="00175B8A">
          <w:rPr>
            <w:rFonts w:ascii="Arial" w:hAnsi="Arial" w:cs="Arial"/>
          </w:rPr>
          <w:t xml:space="preserve">fields </w:t>
        </w:r>
      </w:ins>
      <w:ins w:id="1606" w:author="kjl1" w:date="2011-09-30T11:09:00Z">
        <w:r w:rsidRPr="00175B8A">
          <w:rPr>
            <w:rFonts w:ascii="Arial" w:hAnsi="Arial" w:cs="Arial"/>
          </w:rPr>
          <w:t>will be gray</w:t>
        </w:r>
      </w:ins>
      <w:ins w:id="1607" w:author="kjl1" w:date="2011-10-03T15:21:00Z">
        <w:r w:rsidR="00A44C2C" w:rsidRPr="00175B8A">
          <w:rPr>
            <w:rFonts w:ascii="Arial" w:hAnsi="Arial" w:cs="Arial"/>
          </w:rPr>
          <w:t>ed</w:t>
        </w:r>
      </w:ins>
      <w:ins w:id="1608" w:author="kjl1" w:date="2011-09-30T11:09:00Z">
        <w:r w:rsidRPr="00175B8A">
          <w:rPr>
            <w:rFonts w:ascii="Arial" w:hAnsi="Arial" w:cs="Arial"/>
          </w:rPr>
          <w:t xml:space="preserve"> out.</w:t>
        </w:r>
      </w:ins>
      <w:ins w:id="1609" w:author="kjl1" w:date="2011-09-30T11:10:00Z">
        <w:r w:rsidRPr="00175B8A">
          <w:rPr>
            <w:rFonts w:ascii="Arial" w:hAnsi="Arial" w:cs="Arial"/>
          </w:rPr>
          <w:t xml:space="preserve">  </w:t>
        </w:r>
      </w:ins>
      <w:ins w:id="1610" w:author="kjl1" w:date="2011-09-30T11:13:00Z">
        <w:r w:rsidRPr="00175B8A">
          <w:rPr>
            <w:rFonts w:ascii="Arial" w:hAnsi="Arial" w:cs="Arial"/>
          </w:rPr>
          <w:t>Choose</w:t>
        </w:r>
      </w:ins>
      <w:ins w:id="1611" w:author="kjl1" w:date="2011-09-30T11:10:00Z">
        <w:r w:rsidRPr="00175B8A">
          <w:rPr>
            <w:rFonts w:ascii="Arial" w:hAnsi="Arial" w:cs="Arial"/>
          </w:rPr>
          <w:t xml:space="preserve"> the </w:t>
        </w:r>
      </w:ins>
      <w:ins w:id="1612" w:author="kjl1" w:date="2011-10-03T15:16:00Z">
        <w:r w:rsidR="00A44C2C" w:rsidRPr="00175B8A">
          <w:rPr>
            <w:rFonts w:ascii="Arial" w:hAnsi="Arial" w:cs="Arial"/>
          </w:rPr>
          <w:t>applicable</w:t>
        </w:r>
      </w:ins>
      <w:ins w:id="1613" w:author="kjl1" w:date="2011-09-30T11:10:00Z">
        <w:r w:rsidRPr="00175B8A">
          <w:rPr>
            <w:rFonts w:ascii="Arial" w:hAnsi="Arial" w:cs="Arial"/>
          </w:rPr>
          <w:t xml:space="preserve"> </w:t>
        </w:r>
      </w:ins>
      <w:ins w:id="1614" w:author="kjl1" w:date="2011-09-30T11:13:00Z">
        <w:r w:rsidRPr="00175B8A">
          <w:rPr>
            <w:rFonts w:ascii="Arial" w:hAnsi="Arial" w:cs="Arial"/>
          </w:rPr>
          <w:t>“</w:t>
        </w:r>
      </w:ins>
      <w:ins w:id="1615" w:author="kjl1" w:date="2011-09-30T11:10:00Z">
        <w:r w:rsidRPr="00175B8A">
          <w:rPr>
            <w:rFonts w:ascii="Arial" w:hAnsi="Arial" w:cs="Arial"/>
          </w:rPr>
          <w:t>TE Severity Level</w:t>
        </w:r>
      </w:ins>
      <w:ins w:id="1616" w:author="kjl1" w:date="2011-09-30T11:13:00Z">
        <w:r w:rsidRPr="00175B8A">
          <w:rPr>
            <w:rFonts w:ascii="Arial" w:hAnsi="Arial" w:cs="Arial"/>
          </w:rPr>
          <w:t>”</w:t>
        </w:r>
      </w:ins>
      <w:ins w:id="1617" w:author="kjl1" w:date="2011-09-30T11:10:00Z">
        <w:r w:rsidRPr="00175B8A">
          <w:rPr>
            <w:rFonts w:ascii="Arial" w:hAnsi="Arial" w:cs="Arial"/>
          </w:rPr>
          <w:t xml:space="preserve"> from the drop down menu.</w:t>
        </w:r>
      </w:ins>
    </w:p>
    <w:p w:rsidR="00230407" w:rsidRPr="00175B8A" w:rsidRDefault="00230407" w:rsidP="0023040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ins w:id="1618" w:author="kjl1" w:date="2011-09-30T11:09:00Z"/>
          <w:rFonts w:ascii="Arial" w:hAnsi="Arial" w:cs="Arial"/>
          <w:u w:val="single"/>
        </w:rPr>
      </w:pPr>
    </w:p>
    <w:p w:rsidR="00230407" w:rsidRPr="00175B8A"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619" w:author="kjl1" w:date="2011-09-30T11:14:00Z"/>
          <w:rFonts w:ascii="Arial" w:hAnsi="Arial" w:cs="Arial"/>
          <w:u w:val="single"/>
        </w:rPr>
      </w:pPr>
      <w:ins w:id="1620" w:author="kjl1" w:date="2011-09-30T11:09:00Z">
        <w:r w:rsidRPr="00175B8A">
          <w:rPr>
            <w:rFonts w:ascii="Arial" w:hAnsi="Arial" w:cs="Arial"/>
          </w:rPr>
          <w:t xml:space="preserve">If a TE </w:t>
        </w:r>
      </w:ins>
      <w:ins w:id="1621" w:author="kjl1" w:date="2011-10-03T15:17:00Z">
        <w:r w:rsidR="00A44C2C" w:rsidRPr="00175B8A">
          <w:rPr>
            <w:rFonts w:ascii="Arial" w:hAnsi="Arial" w:cs="Arial"/>
          </w:rPr>
          <w:t xml:space="preserve">violation </w:t>
        </w:r>
      </w:ins>
      <w:ins w:id="1622" w:author="kjl1" w:date="2011-09-30T11:09:00Z">
        <w:r w:rsidRPr="00175B8A">
          <w:rPr>
            <w:rFonts w:ascii="Arial" w:hAnsi="Arial" w:cs="Arial"/>
          </w:rPr>
          <w:t xml:space="preserve">has an associated finding, choose the proper </w:t>
        </w:r>
      </w:ins>
      <w:ins w:id="1623" w:author="kjl1" w:date="2011-09-30T11:11:00Z">
        <w:r w:rsidRPr="00175B8A">
          <w:rPr>
            <w:rFonts w:ascii="Arial" w:hAnsi="Arial" w:cs="Arial"/>
          </w:rPr>
          <w:t>“</w:t>
        </w:r>
      </w:ins>
      <w:ins w:id="1624" w:author="kjl1" w:date="2011-09-30T11:10:00Z">
        <w:r w:rsidRPr="00175B8A">
          <w:rPr>
            <w:rFonts w:ascii="Arial" w:hAnsi="Arial" w:cs="Arial"/>
          </w:rPr>
          <w:t>T</w:t>
        </w:r>
      </w:ins>
      <w:ins w:id="1625" w:author="kjl1" w:date="2011-09-30T11:09:00Z">
        <w:r w:rsidRPr="00175B8A">
          <w:rPr>
            <w:rFonts w:ascii="Arial" w:hAnsi="Arial" w:cs="Arial"/>
          </w:rPr>
          <w:t>ype</w:t>
        </w:r>
      </w:ins>
      <w:ins w:id="1626" w:author="kjl1" w:date="2011-09-30T11:11:00Z">
        <w:r w:rsidRPr="00175B8A">
          <w:rPr>
            <w:rFonts w:ascii="Arial" w:hAnsi="Arial" w:cs="Arial"/>
          </w:rPr>
          <w:t>”</w:t>
        </w:r>
      </w:ins>
      <w:ins w:id="1627" w:author="kjl1" w:date="2011-09-30T11:09:00Z">
        <w:r w:rsidRPr="00175B8A">
          <w:rPr>
            <w:rFonts w:ascii="Arial" w:hAnsi="Arial" w:cs="Arial"/>
          </w:rPr>
          <w:t xml:space="preserve"> code</w:t>
        </w:r>
      </w:ins>
      <w:ins w:id="1628" w:author="kjl1" w:date="2011-10-03T15:21:00Z">
        <w:r w:rsidR="00A44C2C" w:rsidRPr="00175B8A">
          <w:rPr>
            <w:rFonts w:ascii="Arial" w:hAnsi="Arial" w:cs="Arial"/>
          </w:rPr>
          <w:t xml:space="preserve"> (NCV or VIO)</w:t>
        </w:r>
      </w:ins>
      <w:ins w:id="1629" w:author="kjl1" w:date="2011-09-30T11:09:00Z">
        <w:r w:rsidRPr="00175B8A">
          <w:rPr>
            <w:rFonts w:ascii="Arial" w:hAnsi="Arial" w:cs="Arial"/>
          </w:rPr>
          <w:t xml:space="preserve"> and check the </w:t>
        </w:r>
      </w:ins>
      <w:ins w:id="1630" w:author="kjl1" w:date="2011-09-30T11:11:00Z">
        <w:r w:rsidRPr="00175B8A">
          <w:rPr>
            <w:rFonts w:ascii="Arial" w:hAnsi="Arial" w:cs="Arial"/>
          </w:rPr>
          <w:t>“</w:t>
        </w:r>
      </w:ins>
      <w:ins w:id="1631" w:author="kjl1" w:date="2011-09-30T11:09:00Z">
        <w:r w:rsidRPr="00175B8A">
          <w:rPr>
            <w:rFonts w:ascii="Arial" w:hAnsi="Arial" w:cs="Arial"/>
          </w:rPr>
          <w:t>TE</w:t>
        </w:r>
      </w:ins>
      <w:ins w:id="1632" w:author="kjl1" w:date="2011-09-30T11:11:00Z">
        <w:r w:rsidRPr="00175B8A">
          <w:rPr>
            <w:rFonts w:ascii="Arial" w:hAnsi="Arial" w:cs="Arial"/>
          </w:rPr>
          <w:t>?”</w:t>
        </w:r>
      </w:ins>
      <w:ins w:id="1633" w:author="kjl1" w:date="2011-09-30T11:09:00Z">
        <w:r w:rsidRPr="00175B8A">
          <w:rPr>
            <w:rFonts w:ascii="Arial" w:hAnsi="Arial" w:cs="Arial"/>
          </w:rPr>
          <w:t xml:space="preserve"> checkbox.</w:t>
        </w:r>
      </w:ins>
      <w:ins w:id="1634" w:author="kjl1" w:date="2011-09-30T11:11:00Z">
        <w:r w:rsidRPr="00175B8A">
          <w:rPr>
            <w:rFonts w:ascii="Arial" w:hAnsi="Arial" w:cs="Arial"/>
          </w:rPr>
          <w:t xml:space="preserve">  Enter </w:t>
        </w:r>
      </w:ins>
      <w:ins w:id="1635" w:author="kjl1" w:date="2011-10-03T15:17:00Z">
        <w:r w:rsidR="00A44C2C" w:rsidRPr="00175B8A">
          <w:rPr>
            <w:rFonts w:ascii="Arial" w:hAnsi="Arial" w:cs="Arial"/>
          </w:rPr>
          <w:t>the applicable</w:t>
        </w:r>
      </w:ins>
      <w:ins w:id="1636" w:author="kjl1" w:date="2011-09-30T11:11:00Z">
        <w:r w:rsidRPr="00175B8A">
          <w:rPr>
            <w:rFonts w:ascii="Arial" w:hAnsi="Arial" w:cs="Arial"/>
          </w:rPr>
          <w:t xml:space="preserve"> “Cornerstone,” “Significant Determination,</w:t>
        </w:r>
      </w:ins>
      <w:ins w:id="1637" w:author="kjl1" w:date="2011-09-30T11:12:00Z">
        <w:r w:rsidRPr="00175B8A">
          <w:rPr>
            <w:rFonts w:ascii="Arial" w:hAnsi="Arial" w:cs="Arial"/>
          </w:rPr>
          <w:t>” and “Cross Cutting Areas”</w:t>
        </w:r>
      </w:ins>
      <w:ins w:id="1638" w:author="kjl1" w:date="2011-09-30T11:13:00Z">
        <w:r w:rsidRPr="00175B8A">
          <w:rPr>
            <w:rFonts w:ascii="Arial" w:hAnsi="Arial" w:cs="Arial"/>
          </w:rPr>
          <w:t xml:space="preserve"> </w:t>
        </w:r>
      </w:ins>
      <w:ins w:id="1639" w:author="kjl1" w:date="2011-10-03T15:17:00Z">
        <w:r w:rsidR="00A44C2C" w:rsidRPr="00175B8A">
          <w:rPr>
            <w:rFonts w:ascii="Arial" w:hAnsi="Arial" w:cs="Arial"/>
          </w:rPr>
          <w:t>attribute to</w:t>
        </w:r>
      </w:ins>
      <w:ins w:id="1640" w:author="kjl1" w:date="2011-09-30T11:13:00Z">
        <w:r w:rsidRPr="00175B8A">
          <w:rPr>
            <w:rFonts w:ascii="Arial" w:hAnsi="Arial" w:cs="Arial"/>
          </w:rPr>
          <w:t xml:space="preserve"> the finding, and choose the app</w:t>
        </w:r>
      </w:ins>
      <w:ins w:id="1641" w:author="kjl1" w:date="2011-10-03T15:18:00Z">
        <w:r w:rsidR="00A44C2C" w:rsidRPr="00175B8A">
          <w:rPr>
            <w:rFonts w:ascii="Arial" w:hAnsi="Arial" w:cs="Arial"/>
          </w:rPr>
          <w:t>licable</w:t>
        </w:r>
      </w:ins>
      <w:ins w:id="1642" w:author="kjl1" w:date="2011-09-30T11:13:00Z">
        <w:r w:rsidRPr="00175B8A">
          <w:rPr>
            <w:rFonts w:ascii="Arial" w:hAnsi="Arial" w:cs="Arial"/>
          </w:rPr>
          <w:t xml:space="preserve"> </w:t>
        </w:r>
      </w:ins>
      <w:ins w:id="1643" w:author="kjl1" w:date="2011-09-30T11:14:00Z">
        <w:r w:rsidRPr="00175B8A">
          <w:rPr>
            <w:rFonts w:ascii="Arial" w:hAnsi="Arial" w:cs="Arial"/>
          </w:rPr>
          <w:t>“</w:t>
        </w:r>
      </w:ins>
      <w:ins w:id="1644" w:author="kjl1" w:date="2011-09-30T11:13:00Z">
        <w:r w:rsidRPr="00175B8A">
          <w:rPr>
            <w:rFonts w:ascii="Arial" w:hAnsi="Arial" w:cs="Arial"/>
          </w:rPr>
          <w:t>TE Severity Level</w:t>
        </w:r>
      </w:ins>
      <w:ins w:id="1645" w:author="kjl1" w:date="2011-10-03T15:18:00Z">
        <w:r w:rsidR="00A44C2C" w:rsidRPr="00175B8A">
          <w:rPr>
            <w:rFonts w:ascii="Arial" w:hAnsi="Arial" w:cs="Arial"/>
          </w:rPr>
          <w:t>” attributed to the violation.</w:t>
        </w:r>
      </w:ins>
    </w:p>
    <w:p w:rsidR="00230407" w:rsidRPr="00175B8A" w:rsidRDefault="00230407" w:rsidP="0023040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ins w:id="1646" w:author="kjl1" w:date="2011-09-30T11:14:00Z"/>
          <w:rFonts w:ascii="Arial" w:hAnsi="Arial" w:cs="Arial"/>
          <w:u w:val="single"/>
        </w:rPr>
      </w:pPr>
    </w:p>
    <w:p w:rsidR="00230407" w:rsidRPr="00175B8A" w:rsidRDefault="00230407" w:rsidP="00544759">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1647" w:author="kjl1" w:date="2011-10-03T09:29:00Z"/>
          <w:rFonts w:ascii="Arial" w:hAnsi="Arial" w:cs="Arial"/>
          <w:u w:val="single"/>
        </w:rPr>
      </w:pPr>
      <w:ins w:id="1648" w:author="kjl1" w:date="2011-09-30T11:15:00Z">
        <w:r w:rsidRPr="00175B8A">
          <w:rPr>
            <w:rFonts w:ascii="Arial" w:hAnsi="Arial" w:cs="Arial"/>
          </w:rPr>
          <w:t xml:space="preserve">If a finding and a TE </w:t>
        </w:r>
      </w:ins>
      <w:ins w:id="1649" w:author="kjl1" w:date="2011-10-03T15:18:00Z">
        <w:r w:rsidR="00A44C2C" w:rsidRPr="00175B8A">
          <w:rPr>
            <w:rFonts w:ascii="Arial" w:hAnsi="Arial" w:cs="Arial"/>
          </w:rPr>
          <w:t xml:space="preserve">violation </w:t>
        </w:r>
      </w:ins>
      <w:ins w:id="1650" w:author="kjl1" w:date="2011-09-30T11:15:00Z">
        <w:r w:rsidR="00BA0B01" w:rsidRPr="00175B8A">
          <w:rPr>
            <w:rFonts w:ascii="Arial" w:hAnsi="Arial" w:cs="Arial"/>
          </w:rPr>
          <w:t xml:space="preserve">need to be </w:t>
        </w:r>
      </w:ins>
      <w:ins w:id="1651" w:author="kjl1" w:date="2011-10-07T09:57:00Z">
        <w:r w:rsidR="00BA0B01" w:rsidRPr="00175B8A">
          <w:rPr>
            <w:rFonts w:ascii="Arial" w:hAnsi="Arial" w:cs="Arial"/>
          </w:rPr>
          <w:t>tracked</w:t>
        </w:r>
      </w:ins>
      <w:ins w:id="1652" w:author="kjl1" w:date="2011-09-30T11:15:00Z">
        <w:r w:rsidRPr="00175B8A">
          <w:rPr>
            <w:rFonts w:ascii="Arial" w:hAnsi="Arial" w:cs="Arial"/>
          </w:rPr>
          <w:t xml:space="preserve"> separately</w:t>
        </w:r>
        <w:r w:rsidR="009B2371" w:rsidRPr="00175B8A">
          <w:rPr>
            <w:rFonts w:ascii="Arial" w:hAnsi="Arial" w:cs="Arial"/>
          </w:rPr>
          <w:t>, cross reference both records in the text section.</w:t>
        </w:r>
      </w:ins>
      <w:ins w:id="1653" w:author="kjl1" w:date="2011-10-03T09:27:00Z">
        <w:r w:rsidR="00AB7DC1" w:rsidRPr="00175B8A">
          <w:rPr>
            <w:rFonts w:ascii="Arial" w:hAnsi="Arial" w:cs="Arial"/>
          </w:rPr>
          <w:t xml:space="preserve">  For example, if additional time is required to investigate the TE violation</w:t>
        </w:r>
      </w:ins>
      <w:ins w:id="1654" w:author="kjl1" w:date="2011-10-03T10:23:00Z">
        <w:r w:rsidR="00CF100E" w:rsidRPr="00175B8A">
          <w:rPr>
            <w:rFonts w:ascii="Arial" w:hAnsi="Arial" w:cs="Arial"/>
          </w:rPr>
          <w:t xml:space="preserve"> (</w:t>
        </w:r>
      </w:ins>
      <w:ins w:id="1655" w:author="kjl1" w:date="2011-10-03T15:18:00Z">
        <w:r w:rsidR="00A44C2C" w:rsidRPr="00175B8A">
          <w:rPr>
            <w:rFonts w:ascii="Arial" w:hAnsi="Arial" w:cs="Arial"/>
          </w:rPr>
          <w:t xml:space="preserve">i.e., </w:t>
        </w:r>
      </w:ins>
      <w:ins w:id="1656" w:author="kjl1" w:date="2011-10-03T10:23:00Z">
        <w:r w:rsidR="00CF100E" w:rsidRPr="00175B8A">
          <w:rPr>
            <w:rFonts w:ascii="Arial" w:hAnsi="Arial" w:cs="Arial"/>
          </w:rPr>
          <w:t>willfulness)</w:t>
        </w:r>
      </w:ins>
      <w:ins w:id="1657" w:author="kjl1" w:date="2011-10-03T09:27:00Z">
        <w:r w:rsidR="00AB7DC1" w:rsidRPr="00175B8A">
          <w:rPr>
            <w:rFonts w:ascii="Arial" w:hAnsi="Arial" w:cs="Arial"/>
          </w:rPr>
          <w:t>:</w:t>
        </w:r>
      </w:ins>
    </w:p>
    <w:p w:rsidR="00AB7DC1" w:rsidRPr="00175B8A" w:rsidRDefault="00AB7DC1" w:rsidP="00AB7DC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jc w:val="both"/>
        <w:rPr>
          <w:ins w:id="1658" w:author="kjl1" w:date="2011-10-03T09:30:00Z"/>
          <w:rFonts w:ascii="Arial" w:hAnsi="Arial" w:cs="Arial"/>
          <w:u w:val="single"/>
        </w:rPr>
      </w:pPr>
    </w:p>
    <w:p w:rsidR="00AB7DC1" w:rsidRPr="00175B8A" w:rsidRDefault="00AB7DC1" w:rsidP="00544759">
      <w:pPr>
        <w:pStyle w:val="ListParagraph"/>
        <w:numPr>
          <w:ilvl w:val="3"/>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1659" w:author="kjl1" w:date="2011-10-03T09:50:00Z"/>
          <w:rFonts w:ascii="Arial" w:hAnsi="Arial" w:cs="Arial"/>
        </w:rPr>
      </w:pPr>
      <w:ins w:id="1660" w:author="kjl1" w:date="2011-10-03T09:30:00Z">
        <w:r w:rsidRPr="00175B8A">
          <w:rPr>
            <w:rFonts w:ascii="Arial" w:hAnsi="Arial" w:cs="Arial"/>
          </w:rPr>
          <w:t xml:space="preserve">Create </w:t>
        </w:r>
        <w:r w:rsidR="00596A3B" w:rsidRPr="00175B8A">
          <w:rPr>
            <w:rFonts w:ascii="Arial" w:hAnsi="Arial" w:cs="Arial"/>
          </w:rPr>
          <w:t>a record for the finding</w:t>
        </w:r>
      </w:ins>
      <w:ins w:id="1661" w:author="kjl1" w:date="2011-10-03T09:50:00Z">
        <w:r w:rsidR="00596A3B" w:rsidRPr="00175B8A">
          <w:rPr>
            <w:rFonts w:ascii="Arial" w:hAnsi="Arial" w:cs="Arial"/>
          </w:rPr>
          <w:t xml:space="preserve"> with “FIN” as the type code;</w:t>
        </w:r>
      </w:ins>
    </w:p>
    <w:p w:rsidR="00596A3B" w:rsidRPr="00175B8A" w:rsidRDefault="00596A3B" w:rsidP="00596A3B">
      <w:pPr>
        <w:pStyle w:val="ListParagraph"/>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contextualSpacing/>
        <w:jc w:val="both"/>
        <w:rPr>
          <w:ins w:id="1662" w:author="kjl1" w:date="2011-10-03T09:47:00Z"/>
          <w:rFonts w:ascii="Arial" w:hAnsi="Arial" w:cs="Arial"/>
        </w:rPr>
      </w:pPr>
    </w:p>
    <w:p w:rsidR="00952F8E" w:rsidRPr="00175B8A" w:rsidRDefault="00596A3B"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1663" w:author="kjl1" w:date="2011-10-03T10:47:00Z"/>
          <w:rFonts w:ascii="Arial" w:hAnsi="Arial" w:cs="Arial"/>
        </w:rPr>
      </w:pPr>
      <w:ins w:id="1664" w:author="kjl1" w:date="2011-10-03T09:51:00Z">
        <w:r w:rsidRPr="00175B8A">
          <w:rPr>
            <w:rFonts w:ascii="Arial" w:hAnsi="Arial" w:cs="Arial"/>
          </w:rPr>
          <w:t xml:space="preserve">Create another record with “URI” as the </w:t>
        </w:r>
      </w:ins>
      <w:ins w:id="1665" w:author="kjl1" w:date="2011-10-03T10:53:00Z">
        <w:r w:rsidR="00952F8E" w:rsidRPr="00175B8A">
          <w:rPr>
            <w:rFonts w:ascii="Arial" w:hAnsi="Arial" w:cs="Arial"/>
          </w:rPr>
          <w:t>“T</w:t>
        </w:r>
      </w:ins>
      <w:ins w:id="1666" w:author="kjl1" w:date="2011-10-03T09:51:00Z">
        <w:r w:rsidRPr="00175B8A">
          <w:rPr>
            <w:rFonts w:ascii="Arial" w:hAnsi="Arial" w:cs="Arial"/>
          </w:rPr>
          <w:t>ype</w:t>
        </w:r>
      </w:ins>
      <w:ins w:id="1667" w:author="kjl1" w:date="2011-10-03T10:53:00Z">
        <w:r w:rsidR="00952F8E" w:rsidRPr="00175B8A">
          <w:rPr>
            <w:rFonts w:ascii="Arial" w:hAnsi="Arial" w:cs="Arial"/>
          </w:rPr>
          <w:t>”</w:t>
        </w:r>
      </w:ins>
      <w:ins w:id="1668" w:author="kjl1" w:date="2011-10-03T09:51:00Z">
        <w:r w:rsidRPr="00175B8A">
          <w:rPr>
            <w:rFonts w:ascii="Arial" w:hAnsi="Arial" w:cs="Arial"/>
          </w:rPr>
          <w:t xml:space="preserve"> code</w:t>
        </w:r>
      </w:ins>
      <w:ins w:id="1669" w:author="kjl1" w:date="2011-10-03T09:57:00Z">
        <w:r w:rsidR="00790252" w:rsidRPr="00175B8A">
          <w:rPr>
            <w:rFonts w:ascii="Arial" w:hAnsi="Arial" w:cs="Arial"/>
          </w:rPr>
          <w:t xml:space="preserve"> and document the </w:t>
        </w:r>
      </w:ins>
      <w:ins w:id="1670" w:author="kjl1" w:date="2011-10-03T15:18:00Z">
        <w:r w:rsidR="00A44C2C" w:rsidRPr="00175B8A">
          <w:rPr>
            <w:rFonts w:ascii="Arial" w:hAnsi="Arial" w:cs="Arial"/>
          </w:rPr>
          <w:t xml:space="preserve">potential </w:t>
        </w:r>
      </w:ins>
      <w:ins w:id="1671" w:author="kjl1" w:date="2011-10-03T09:57:00Z">
        <w:r w:rsidR="00790252" w:rsidRPr="00175B8A">
          <w:rPr>
            <w:rFonts w:ascii="Arial" w:hAnsi="Arial" w:cs="Arial"/>
          </w:rPr>
          <w:t>TE violation in the text.</w:t>
        </w:r>
      </w:ins>
    </w:p>
    <w:p w:rsidR="00952F8E" w:rsidRPr="00175B8A" w:rsidRDefault="00952F8E" w:rsidP="00952F8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ins w:id="1672" w:author="kjl1" w:date="2011-10-03T10:47:00Z"/>
          <w:rFonts w:ascii="Arial" w:hAnsi="Arial" w:cs="Arial"/>
        </w:rPr>
      </w:pPr>
    </w:p>
    <w:p w:rsidR="00790252" w:rsidRPr="00175B8A" w:rsidRDefault="00790252"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1673" w:author="kjl1" w:date="2011-10-03T10:47:00Z"/>
          <w:rFonts w:ascii="Arial" w:hAnsi="Arial" w:cs="Arial"/>
        </w:rPr>
      </w:pPr>
      <w:ins w:id="1674" w:author="kjl1" w:date="2011-10-03T09:58:00Z">
        <w:r w:rsidRPr="00175B8A">
          <w:rPr>
            <w:rFonts w:ascii="Arial" w:hAnsi="Arial" w:cs="Arial"/>
          </w:rPr>
          <w:t xml:space="preserve">When the TE violation is finalized, change the </w:t>
        </w:r>
      </w:ins>
      <w:ins w:id="1675" w:author="kjl1" w:date="2011-10-03T10:53:00Z">
        <w:r w:rsidR="00952F8E" w:rsidRPr="00175B8A">
          <w:rPr>
            <w:rFonts w:ascii="Arial" w:hAnsi="Arial" w:cs="Arial"/>
          </w:rPr>
          <w:t>“Type”</w:t>
        </w:r>
      </w:ins>
      <w:ins w:id="1676" w:author="kjl1" w:date="2011-10-03T09:58:00Z">
        <w:r w:rsidRPr="00175B8A">
          <w:rPr>
            <w:rFonts w:ascii="Arial" w:hAnsi="Arial" w:cs="Arial"/>
          </w:rPr>
          <w:t xml:space="preserve"> code from </w:t>
        </w:r>
      </w:ins>
      <w:ins w:id="1677" w:author="kjl1" w:date="2011-10-03T09:59:00Z">
        <w:r w:rsidRPr="00175B8A">
          <w:rPr>
            <w:rFonts w:ascii="Arial" w:hAnsi="Arial" w:cs="Arial"/>
          </w:rPr>
          <w:t>“URI” to “VIO”</w:t>
        </w:r>
        <w:r w:rsidR="00CF100E" w:rsidRPr="00175B8A">
          <w:rPr>
            <w:rFonts w:ascii="Arial" w:hAnsi="Arial" w:cs="Arial"/>
          </w:rPr>
          <w:t xml:space="preserve"> </w:t>
        </w:r>
      </w:ins>
      <w:ins w:id="1678" w:author="kjl1" w:date="2011-10-17T10:16:00Z">
        <w:r w:rsidR="00B54CBD" w:rsidRPr="00175B8A">
          <w:rPr>
            <w:rFonts w:ascii="Arial" w:hAnsi="Arial" w:cs="Arial"/>
          </w:rPr>
          <w:t xml:space="preserve">or “NCV” </w:t>
        </w:r>
      </w:ins>
      <w:ins w:id="1679" w:author="kjl1" w:date="2011-10-03T09:59:00Z">
        <w:r w:rsidRPr="00175B8A">
          <w:rPr>
            <w:rFonts w:ascii="Arial" w:hAnsi="Arial" w:cs="Arial"/>
          </w:rPr>
          <w:t xml:space="preserve">and check </w:t>
        </w:r>
      </w:ins>
      <w:ins w:id="1680" w:author="kjl1" w:date="2011-10-03T10:00:00Z">
        <w:r w:rsidRPr="00175B8A">
          <w:rPr>
            <w:rFonts w:ascii="Arial" w:hAnsi="Arial" w:cs="Arial"/>
          </w:rPr>
          <w:t>“TE?” check box.</w:t>
        </w:r>
      </w:ins>
    </w:p>
    <w:p w:rsidR="00952F8E" w:rsidRPr="00175B8A" w:rsidRDefault="00952F8E" w:rsidP="00952F8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ins w:id="1681" w:author="kjl1" w:date="2011-10-03T10:47:00Z"/>
          <w:rFonts w:ascii="Arial" w:hAnsi="Arial" w:cs="Arial"/>
        </w:rPr>
      </w:pPr>
    </w:p>
    <w:p w:rsidR="00952F8E" w:rsidRPr="00175B8A" w:rsidRDefault="00952F8E"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1682" w:author="kjl1" w:date="2011-10-03T10:00:00Z"/>
          <w:rFonts w:ascii="Arial" w:hAnsi="Arial" w:cs="Arial"/>
        </w:rPr>
      </w:pPr>
      <w:ins w:id="1683" w:author="kjl1" w:date="2011-10-03T10:47:00Z">
        <w:r w:rsidRPr="00175B8A">
          <w:rPr>
            <w:rFonts w:ascii="Arial" w:hAnsi="Arial" w:cs="Arial"/>
          </w:rPr>
          <w:t>If there is no TE violation</w:t>
        </w:r>
      </w:ins>
      <w:ins w:id="1684" w:author="kjl1" w:date="2011-10-03T10:54:00Z">
        <w:r w:rsidRPr="00175B8A">
          <w:rPr>
            <w:rFonts w:ascii="Arial" w:hAnsi="Arial" w:cs="Arial"/>
          </w:rPr>
          <w:t xml:space="preserve"> after investigation</w:t>
        </w:r>
      </w:ins>
      <w:ins w:id="1685" w:author="kjl1" w:date="2011-10-03T10:47:00Z">
        <w:r w:rsidRPr="00175B8A">
          <w:rPr>
            <w:rFonts w:ascii="Arial" w:hAnsi="Arial" w:cs="Arial"/>
          </w:rPr>
          <w:t>, close out the URI.</w:t>
        </w:r>
      </w:ins>
    </w:p>
    <w:p w:rsidR="00790252" w:rsidRPr="00175B8A" w:rsidRDefault="00790252" w:rsidP="0079025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contextualSpacing/>
        <w:jc w:val="both"/>
        <w:rPr>
          <w:ins w:id="1686" w:author="kjl1" w:date="2011-10-03T10:00:00Z"/>
          <w:rFonts w:ascii="Arial" w:hAnsi="Arial" w:cs="Arial"/>
        </w:rPr>
      </w:pPr>
    </w:p>
    <w:p w:rsidR="00790252" w:rsidRPr="00175B8A" w:rsidRDefault="00522796" w:rsidP="00544759">
      <w:pPr>
        <w:pStyle w:val="ListParagraph"/>
        <w:numPr>
          <w:ilvl w:val="3"/>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1687" w:author="kjl1" w:date="2011-10-03T09:27:00Z"/>
          <w:rFonts w:ascii="Arial" w:hAnsi="Arial" w:cs="Arial"/>
        </w:rPr>
      </w:pPr>
      <w:ins w:id="1688" w:author="kjl1" w:date="2011-10-03T10:23:00Z">
        <w:r w:rsidRPr="00175B8A">
          <w:rPr>
            <w:rFonts w:ascii="Arial" w:hAnsi="Arial" w:cs="Arial"/>
          </w:rPr>
          <w:t>In both records (a) and (b), cross reference each other in the text field.</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89" w:author="KJL1" w:date="2011-06-02T08:44:00Z"/>
          <w:rFonts w:ascii="Arial" w:hAnsi="Arial" w:cs="Arial"/>
        </w:rPr>
      </w:pPr>
    </w:p>
    <w:p w:rsidR="007A73F1" w:rsidRPr="00175B8A"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ins w:id="1690" w:author="KJL1" w:date="2011-06-02T08:44:00Z"/>
          <w:rFonts w:ascii="Arial" w:hAnsi="Arial" w:cs="Arial"/>
        </w:rPr>
      </w:pPr>
      <w:r w:rsidRPr="00175B8A">
        <w:rPr>
          <w:rFonts w:ascii="Arial" w:hAnsi="Arial" w:cs="Arial"/>
          <w:u w:val="single"/>
        </w:rPr>
        <w:t>Producing PIM Reports</w:t>
      </w:r>
      <w:r w:rsidRPr="00175B8A">
        <w:rPr>
          <w:rFonts w:ascii="Arial" w:hAnsi="Arial" w:cs="Arial"/>
        </w:rPr>
        <w:t xml:space="preserve">.  </w:t>
      </w:r>
    </w:p>
    <w:p w:rsidR="007A73F1" w:rsidRPr="00175B8A" w:rsidRDefault="007A73F1"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jc w:val="both"/>
        <w:rPr>
          <w:ins w:id="1691" w:author="KJL1" w:date="2011-06-02T08:44:00Z"/>
          <w:rFonts w:ascii="Arial" w:hAnsi="Arial" w:cs="Arial"/>
          <w:u w:val="single"/>
        </w:rPr>
      </w:pPr>
    </w:p>
    <w:p w:rsidR="00DD16AA" w:rsidRPr="00175B8A" w:rsidRDefault="00DD16AA" w:rsidP="00544759">
      <w:pPr>
        <w:pStyle w:val="ListParagraph"/>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rPr>
        <w:t xml:space="preserve">RPS/IR Report 4, </w:t>
      </w:r>
      <w:ins w:id="1692" w:author="Jocelyn" w:date="2011-08-21T20:30:00Z">
        <w:r w:rsidR="008032FF" w:rsidRPr="00175B8A">
          <w:rPr>
            <w:rFonts w:ascii="Arial" w:hAnsi="Arial" w:cs="Arial"/>
          </w:rPr>
          <w:t>“</w:t>
        </w:r>
      </w:ins>
      <w:r w:rsidRPr="00175B8A">
        <w:rPr>
          <w:rFonts w:ascii="Arial" w:hAnsi="Arial" w:cs="Arial"/>
        </w:rPr>
        <w:t>ROP PIM Report,</w:t>
      </w:r>
      <w:ins w:id="1693" w:author="Jocelyn" w:date="2011-08-21T20:30:00Z">
        <w:r w:rsidR="008032FF" w:rsidRPr="00175B8A">
          <w:rPr>
            <w:rFonts w:ascii="Arial" w:hAnsi="Arial" w:cs="Arial"/>
          </w:rPr>
          <w:t>”</w:t>
        </w:r>
      </w:ins>
      <w:r w:rsidRPr="00175B8A">
        <w:rPr>
          <w:rFonts w:ascii="Arial" w:hAnsi="Arial" w:cs="Arial"/>
        </w:rPr>
        <w:t xml:space="preserve"> may be used to </w:t>
      </w:r>
      <w:ins w:id="1694" w:author="kjl1" w:date="2011-09-27T13:46:00Z">
        <w:r w:rsidR="00EB558A" w:rsidRPr="00175B8A">
          <w:rPr>
            <w:rFonts w:ascii="Arial" w:hAnsi="Arial" w:cs="Arial"/>
          </w:rPr>
          <w:t xml:space="preserve">generate </w:t>
        </w:r>
      </w:ins>
      <w:r w:rsidRPr="00175B8A">
        <w:rPr>
          <w:rFonts w:ascii="Arial" w:hAnsi="Arial" w:cs="Arial"/>
        </w:rPr>
        <w:t xml:space="preserve">a PIM report by site, docket, or region for a specified time period.  By default, PIM reports are sorted by cornerstone and the time </w:t>
      </w:r>
      <w:ins w:id="1695" w:author="Jocelyn" w:date="2011-08-21T20:31:00Z">
        <w:r w:rsidR="008032FF" w:rsidRPr="00175B8A">
          <w:rPr>
            <w:rFonts w:ascii="Arial" w:hAnsi="Arial" w:cs="Arial"/>
          </w:rPr>
          <w:t>period</w:t>
        </w:r>
      </w:ins>
      <w:r w:rsidRPr="00175B8A">
        <w:rPr>
          <w:rFonts w:ascii="Arial" w:hAnsi="Arial" w:cs="Arial"/>
        </w:rPr>
        <w:t xml:space="preserve"> is </w:t>
      </w:r>
      <w:ins w:id="1696" w:author="kjl1" w:date="2011-09-27T13:46:00Z">
        <w:r w:rsidR="00EB558A" w:rsidRPr="00175B8A">
          <w:rPr>
            <w:rFonts w:ascii="Arial" w:hAnsi="Arial" w:cs="Arial"/>
          </w:rPr>
          <w:t xml:space="preserve">a full year </w:t>
        </w:r>
      </w:ins>
      <w:r w:rsidRPr="00175B8A">
        <w:rPr>
          <w:rFonts w:ascii="Arial" w:hAnsi="Arial" w:cs="Arial"/>
        </w:rPr>
        <w:t>from the day the report is requested; however</w:t>
      </w:r>
      <w:ins w:id="1697" w:author="Jocelyn" w:date="2011-08-21T20:16:00Z">
        <w:r w:rsidR="00DD2DFF" w:rsidRPr="00175B8A">
          <w:rPr>
            <w:rFonts w:ascii="Arial" w:hAnsi="Arial" w:cs="Arial"/>
          </w:rPr>
          <w:t>,</w:t>
        </w:r>
      </w:ins>
      <w:r w:rsidRPr="00175B8A">
        <w:rPr>
          <w:rFonts w:ascii="Arial" w:hAnsi="Arial" w:cs="Arial"/>
        </w:rPr>
        <w:t xml:space="preserve"> users may select different sorting criteria and time frames.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DD16AA" w:rsidRPr="00175B8A" w:rsidRDefault="00DD16AA" w:rsidP="00544759">
      <w:pPr>
        <w:pStyle w:val="ListParagraph"/>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rPr>
        <w:t xml:space="preserve">Non-ROP related PIM reports can be obtained using RPS/IR Report 3, </w:t>
      </w:r>
      <w:ins w:id="1698" w:author="Jocelyn" w:date="2011-08-21T20:31:00Z">
        <w:r w:rsidR="008032FF" w:rsidRPr="00175B8A">
          <w:rPr>
            <w:rFonts w:ascii="Arial" w:hAnsi="Arial" w:cs="Arial"/>
          </w:rPr>
          <w:t>“</w:t>
        </w:r>
      </w:ins>
      <w:r w:rsidRPr="00175B8A">
        <w:rPr>
          <w:rFonts w:ascii="Arial" w:hAnsi="Arial" w:cs="Arial"/>
        </w:rPr>
        <w:t>Non-ROP PIM Report,</w:t>
      </w:r>
      <w:ins w:id="1699" w:author="Jocelyn" w:date="2011-08-21T20:31:00Z">
        <w:r w:rsidR="008032FF" w:rsidRPr="00175B8A">
          <w:rPr>
            <w:rFonts w:ascii="Arial" w:hAnsi="Arial" w:cs="Arial"/>
          </w:rPr>
          <w:t>”</w:t>
        </w:r>
      </w:ins>
      <w:r w:rsidRPr="00175B8A">
        <w:rPr>
          <w:rFonts w:ascii="Arial" w:hAnsi="Arial" w:cs="Arial"/>
        </w:rPr>
        <w:t xml:space="preserve"> for inspection findings for any site and  time period prior to initial implementation of the ROP (before April 2000).  Additionally, the RPS Dynamic </w:t>
      </w:r>
      <w:ins w:id="1700" w:author="Jocelyn" w:date="2011-08-21T20:44:00Z">
        <w:r w:rsidR="00310DA0" w:rsidRPr="00175B8A">
          <w:rPr>
            <w:rFonts w:ascii="Arial" w:hAnsi="Arial" w:cs="Arial"/>
          </w:rPr>
          <w:t>Webpage</w:t>
        </w:r>
      </w:ins>
      <w:r w:rsidRPr="00175B8A">
        <w:rPr>
          <w:rFonts w:ascii="Arial" w:hAnsi="Arial" w:cs="Arial"/>
        </w:rPr>
        <w:t xml:space="preserve"> provides numerous categorized reports.</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9145A3" w:rsidRPr="00175B8A"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ins w:id="1701" w:author="kjl1" w:date="2011-10-18T13:37:00Z"/>
          <w:rFonts w:ascii="Arial" w:hAnsi="Arial" w:cs="Arial"/>
        </w:rPr>
      </w:pPr>
      <w:r w:rsidRPr="00175B8A">
        <w:rPr>
          <w:rFonts w:ascii="Arial" w:hAnsi="Arial" w:cs="Arial"/>
          <w:u w:val="single"/>
        </w:rPr>
        <w:t xml:space="preserve">Plant Inspection Findings </w:t>
      </w:r>
      <w:ins w:id="1702" w:author="Jocelyn" w:date="2011-08-21T17:58:00Z">
        <w:r w:rsidR="00BD6038" w:rsidRPr="00175B8A">
          <w:rPr>
            <w:rFonts w:ascii="Arial" w:hAnsi="Arial" w:cs="Arial"/>
            <w:u w:val="single"/>
          </w:rPr>
          <w:t>Webpage</w:t>
        </w:r>
      </w:ins>
      <w:r w:rsidRPr="00175B8A">
        <w:rPr>
          <w:rFonts w:ascii="Arial" w:hAnsi="Arial" w:cs="Arial"/>
        </w:rPr>
        <w:t xml:space="preserve">.  </w:t>
      </w:r>
    </w:p>
    <w:p w:rsidR="009145A3" w:rsidRPr="00175B8A" w:rsidRDefault="009145A3" w:rsidP="009145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jc w:val="both"/>
        <w:rPr>
          <w:ins w:id="1703" w:author="kjl1" w:date="2011-10-18T13:37:00Z"/>
          <w:rFonts w:ascii="Arial" w:hAnsi="Arial" w:cs="Arial"/>
        </w:rPr>
      </w:pPr>
    </w:p>
    <w:p w:rsidR="009145A3" w:rsidRPr="00175B8A"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704" w:author="kjl1" w:date="2011-10-18T13:38:00Z"/>
          <w:rFonts w:ascii="Arial" w:hAnsi="Arial" w:cs="Arial"/>
        </w:rPr>
      </w:pPr>
      <w:r w:rsidRPr="00175B8A">
        <w:rPr>
          <w:rFonts w:ascii="Arial" w:hAnsi="Arial" w:cs="Arial"/>
        </w:rPr>
        <w:t xml:space="preserve">The Plant Inspection Findings </w:t>
      </w:r>
      <w:ins w:id="1705" w:author="Jocelyn" w:date="2011-08-21T17:58:00Z">
        <w:r w:rsidR="00BD6038" w:rsidRPr="00175B8A">
          <w:rPr>
            <w:rFonts w:ascii="Arial" w:hAnsi="Arial" w:cs="Arial"/>
          </w:rPr>
          <w:t>Webpage</w:t>
        </w:r>
      </w:ins>
      <w:r w:rsidRPr="00175B8A">
        <w:rPr>
          <w:rFonts w:ascii="Arial" w:hAnsi="Arial" w:cs="Arial"/>
        </w:rPr>
        <w:t xml:space="preserve"> displays </w:t>
      </w:r>
      <w:ins w:id="1706" w:author="KJL1" w:date="2011-06-02T08:44:00Z">
        <w:r w:rsidR="00943F2F" w:rsidRPr="00175B8A">
          <w:rPr>
            <w:rFonts w:ascii="Arial" w:hAnsi="Arial" w:cs="Arial"/>
          </w:rPr>
          <w:t>the</w:t>
        </w:r>
      </w:ins>
      <w:r w:rsidR="00943F2F" w:rsidRPr="00175B8A">
        <w:rPr>
          <w:rFonts w:ascii="Arial" w:hAnsi="Arial" w:cs="Arial"/>
        </w:rPr>
        <w:t xml:space="preserve"> summary</w:t>
      </w:r>
      <w:ins w:id="1707" w:author="KJL1" w:date="2011-06-02T08:44:00Z">
        <w:r w:rsidR="00943F2F" w:rsidRPr="00175B8A">
          <w:rPr>
            <w:rFonts w:ascii="Arial" w:hAnsi="Arial" w:cs="Arial"/>
          </w:rPr>
          <w:t xml:space="preserve"> of inspection</w:t>
        </w:r>
      </w:ins>
      <w:r w:rsidR="00943F2F" w:rsidRPr="00175B8A">
        <w:rPr>
          <w:rFonts w:ascii="Arial" w:hAnsi="Arial" w:cs="Arial"/>
        </w:rPr>
        <w:t xml:space="preserve"> findings </w:t>
      </w:r>
      <w:ins w:id="1708" w:author="KJL1" w:date="2011-06-02T08:44:00Z">
        <w:r w:rsidR="00943F2F" w:rsidRPr="00175B8A">
          <w:rPr>
            <w:rFonts w:ascii="Arial" w:hAnsi="Arial" w:cs="Arial"/>
          </w:rPr>
          <w:t xml:space="preserve">entered in </w:t>
        </w:r>
      </w:ins>
      <w:ins w:id="1709" w:author="kjl1" w:date="2011-11-16T09:59:00Z">
        <w:r w:rsidR="003D1578">
          <w:rPr>
            <w:rFonts w:ascii="Arial" w:hAnsi="Arial" w:cs="Arial"/>
          </w:rPr>
          <w:t xml:space="preserve">the </w:t>
        </w:r>
      </w:ins>
      <w:ins w:id="1710" w:author="KJL1" w:date="2011-06-02T08:44:00Z">
        <w:r w:rsidR="00943F2F" w:rsidRPr="00175B8A">
          <w:rPr>
            <w:rFonts w:ascii="Arial" w:hAnsi="Arial" w:cs="Arial"/>
          </w:rPr>
          <w:t>PIM</w:t>
        </w:r>
      </w:ins>
      <w:r w:rsidRPr="00175B8A">
        <w:rPr>
          <w:rFonts w:ascii="Arial" w:hAnsi="Arial" w:cs="Arial"/>
        </w:rPr>
        <w:t xml:space="preserve">.  </w:t>
      </w:r>
    </w:p>
    <w:p w:rsidR="009145A3" w:rsidRPr="00175B8A" w:rsidRDefault="009145A3" w:rsidP="009145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711" w:author="kjl1" w:date="2011-10-18T13:37:00Z"/>
          <w:rFonts w:ascii="Arial" w:hAnsi="Arial" w:cs="Arial"/>
        </w:rPr>
      </w:pPr>
    </w:p>
    <w:p w:rsidR="003A1D52" w:rsidRPr="00175B8A"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712" w:author="kjl1" w:date="2011-10-18T13:38:00Z"/>
          <w:rFonts w:ascii="Arial" w:hAnsi="Arial" w:cs="Arial"/>
        </w:rPr>
      </w:pPr>
      <w:r w:rsidRPr="00175B8A">
        <w:rPr>
          <w:rFonts w:ascii="Arial" w:hAnsi="Arial" w:cs="Arial"/>
        </w:rPr>
        <w:t xml:space="preserve">This </w:t>
      </w:r>
      <w:ins w:id="1713" w:author="Jocelyn" w:date="2011-08-21T17:58:00Z">
        <w:r w:rsidR="00BD6038" w:rsidRPr="00175B8A">
          <w:rPr>
            <w:rFonts w:ascii="Arial" w:hAnsi="Arial" w:cs="Arial"/>
          </w:rPr>
          <w:t>Webpage</w:t>
        </w:r>
      </w:ins>
      <w:r w:rsidRPr="00175B8A">
        <w:rPr>
          <w:rFonts w:ascii="Arial" w:hAnsi="Arial" w:cs="Arial"/>
        </w:rPr>
        <w:t xml:space="preserve"> includes all issues designated as </w:t>
      </w:r>
      <w:ins w:id="1714" w:author="kjl1" w:date="2011-09-27T13:46:00Z">
        <w:r w:rsidR="00EB558A" w:rsidRPr="00175B8A">
          <w:rPr>
            <w:rFonts w:ascii="Arial" w:hAnsi="Arial" w:cs="Arial"/>
          </w:rPr>
          <w:t>“</w:t>
        </w:r>
      </w:ins>
      <w:r w:rsidRPr="00175B8A">
        <w:rPr>
          <w:rFonts w:ascii="Arial" w:hAnsi="Arial" w:cs="Arial"/>
        </w:rPr>
        <w:t>VIO,</w:t>
      </w:r>
      <w:ins w:id="1715" w:author="kjl1" w:date="2011-09-27T13:46:00Z">
        <w:r w:rsidR="00EB558A" w:rsidRPr="00175B8A">
          <w:rPr>
            <w:rFonts w:ascii="Arial" w:hAnsi="Arial" w:cs="Arial"/>
          </w:rPr>
          <w:t>”</w:t>
        </w:r>
      </w:ins>
      <w:r w:rsidRPr="00175B8A">
        <w:rPr>
          <w:rFonts w:ascii="Arial" w:hAnsi="Arial" w:cs="Arial"/>
        </w:rPr>
        <w:t xml:space="preserve"> </w:t>
      </w:r>
      <w:ins w:id="1716" w:author="kjl1" w:date="2011-09-27T13:46:00Z">
        <w:r w:rsidR="00EB558A" w:rsidRPr="00175B8A">
          <w:rPr>
            <w:rFonts w:ascii="Arial" w:hAnsi="Arial" w:cs="Arial"/>
          </w:rPr>
          <w:t>“</w:t>
        </w:r>
      </w:ins>
      <w:r w:rsidRPr="00175B8A">
        <w:rPr>
          <w:rFonts w:ascii="Arial" w:hAnsi="Arial" w:cs="Arial"/>
        </w:rPr>
        <w:t>FIN,</w:t>
      </w:r>
      <w:ins w:id="1717" w:author="kjl1" w:date="2011-09-27T13:46:00Z">
        <w:r w:rsidR="00EB558A" w:rsidRPr="00175B8A">
          <w:rPr>
            <w:rFonts w:ascii="Arial" w:hAnsi="Arial" w:cs="Arial"/>
          </w:rPr>
          <w:t>”</w:t>
        </w:r>
      </w:ins>
      <w:r w:rsidRPr="00175B8A">
        <w:rPr>
          <w:rFonts w:ascii="Arial" w:hAnsi="Arial" w:cs="Arial"/>
        </w:rPr>
        <w:t xml:space="preserve"> </w:t>
      </w:r>
      <w:ins w:id="1718" w:author="kjl1" w:date="2011-09-27T13:46:00Z">
        <w:r w:rsidR="00EB558A" w:rsidRPr="00175B8A">
          <w:rPr>
            <w:rFonts w:ascii="Arial" w:hAnsi="Arial" w:cs="Arial"/>
          </w:rPr>
          <w:t>“</w:t>
        </w:r>
      </w:ins>
      <w:r w:rsidRPr="00175B8A">
        <w:rPr>
          <w:rFonts w:ascii="Arial" w:hAnsi="Arial" w:cs="Arial"/>
        </w:rPr>
        <w:t>AV</w:t>
      </w:r>
      <w:ins w:id="1719" w:author="kjl1" w:date="2011-09-27T13:47:00Z">
        <w:r w:rsidR="00EB558A" w:rsidRPr="00175B8A">
          <w:rPr>
            <w:rFonts w:ascii="Arial" w:hAnsi="Arial" w:cs="Arial"/>
          </w:rPr>
          <w:t>,</w:t>
        </w:r>
      </w:ins>
      <w:ins w:id="1720" w:author="kjl1" w:date="2011-09-27T13:46:00Z">
        <w:r w:rsidR="00EB558A" w:rsidRPr="00175B8A">
          <w:rPr>
            <w:rFonts w:ascii="Arial" w:hAnsi="Arial" w:cs="Arial"/>
          </w:rPr>
          <w:t>”</w:t>
        </w:r>
      </w:ins>
      <w:r w:rsidRPr="00175B8A">
        <w:rPr>
          <w:rFonts w:ascii="Arial" w:hAnsi="Arial" w:cs="Arial"/>
        </w:rPr>
        <w:t xml:space="preserve"> a</w:t>
      </w:r>
      <w:ins w:id="1721" w:author="kjl1" w:date="2011-09-27T13:47:00Z">
        <w:r w:rsidR="00EB558A" w:rsidRPr="00175B8A">
          <w:rPr>
            <w:rFonts w:ascii="Arial" w:hAnsi="Arial" w:cs="Arial"/>
          </w:rPr>
          <w:t>nd</w:t>
        </w:r>
      </w:ins>
      <w:r w:rsidRPr="00175B8A">
        <w:rPr>
          <w:rFonts w:ascii="Arial" w:hAnsi="Arial" w:cs="Arial"/>
        </w:rPr>
        <w:t xml:space="preserve"> NRC identified and self</w:t>
      </w:r>
      <w:ins w:id="1722" w:author="kjl1" w:date="2011-10-07T15:00:00Z">
        <w:r w:rsidR="00B54F11" w:rsidRPr="00175B8A">
          <w:rPr>
            <w:rFonts w:ascii="Arial" w:hAnsi="Arial" w:cs="Arial"/>
          </w:rPr>
          <w:t>-</w:t>
        </w:r>
      </w:ins>
      <w:r w:rsidRPr="00175B8A">
        <w:rPr>
          <w:rFonts w:ascii="Arial" w:hAnsi="Arial" w:cs="Arial"/>
        </w:rPr>
        <w:t xml:space="preserve">revealing </w:t>
      </w:r>
      <w:ins w:id="1723" w:author="kjl1" w:date="2011-09-27T13:47:00Z">
        <w:r w:rsidR="00EB558A" w:rsidRPr="00175B8A">
          <w:rPr>
            <w:rFonts w:ascii="Arial" w:hAnsi="Arial" w:cs="Arial"/>
          </w:rPr>
          <w:t>“</w:t>
        </w:r>
      </w:ins>
      <w:r w:rsidRPr="00175B8A">
        <w:rPr>
          <w:rFonts w:ascii="Arial" w:hAnsi="Arial" w:cs="Arial"/>
        </w:rPr>
        <w:t>NCV</w:t>
      </w:r>
      <w:ins w:id="1724" w:author="kjl1" w:date="2011-09-27T13:47:00Z">
        <w:r w:rsidR="00EB558A" w:rsidRPr="00175B8A">
          <w:rPr>
            <w:rFonts w:ascii="Arial" w:hAnsi="Arial" w:cs="Arial"/>
          </w:rPr>
          <w:t>.”</w:t>
        </w:r>
      </w:ins>
      <w:ins w:id="1725" w:author="KJL1" w:date="2011-06-02T08:44:00Z">
        <w:r w:rsidRPr="00175B8A">
          <w:rPr>
            <w:rFonts w:ascii="Arial" w:hAnsi="Arial" w:cs="Arial"/>
          </w:rPr>
          <w:t xml:space="preserve">  </w:t>
        </w:r>
      </w:ins>
    </w:p>
    <w:p w:rsidR="003A1D52" w:rsidRPr="00175B8A" w:rsidRDefault="003A1D52" w:rsidP="003A1D5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726" w:author="kjl1" w:date="2011-10-18T13:38:00Z"/>
          <w:rFonts w:ascii="Arial" w:hAnsi="Arial" w:cs="Arial"/>
        </w:rPr>
      </w:pPr>
    </w:p>
    <w:p w:rsidR="00DD16AA" w:rsidRPr="00175B8A" w:rsidRDefault="00DD16AA" w:rsidP="00544759">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727" w:author="kjl1" w:date="2011-10-14T15:14:00Z"/>
          <w:rFonts w:ascii="Arial" w:hAnsi="Arial" w:cs="Arial"/>
        </w:rPr>
      </w:pPr>
      <w:r w:rsidRPr="00175B8A">
        <w:rPr>
          <w:rFonts w:ascii="Arial" w:hAnsi="Arial" w:cs="Arial"/>
        </w:rPr>
        <w:t>Findings and PIs in the Security cornerstone will not be made public</w:t>
      </w:r>
      <w:ins w:id="1728" w:author="KJL1" w:date="2011-06-02T08:44:00Z">
        <w:r w:rsidRPr="00175B8A">
          <w:rPr>
            <w:rFonts w:ascii="Arial" w:hAnsi="Arial" w:cs="Arial"/>
          </w:rPr>
          <w:t>.</w:t>
        </w:r>
      </w:ins>
      <w:r w:rsidRPr="00175B8A">
        <w:rPr>
          <w:rFonts w:ascii="Arial" w:hAnsi="Arial" w:cs="Arial"/>
        </w:rPr>
        <w:t xml:space="preserve"> However, any historical data entered before the third quarter 2004 will still remain available on the </w:t>
      </w:r>
      <w:ins w:id="1729" w:author="Jocelyn" w:date="2011-08-21T17:58:00Z">
        <w:r w:rsidR="00BD6038" w:rsidRPr="00175B8A">
          <w:rPr>
            <w:rFonts w:ascii="Arial" w:hAnsi="Arial" w:cs="Arial"/>
          </w:rPr>
          <w:t>Webpage</w:t>
        </w:r>
      </w:ins>
      <w:r w:rsidRPr="00175B8A">
        <w:rPr>
          <w:rFonts w:ascii="Arial" w:hAnsi="Arial" w:cs="Arial"/>
        </w:rPr>
        <w:t xml:space="preserve">. NRC employees may gain access to the current Security PIs and inspection findings </w:t>
      </w:r>
      <w:ins w:id="1730" w:author="kjl1" w:date="2011-09-27T13:48:00Z">
        <w:r w:rsidR="00EB558A" w:rsidRPr="00175B8A">
          <w:rPr>
            <w:rFonts w:ascii="Arial" w:hAnsi="Arial" w:cs="Arial"/>
          </w:rPr>
          <w:t>through</w:t>
        </w:r>
      </w:ins>
      <w:r w:rsidRPr="00175B8A">
        <w:rPr>
          <w:rFonts w:ascii="Arial" w:hAnsi="Arial" w:cs="Arial"/>
        </w:rPr>
        <w:t xml:space="preserve"> ROP Digit</w:t>
      </w:r>
      <w:r w:rsidR="00F622F8" w:rsidRPr="00175B8A">
        <w:rPr>
          <w:rFonts w:ascii="Arial" w:hAnsi="Arial" w:cs="Arial"/>
        </w:rPr>
        <w:t>al City</w:t>
      </w:r>
      <w:ins w:id="1731" w:author="kjl1" w:date="2011-10-14T15:14:00Z">
        <w:r w:rsidR="0092413A" w:rsidRPr="00175B8A">
          <w:rPr>
            <w:rFonts w:ascii="Arial" w:hAnsi="Arial" w:cs="Arial"/>
          </w:rPr>
          <w:t xml:space="preserve"> at:</w:t>
        </w:r>
      </w:ins>
    </w:p>
    <w:p w:rsidR="0092413A" w:rsidRPr="00175B8A" w:rsidRDefault="0092413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ins w:id="1732" w:author="kjl1" w:date="2011-10-14T15:14:00Z"/>
          <w:rFonts w:ascii="Arial" w:hAnsi="Arial" w:cs="Arial"/>
        </w:rPr>
      </w:pPr>
    </w:p>
    <w:p w:rsidR="0092413A" w:rsidRPr="00175B8A" w:rsidRDefault="0092413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ins w:id="1733" w:author="kjl1" w:date="2011-10-14T15:14:00Z"/>
          <w:rFonts w:ascii="Arial" w:eastAsia="Arial" w:hAnsi="Arial" w:cs="Arial"/>
          <w:color w:val="1F497D"/>
          <w:szCs w:val="22"/>
        </w:rPr>
      </w:pPr>
      <w:ins w:id="1734" w:author="kjl1" w:date="2011-10-14T15:14:00Z">
        <w:r w:rsidRPr="00175B8A">
          <w:rPr>
            <w:rFonts w:ascii="Arial" w:hAnsi="Arial" w:cs="Arial"/>
          </w:rPr>
          <w:tab/>
        </w:r>
        <w:r w:rsidRPr="00175B8A">
          <w:rPr>
            <w:rFonts w:ascii="Arial" w:hAnsi="Arial" w:cs="Arial"/>
          </w:rPr>
          <w:tab/>
        </w:r>
        <w:r w:rsidR="00FF3420" w:rsidRPr="00175B8A">
          <w:rPr>
            <w:rFonts w:ascii="Arial" w:eastAsia="Arial" w:hAnsi="Arial" w:cs="Arial"/>
            <w:color w:val="1F497D"/>
            <w:szCs w:val="22"/>
          </w:rPr>
          <w:fldChar w:fldCharType="begin"/>
        </w:r>
        <w:r w:rsidRPr="00175B8A">
          <w:rPr>
            <w:rFonts w:ascii="Arial" w:eastAsia="Arial" w:hAnsi="Arial" w:cs="Arial"/>
            <w:color w:val="1F497D"/>
            <w:szCs w:val="22"/>
          </w:rPr>
          <w:instrText xml:space="preserve"> HYPERLINK "http://nrr10.nrc.gov/rop-digital-city/index.html" </w:instrText>
        </w:r>
        <w:r w:rsidR="00FF3420" w:rsidRPr="00175B8A">
          <w:rPr>
            <w:rFonts w:ascii="Arial" w:eastAsia="Arial" w:hAnsi="Arial" w:cs="Arial"/>
            <w:color w:val="1F497D"/>
            <w:szCs w:val="22"/>
          </w:rPr>
          <w:fldChar w:fldCharType="separate"/>
        </w:r>
        <w:r w:rsidRPr="00175B8A">
          <w:rPr>
            <w:rStyle w:val="Hyperlink"/>
            <w:rFonts w:ascii="Arial" w:eastAsia="Arial" w:hAnsi="Arial" w:cs="Arial"/>
            <w:szCs w:val="22"/>
          </w:rPr>
          <w:t>http://nrr10.nrc.gov/rop-digital-city/index.html</w:t>
        </w:r>
        <w:r w:rsidR="00FF3420" w:rsidRPr="00175B8A">
          <w:rPr>
            <w:rFonts w:ascii="Arial" w:eastAsia="Arial" w:hAnsi="Arial" w:cs="Arial"/>
            <w:color w:val="1F497D"/>
            <w:szCs w:val="22"/>
          </w:rPr>
          <w:fldChar w:fldCharType="end"/>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color w:val="E36C0A" w:themeColor="accent6" w:themeShade="BF"/>
        </w:rPr>
      </w:pPr>
    </w:p>
    <w:p w:rsidR="00DD16AA" w:rsidRPr="00175B8A" w:rsidRDefault="00DD16AA" w:rsidP="00AE48F6">
      <w:pPr>
        <w:pStyle w:val="ListParagraph"/>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rPr>
      </w:pPr>
      <w:r w:rsidRPr="00175B8A">
        <w:rPr>
          <w:rFonts w:ascii="Arial" w:hAnsi="Arial" w:cs="Arial"/>
          <w:u w:val="single"/>
        </w:rPr>
        <w:t>Sample PIM Entry/ Inspection Finding Display on Web</w:t>
      </w:r>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BD3E73" w:rsidRPr="00175B8A" w:rsidRDefault="00DD16AA"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ins w:id="1735" w:author="kjl1" w:date="2011-09-26T10:12:00Z"/>
          <w:rFonts w:ascii="Arial" w:hAnsi="Arial" w:cs="Arial"/>
        </w:rPr>
      </w:pPr>
      <w:ins w:id="1736" w:author="KJL1" w:date="2011-06-02T08:44:00Z">
        <w:r w:rsidRPr="00175B8A">
          <w:rPr>
            <w:rFonts w:ascii="Arial" w:hAnsi="Arial" w:cs="Arial"/>
          </w:rPr>
          <w:tab/>
        </w:r>
      </w:ins>
      <w:r w:rsidR="005379EC" w:rsidRPr="00175B8A">
        <w:rPr>
          <w:rFonts w:ascii="Arial" w:hAnsi="Arial" w:cs="Arial"/>
        </w:rPr>
        <w:tab/>
      </w:r>
      <w:r w:rsidRPr="00175B8A">
        <w:rPr>
          <w:rFonts w:ascii="Arial" w:hAnsi="Arial" w:cs="Arial"/>
        </w:rPr>
        <w:t xml:space="preserve">Below is a sample web display for a typical greater-than-green finding that has been processed through the SDP and the supplemental inspection has been completed.  Additional guidance for making and revising PIM entries is available at: </w:t>
      </w:r>
    </w:p>
    <w:p w:rsidR="00BD3E73" w:rsidRPr="00175B8A" w:rsidRDefault="00BD3E73" w:rsidP="00C039AC">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ins w:id="1737" w:author="kjl1" w:date="2011-09-26T10:12:00Z"/>
          <w:rFonts w:ascii="Arial" w:hAnsi="Arial" w:cs="Arial"/>
        </w:rPr>
      </w:pPr>
    </w:p>
    <w:p w:rsidR="00DD16AA" w:rsidRDefault="00BD3E73" w:rsidP="008B588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ins w:id="1738" w:author="kjl1" w:date="2011-11-09T12:13:00Z"/>
          <w:rFonts w:ascii="Arial" w:hAnsi="Arial" w:cs="Arial"/>
        </w:rPr>
      </w:pPr>
      <w:ins w:id="1739" w:author="kjl1" w:date="2011-09-26T10:12:00Z">
        <w:r w:rsidRPr="00175B8A">
          <w:rPr>
            <w:rFonts w:ascii="Arial" w:hAnsi="Arial" w:cs="Arial"/>
          </w:rPr>
          <w:tab/>
        </w:r>
        <w:r w:rsidRPr="00175B8A">
          <w:rPr>
            <w:rFonts w:ascii="Arial" w:hAnsi="Arial" w:cs="Arial"/>
          </w:rPr>
          <w:tab/>
        </w:r>
      </w:ins>
      <w:ins w:id="1740" w:author="KJL1" w:date="2011-06-02T08:44:00Z">
        <w:r w:rsidR="00DD16AA" w:rsidRPr="00175B8A">
          <w:rPr>
            <w:rFonts w:ascii="Arial" w:hAnsi="Arial" w:cs="Arial"/>
            <w:u w:val="single"/>
          </w:rPr>
          <w:t>http://nrr10.</w:t>
        </w:r>
      </w:ins>
      <w:ins w:id="1741" w:author="kjl1" w:date="2011-11-09T12:13:00Z">
        <w:r w:rsidR="00FF3420">
          <w:rPr>
            <w:rFonts w:ascii="Arial" w:hAnsi="Arial" w:cs="Arial"/>
            <w:u w:val="single"/>
          </w:rPr>
          <w:fldChar w:fldCharType="begin"/>
        </w:r>
        <w:r w:rsidR="008B5882">
          <w:rPr>
            <w:rFonts w:ascii="Arial" w:hAnsi="Arial" w:cs="Arial"/>
            <w:u w:val="single"/>
          </w:rPr>
          <w:instrText xml:space="preserve"> HYPERLINK "http://nrr10.nrc.gov/rps/how-do-i/pimentry.pdf" </w:instrText>
        </w:r>
        <w:r w:rsidR="00FF3420">
          <w:rPr>
            <w:rFonts w:ascii="Arial" w:hAnsi="Arial" w:cs="Arial"/>
            <w:u w:val="single"/>
          </w:rPr>
          <w:fldChar w:fldCharType="separate"/>
        </w:r>
        <w:r w:rsidR="008B5882" w:rsidRPr="008B5882">
          <w:rPr>
            <w:rStyle w:val="Hyperlink"/>
            <w:rFonts w:ascii="Arial" w:hAnsi="Arial" w:cs="Arial"/>
          </w:rPr>
          <w:t>http://nrr10.nrc.gov/rps/how-do-i/pimentry.pdf</w:t>
        </w:r>
        <w:r w:rsidR="00FF3420">
          <w:rPr>
            <w:rFonts w:ascii="Arial" w:hAnsi="Arial" w:cs="Arial"/>
            <w:u w:val="single"/>
          </w:rPr>
          <w:fldChar w:fldCharType="end"/>
        </w:r>
      </w:ins>
    </w:p>
    <w:p w:rsidR="008B5882" w:rsidRPr="00175B8A" w:rsidRDefault="008B5882" w:rsidP="008B588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jc w:val="both"/>
        <w:rPr>
          <w:rFonts w:ascii="Arial" w:hAnsi="Arial" w:cs="Arial"/>
        </w:rPr>
      </w:pPr>
    </w:p>
    <w:p w:rsidR="00DD16AA" w:rsidRPr="00175B8A" w:rsidRDefault="00DD16AA" w:rsidP="00A92C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b/>
        <w:t>Initial Entry:  In this example, the initial preliminary finding was entered into the PIM in RPS/IR a few days after the inspection report was issued</w:t>
      </w:r>
      <w:ins w:id="1742" w:author="kjl1" w:date="2011-10-18T16:24:00Z">
        <w:r w:rsidR="00A92C41" w:rsidRPr="00175B8A">
          <w:rPr>
            <w:rFonts w:ascii="Arial" w:hAnsi="Arial" w:cs="Arial"/>
          </w:rPr>
          <w:t xml:space="preserve"> </w:t>
        </w:r>
      </w:ins>
      <w:r w:rsidRPr="00175B8A">
        <w:rPr>
          <w:rFonts w:ascii="Arial" w:hAnsi="Arial" w:cs="Arial"/>
        </w:rPr>
        <w:t>(IR# 05000xxx/</w:t>
      </w:r>
      <w:ins w:id="1743" w:author="kjl1" w:date="2011-09-27T14:25:00Z">
        <w:r w:rsidR="002D2526" w:rsidRPr="00175B8A">
          <w:rPr>
            <w:rFonts w:ascii="Arial" w:hAnsi="Arial" w:cs="Arial"/>
          </w:rPr>
          <w:t>20</w:t>
        </w:r>
      </w:ins>
      <w:ins w:id="1744" w:author="kjl1" w:date="2011-09-27T14:27:00Z">
        <w:r w:rsidR="002D2526" w:rsidRPr="00175B8A">
          <w:rPr>
            <w:rFonts w:ascii="Arial" w:hAnsi="Arial" w:cs="Arial"/>
          </w:rPr>
          <w:t>03012</w:t>
        </w:r>
      </w:ins>
      <w:ins w:id="1745" w:author="kjl1" w:date="2011-09-27T14:25:00Z">
        <w:r w:rsidR="002D2526" w:rsidRPr="00175B8A">
          <w:rPr>
            <w:rFonts w:ascii="Arial" w:hAnsi="Arial" w:cs="Arial"/>
          </w:rPr>
          <w:t xml:space="preserve"> </w:t>
        </w:r>
      </w:ins>
      <w:r w:rsidRPr="00175B8A">
        <w:rPr>
          <w:rFonts w:ascii="Arial" w:hAnsi="Arial" w:cs="Arial"/>
        </w:rPr>
        <w:t xml:space="preserve">dated </w:t>
      </w:r>
      <w:ins w:id="1746" w:author="kjl1" w:date="2011-09-27T14:24:00Z">
        <w:r w:rsidR="002D2526" w:rsidRPr="00175B8A">
          <w:rPr>
            <w:rFonts w:ascii="Arial" w:hAnsi="Arial" w:cs="Arial"/>
          </w:rPr>
          <w:t xml:space="preserve">September </w:t>
        </w:r>
      </w:ins>
      <w:r w:rsidRPr="00175B8A">
        <w:rPr>
          <w:rFonts w:ascii="Arial" w:hAnsi="Arial" w:cs="Arial"/>
        </w:rPr>
        <w:t>8, 2003).  The text was taken from the IR</w:t>
      </w:r>
      <w:r w:rsidRPr="00175B8A">
        <w:rPr>
          <w:rFonts w:ascii="Arial" w:hAnsi="Arial" w:cs="Arial"/>
        </w:rPr>
        <w:sym w:font="WP TypographicSymbols" w:char="003D"/>
      </w:r>
      <w:r w:rsidRPr="00175B8A">
        <w:rPr>
          <w:rFonts w:ascii="Arial" w:hAnsi="Arial" w:cs="Arial"/>
        </w:rPr>
        <w:t xml:space="preserve">s summary of findings and entered in the </w:t>
      </w:r>
      <w:ins w:id="1747" w:author="Jocelyn" w:date="2011-08-21T20:31:00Z">
        <w:r w:rsidR="008032FF" w:rsidRPr="00175B8A">
          <w:rPr>
            <w:rFonts w:ascii="Arial" w:hAnsi="Arial" w:cs="Arial"/>
          </w:rPr>
          <w:t>“</w:t>
        </w:r>
      </w:ins>
      <w:r w:rsidRPr="00175B8A">
        <w:rPr>
          <w:rFonts w:ascii="Arial" w:hAnsi="Arial" w:cs="Arial"/>
        </w:rPr>
        <w:t>item description/significance</w:t>
      </w:r>
      <w:ins w:id="1748" w:author="Jocelyn" w:date="2011-08-21T20:31:00Z">
        <w:r w:rsidR="008032FF" w:rsidRPr="00175B8A">
          <w:rPr>
            <w:rFonts w:ascii="Arial" w:hAnsi="Arial" w:cs="Arial"/>
          </w:rPr>
          <w:t>”</w:t>
        </w:r>
      </w:ins>
      <w:r w:rsidRPr="00175B8A">
        <w:rPr>
          <w:rFonts w:ascii="Arial" w:hAnsi="Arial" w:cs="Arial"/>
        </w:rPr>
        <w:t xml:space="preserve"> field.  The type was entered as </w:t>
      </w:r>
      <w:ins w:id="1749" w:author="Jocelyn" w:date="2011-08-21T20:35:00Z">
        <w:r w:rsidR="008032FF" w:rsidRPr="00175B8A">
          <w:rPr>
            <w:rFonts w:ascii="Arial" w:hAnsi="Arial" w:cs="Arial"/>
          </w:rPr>
          <w:t>“</w:t>
        </w:r>
      </w:ins>
      <w:r w:rsidRPr="00175B8A">
        <w:rPr>
          <w:rFonts w:ascii="Arial" w:hAnsi="Arial" w:cs="Arial"/>
        </w:rPr>
        <w:t>AV</w:t>
      </w:r>
      <w:ins w:id="1750" w:author="Jocelyn" w:date="2011-08-21T20:35:00Z">
        <w:r w:rsidR="008032FF" w:rsidRPr="00175B8A">
          <w:rPr>
            <w:rFonts w:ascii="Arial" w:hAnsi="Arial" w:cs="Arial"/>
          </w:rPr>
          <w:t>”</w:t>
        </w:r>
      </w:ins>
      <w:r w:rsidRPr="00175B8A">
        <w:rPr>
          <w:rFonts w:ascii="Arial" w:hAnsi="Arial" w:cs="Arial"/>
        </w:rPr>
        <w:t xml:space="preserve"> and the significance was entered as </w:t>
      </w:r>
      <w:ins w:id="1751" w:author="Jocelyn" w:date="2011-08-21T20:31:00Z">
        <w:r w:rsidR="008032FF" w:rsidRPr="00175B8A">
          <w:rPr>
            <w:rFonts w:ascii="Arial" w:hAnsi="Arial" w:cs="Arial"/>
          </w:rPr>
          <w:t>“</w:t>
        </w:r>
      </w:ins>
      <w:r w:rsidRPr="00175B8A">
        <w:rPr>
          <w:rFonts w:ascii="Arial" w:hAnsi="Arial" w:cs="Arial"/>
        </w:rPr>
        <w:t>TBD.</w:t>
      </w:r>
      <w:ins w:id="1752" w:author="Jocelyn" w:date="2011-08-21T20:31:00Z">
        <w:r w:rsidR="008032FF" w:rsidRPr="00175B8A">
          <w:rPr>
            <w:rFonts w:ascii="Arial" w:hAnsi="Arial" w:cs="Arial"/>
          </w:rPr>
          <w:t>”</w:t>
        </w:r>
      </w:ins>
      <w:ins w:id="1753" w:author="kjl1" w:date="2011-10-18T16:23:00Z">
        <w:r w:rsidR="00A92C41" w:rsidRPr="00175B8A">
          <w:rPr>
            <w:rFonts w:ascii="Arial" w:hAnsi="Arial" w:cs="Arial"/>
          </w:rPr>
          <w:t xml:space="preserve">  </w:t>
        </w:r>
      </w:ins>
      <w:r w:rsidRPr="00175B8A">
        <w:rPr>
          <w:rFonts w:ascii="Arial" w:hAnsi="Arial" w:cs="Arial"/>
        </w:rPr>
        <w:t xml:space="preserve">The </w:t>
      </w:r>
      <w:ins w:id="1754" w:author="Jocelyn" w:date="2011-08-21T20:35:00Z">
        <w:r w:rsidR="008032FF" w:rsidRPr="00175B8A">
          <w:rPr>
            <w:rFonts w:ascii="Arial" w:hAnsi="Arial" w:cs="Arial"/>
          </w:rPr>
          <w:t>“</w:t>
        </w:r>
      </w:ins>
      <w:ins w:id="1755" w:author="kjl1" w:date="2011-09-27T13:05:00Z">
        <w:r w:rsidR="00394BD1" w:rsidRPr="00175B8A">
          <w:rPr>
            <w:rFonts w:ascii="Arial" w:hAnsi="Arial" w:cs="Arial"/>
          </w:rPr>
          <w:t>Event Date</w:t>
        </w:r>
      </w:ins>
      <w:ins w:id="1756" w:author="Jocelyn" w:date="2011-08-21T20:35:00Z">
        <w:r w:rsidR="008032FF" w:rsidRPr="00175B8A">
          <w:rPr>
            <w:rFonts w:ascii="Arial" w:hAnsi="Arial" w:cs="Arial"/>
          </w:rPr>
          <w:t>”</w:t>
        </w:r>
      </w:ins>
      <w:r w:rsidRPr="00175B8A">
        <w:rPr>
          <w:rFonts w:ascii="Arial" w:hAnsi="Arial" w:cs="Arial"/>
        </w:rPr>
        <w:t xml:space="preserve"> was entered corresponding to the end of the </w:t>
      </w:r>
      <w:ins w:id="1757" w:author="kjl1" w:date="2011-10-18T16:16:00Z">
        <w:r w:rsidR="00A92C41" w:rsidRPr="00175B8A">
          <w:rPr>
            <w:rFonts w:ascii="Arial" w:hAnsi="Arial" w:cs="Arial"/>
          </w:rPr>
          <w:t xml:space="preserve">last day of onsite inspection activities </w:t>
        </w:r>
      </w:ins>
      <w:ins w:id="1758" w:author="kjl1" w:date="2011-10-18T16:26:00Z">
        <w:r w:rsidR="007E6269" w:rsidRPr="00175B8A">
          <w:rPr>
            <w:rFonts w:ascii="Arial" w:hAnsi="Arial" w:cs="Arial"/>
          </w:rPr>
          <w:t xml:space="preserve">in which the item was identified as an “AV” </w:t>
        </w:r>
      </w:ins>
      <w:r w:rsidRPr="00175B8A">
        <w:rPr>
          <w:rFonts w:ascii="Arial" w:hAnsi="Arial" w:cs="Arial"/>
        </w:rPr>
        <w:t>(</w:t>
      </w:r>
      <w:ins w:id="1759" w:author="kjl1" w:date="2011-10-18T16:15:00Z">
        <w:r w:rsidR="00A92C41" w:rsidRPr="00175B8A">
          <w:rPr>
            <w:rFonts w:ascii="Arial" w:hAnsi="Arial" w:cs="Arial"/>
          </w:rPr>
          <w:t>July 28</w:t>
        </w:r>
      </w:ins>
      <w:r w:rsidRPr="00175B8A">
        <w:rPr>
          <w:rFonts w:ascii="Arial" w:hAnsi="Arial" w:cs="Arial"/>
        </w:rPr>
        <w:t xml:space="preserve">, </w:t>
      </w:r>
      <w:ins w:id="1760" w:author="KJL1" w:date="2011-06-30T13:49:00Z">
        <w:r w:rsidR="00970D12" w:rsidRPr="00175B8A">
          <w:rPr>
            <w:rFonts w:ascii="Arial" w:hAnsi="Arial" w:cs="Arial"/>
          </w:rPr>
          <w:t>2003</w:t>
        </w:r>
      </w:ins>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b/>
        <w:t xml:space="preserve">First Update: The original PIM entry was updated in RPS/IR shortly after the final SDP letter was issued (IR# 05000xxx/2003015 dated December </w:t>
      </w:r>
      <w:ins w:id="1761" w:author="kjl1" w:date="2011-10-11T10:54:00Z">
        <w:r w:rsidR="005C136D" w:rsidRPr="00175B8A">
          <w:rPr>
            <w:rFonts w:ascii="Arial" w:hAnsi="Arial" w:cs="Arial"/>
          </w:rPr>
          <w:t>7</w:t>
        </w:r>
      </w:ins>
      <w:r w:rsidRPr="00175B8A">
        <w:rPr>
          <w:rFonts w:ascii="Arial" w:hAnsi="Arial" w:cs="Arial"/>
        </w:rPr>
        <w:t xml:space="preserve">, 2003).  The additional text summarizing the final significance determination was added to the </w:t>
      </w:r>
      <w:ins w:id="1762" w:author="Jocelyn" w:date="2011-08-21T20:31:00Z">
        <w:r w:rsidR="008032FF" w:rsidRPr="00175B8A">
          <w:rPr>
            <w:rFonts w:ascii="Arial" w:hAnsi="Arial" w:cs="Arial"/>
          </w:rPr>
          <w:t>“</w:t>
        </w:r>
      </w:ins>
      <w:r w:rsidRPr="00175B8A">
        <w:rPr>
          <w:rFonts w:ascii="Arial" w:hAnsi="Arial" w:cs="Arial"/>
        </w:rPr>
        <w:t>item description/ significance</w:t>
      </w:r>
      <w:ins w:id="1763" w:author="Jocelyn" w:date="2011-08-21T20:32:00Z">
        <w:r w:rsidR="008032FF" w:rsidRPr="00175B8A">
          <w:rPr>
            <w:rFonts w:ascii="Arial" w:hAnsi="Arial" w:cs="Arial"/>
          </w:rPr>
          <w:t>”</w:t>
        </w:r>
      </w:ins>
      <w:r w:rsidRPr="00175B8A">
        <w:rPr>
          <w:rFonts w:ascii="Arial" w:hAnsi="Arial" w:cs="Arial"/>
        </w:rPr>
        <w:t xml:space="preserve"> field. The type was changed </w:t>
      </w:r>
      <w:ins w:id="1764" w:author="kjl1" w:date="2011-09-27T14:28:00Z">
        <w:r w:rsidR="00BB34D0" w:rsidRPr="00175B8A">
          <w:rPr>
            <w:rFonts w:ascii="Arial" w:hAnsi="Arial" w:cs="Arial"/>
          </w:rPr>
          <w:t xml:space="preserve">from “AV” </w:t>
        </w:r>
      </w:ins>
      <w:r w:rsidRPr="00175B8A">
        <w:rPr>
          <w:rFonts w:ascii="Arial" w:hAnsi="Arial" w:cs="Arial"/>
        </w:rPr>
        <w:t xml:space="preserve">to </w:t>
      </w:r>
      <w:ins w:id="1765" w:author="Jocelyn" w:date="2011-08-21T20:32:00Z">
        <w:r w:rsidR="008032FF" w:rsidRPr="00175B8A">
          <w:rPr>
            <w:rFonts w:ascii="Arial" w:hAnsi="Arial" w:cs="Arial"/>
          </w:rPr>
          <w:t>“</w:t>
        </w:r>
      </w:ins>
      <w:r w:rsidRPr="00175B8A">
        <w:rPr>
          <w:rFonts w:ascii="Arial" w:hAnsi="Arial" w:cs="Arial"/>
        </w:rPr>
        <w:t>VIO</w:t>
      </w:r>
      <w:ins w:id="1766" w:author="Jocelyn" w:date="2011-08-21T20:32:00Z">
        <w:r w:rsidR="008032FF" w:rsidRPr="00175B8A">
          <w:rPr>
            <w:rFonts w:ascii="Arial" w:hAnsi="Arial" w:cs="Arial"/>
          </w:rPr>
          <w:t>”</w:t>
        </w:r>
      </w:ins>
      <w:r w:rsidRPr="00175B8A">
        <w:rPr>
          <w:rFonts w:ascii="Arial" w:hAnsi="Arial" w:cs="Arial"/>
        </w:rPr>
        <w:t xml:space="preserve"> and the significance was changed </w:t>
      </w:r>
      <w:ins w:id="1767" w:author="kjl1" w:date="2011-09-27T14:29:00Z">
        <w:r w:rsidR="00BB34D0" w:rsidRPr="00175B8A">
          <w:rPr>
            <w:rFonts w:ascii="Arial" w:hAnsi="Arial" w:cs="Arial"/>
          </w:rPr>
          <w:t xml:space="preserve">from “TBD” </w:t>
        </w:r>
      </w:ins>
      <w:r w:rsidRPr="00175B8A">
        <w:rPr>
          <w:rFonts w:ascii="Arial" w:hAnsi="Arial" w:cs="Arial"/>
        </w:rPr>
        <w:t xml:space="preserve">to </w:t>
      </w:r>
      <w:ins w:id="1768" w:author="Jocelyn" w:date="2011-08-21T20:32:00Z">
        <w:r w:rsidR="008032FF" w:rsidRPr="00175B8A">
          <w:rPr>
            <w:rFonts w:ascii="Arial" w:hAnsi="Arial" w:cs="Arial"/>
          </w:rPr>
          <w:t>“</w:t>
        </w:r>
      </w:ins>
      <w:r w:rsidRPr="00175B8A">
        <w:rPr>
          <w:rFonts w:ascii="Arial" w:hAnsi="Arial" w:cs="Arial"/>
        </w:rPr>
        <w:t>WHITE.</w:t>
      </w:r>
      <w:ins w:id="1769" w:author="Jocelyn" w:date="2011-08-21T20:32:00Z">
        <w:r w:rsidR="008032FF" w:rsidRPr="00175B8A">
          <w:rPr>
            <w:rFonts w:ascii="Arial" w:hAnsi="Arial" w:cs="Arial"/>
          </w:rPr>
          <w:t>”</w:t>
        </w:r>
      </w:ins>
      <w:r w:rsidRPr="00175B8A">
        <w:rPr>
          <w:rFonts w:ascii="Arial" w:hAnsi="Arial" w:cs="Arial"/>
        </w:rPr>
        <w:t xml:space="preserve">  The IR# for the final SDP letter was added to the </w:t>
      </w:r>
      <w:ins w:id="1770" w:author="Jocelyn" w:date="2011-08-21T20:17:00Z">
        <w:r w:rsidR="00DD2DFF" w:rsidRPr="00175B8A">
          <w:rPr>
            <w:rFonts w:ascii="Arial" w:hAnsi="Arial" w:cs="Arial"/>
          </w:rPr>
          <w:t>“</w:t>
        </w:r>
      </w:ins>
      <w:r w:rsidRPr="00175B8A">
        <w:rPr>
          <w:rFonts w:ascii="Arial" w:hAnsi="Arial" w:cs="Arial"/>
        </w:rPr>
        <w:t>History</w:t>
      </w:r>
      <w:ins w:id="1771" w:author="KJL1" w:date="2011-06-30T09:54:00Z">
        <w:r w:rsidR="00A90676" w:rsidRPr="00175B8A">
          <w:rPr>
            <w:rFonts w:ascii="Arial" w:hAnsi="Arial" w:cs="Arial"/>
          </w:rPr>
          <w:t>”</w:t>
        </w:r>
      </w:ins>
      <w:r w:rsidRPr="00175B8A">
        <w:rPr>
          <w:rFonts w:ascii="Arial" w:hAnsi="Arial" w:cs="Arial"/>
        </w:rPr>
        <w:t xml:space="preserve"> </w:t>
      </w:r>
      <w:ins w:id="1772" w:author="KJL1" w:date="2011-06-30T09:54:00Z">
        <w:r w:rsidR="00A90676" w:rsidRPr="00175B8A">
          <w:rPr>
            <w:rFonts w:ascii="Arial" w:hAnsi="Arial" w:cs="Arial"/>
          </w:rPr>
          <w:t>t</w:t>
        </w:r>
      </w:ins>
      <w:r w:rsidRPr="00175B8A">
        <w:rPr>
          <w:rFonts w:ascii="Arial" w:hAnsi="Arial" w:cs="Arial"/>
        </w:rPr>
        <w:t xml:space="preserve">ab resulting in the IR# being included at the bottom of the web entry with a hyperlink to the report itself.  The </w:t>
      </w:r>
      <w:ins w:id="1773" w:author="kjl1" w:date="2011-09-27T13:02:00Z">
        <w:r w:rsidR="00394BD1" w:rsidRPr="00175B8A">
          <w:rPr>
            <w:rFonts w:ascii="Arial" w:hAnsi="Arial" w:cs="Arial"/>
          </w:rPr>
          <w:t>“</w:t>
        </w:r>
      </w:ins>
      <w:ins w:id="1774" w:author="kjl1" w:date="2011-09-27T13:05:00Z">
        <w:r w:rsidR="00394BD1" w:rsidRPr="00175B8A">
          <w:rPr>
            <w:rFonts w:ascii="Arial" w:hAnsi="Arial" w:cs="Arial"/>
          </w:rPr>
          <w:t>Event Date</w:t>
        </w:r>
      </w:ins>
      <w:ins w:id="1775" w:author="kjl1" w:date="2011-09-27T13:02:00Z">
        <w:r w:rsidR="00394BD1" w:rsidRPr="00175B8A">
          <w:rPr>
            <w:rFonts w:ascii="Arial" w:hAnsi="Arial" w:cs="Arial"/>
          </w:rPr>
          <w:t>”</w:t>
        </w:r>
      </w:ins>
      <w:r w:rsidRPr="00175B8A">
        <w:rPr>
          <w:rFonts w:ascii="Arial" w:hAnsi="Arial" w:cs="Arial"/>
        </w:rPr>
        <w:t xml:space="preserve"> was not changed.</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b/>
        <w:t xml:space="preserve">Second Update: The original PIM entry was updated in RPS/IR shortly after the supplemental inspection report was issued (IR# 05000xxx/2004004 dated March 14, 2004).  The additional text summarizing the supplemental inspection results was added to the </w:t>
      </w:r>
      <w:ins w:id="1776" w:author="Jocelyn" w:date="2011-08-21T20:32:00Z">
        <w:r w:rsidR="008032FF" w:rsidRPr="00175B8A">
          <w:rPr>
            <w:rFonts w:ascii="Arial" w:hAnsi="Arial" w:cs="Arial"/>
          </w:rPr>
          <w:t>“</w:t>
        </w:r>
      </w:ins>
      <w:r w:rsidRPr="00175B8A">
        <w:rPr>
          <w:rFonts w:ascii="Arial" w:hAnsi="Arial" w:cs="Arial"/>
        </w:rPr>
        <w:t>item description/ significance</w:t>
      </w:r>
      <w:ins w:id="1777" w:author="Jocelyn" w:date="2011-08-21T20:32:00Z">
        <w:r w:rsidR="008032FF" w:rsidRPr="00175B8A">
          <w:rPr>
            <w:rFonts w:ascii="Arial" w:hAnsi="Arial" w:cs="Arial"/>
          </w:rPr>
          <w:t>”</w:t>
        </w:r>
      </w:ins>
      <w:r w:rsidRPr="00175B8A">
        <w:rPr>
          <w:rFonts w:ascii="Arial" w:hAnsi="Arial" w:cs="Arial"/>
        </w:rPr>
        <w:t xml:space="preserve"> field.  The IR# for the supplemental inspection report was added to the </w:t>
      </w:r>
      <w:ins w:id="1778" w:author="Jocelyn" w:date="2011-08-21T20:32:00Z">
        <w:r w:rsidR="008032FF" w:rsidRPr="00175B8A">
          <w:rPr>
            <w:rFonts w:ascii="Arial" w:hAnsi="Arial" w:cs="Arial"/>
          </w:rPr>
          <w:t>“</w:t>
        </w:r>
      </w:ins>
      <w:r w:rsidRPr="00175B8A">
        <w:rPr>
          <w:rFonts w:ascii="Arial" w:hAnsi="Arial" w:cs="Arial"/>
        </w:rPr>
        <w:t>History</w:t>
      </w:r>
      <w:ins w:id="1779" w:author="kjl1" w:date="2011-09-27T13:02:00Z">
        <w:r w:rsidR="00394BD1" w:rsidRPr="00175B8A">
          <w:rPr>
            <w:rFonts w:ascii="Arial" w:hAnsi="Arial" w:cs="Arial"/>
          </w:rPr>
          <w:t>”</w:t>
        </w:r>
      </w:ins>
      <w:r w:rsidRPr="00175B8A">
        <w:rPr>
          <w:rFonts w:ascii="Arial" w:hAnsi="Arial" w:cs="Arial"/>
        </w:rPr>
        <w:t xml:space="preserve"> </w:t>
      </w:r>
      <w:ins w:id="1780" w:author="kjl1" w:date="2011-09-27T13:02:00Z">
        <w:r w:rsidR="00394BD1" w:rsidRPr="00175B8A">
          <w:rPr>
            <w:rFonts w:ascii="Arial" w:hAnsi="Arial" w:cs="Arial"/>
          </w:rPr>
          <w:t>t</w:t>
        </w:r>
      </w:ins>
      <w:r w:rsidRPr="00175B8A">
        <w:rPr>
          <w:rFonts w:ascii="Arial" w:hAnsi="Arial" w:cs="Arial"/>
        </w:rPr>
        <w:t xml:space="preserve">ab resulting in the IR# being included at the bottom of the web entry with a hyperlink to the report itself.  Again, the </w:t>
      </w:r>
      <w:ins w:id="1781" w:author="kjl1" w:date="2011-09-27T13:02:00Z">
        <w:r w:rsidR="00394BD1" w:rsidRPr="00175B8A">
          <w:rPr>
            <w:rFonts w:ascii="Arial" w:hAnsi="Arial" w:cs="Arial"/>
          </w:rPr>
          <w:t>“</w:t>
        </w:r>
      </w:ins>
      <w:ins w:id="1782" w:author="kjl1" w:date="2011-09-27T13:05:00Z">
        <w:r w:rsidR="00394BD1" w:rsidRPr="00175B8A">
          <w:rPr>
            <w:rFonts w:ascii="Arial" w:hAnsi="Arial" w:cs="Arial"/>
          </w:rPr>
          <w:t>Event Date</w:t>
        </w:r>
      </w:ins>
      <w:ins w:id="1783" w:author="kjl1" w:date="2011-09-27T13:02:00Z">
        <w:r w:rsidR="00394BD1" w:rsidRPr="00175B8A">
          <w:rPr>
            <w:rFonts w:ascii="Arial" w:hAnsi="Arial" w:cs="Arial"/>
          </w:rPr>
          <w:t>”</w:t>
        </w:r>
      </w:ins>
      <w:r w:rsidRPr="00175B8A">
        <w:rPr>
          <w:rFonts w:ascii="Arial" w:hAnsi="Arial" w:cs="Arial"/>
        </w:rPr>
        <w:t xml:space="preserve"> was not changed.</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75B8A">
        <w:rPr>
          <w:rFonts w:ascii="Arial" w:hAnsi="Arial" w:cs="Arial"/>
        </w:rPr>
        <w:tab/>
        <w:t xml:space="preserve">This example demonstrates the process necessary to ensure that the PIM entries on the web provide traceability of an issue from discovery to final resolution.  The updates to the ROP </w:t>
      </w:r>
      <w:ins w:id="1784" w:author="Jocelyn" w:date="2011-08-21T17:58:00Z">
        <w:r w:rsidR="00BD6038" w:rsidRPr="00175B8A">
          <w:rPr>
            <w:rFonts w:ascii="Arial" w:hAnsi="Arial" w:cs="Arial"/>
          </w:rPr>
          <w:t>Webpage</w:t>
        </w:r>
      </w:ins>
      <w:r w:rsidRPr="00175B8A">
        <w:rPr>
          <w:rFonts w:ascii="Arial" w:hAnsi="Arial" w:cs="Arial"/>
        </w:rPr>
        <w:t xml:space="preserve"> will occur in accordance with the schedule described in section 05.0</w:t>
      </w:r>
      <w:ins w:id="1785" w:author="kjl1" w:date="2011-10-18T08:58:00Z">
        <w:r w:rsidR="005C11DA" w:rsidRPr="00175B8A">
          <w:rPr>
            <w:rFonts w:ascii="Arial" w:hAnsi="Arial" w:cs="Arial"/>
          </w:rPr>
          <w:t>6</w:t>
        </w:r>
      </w:ins>
      <w:r w:rsidRPr="00175B8A">
        <w:rPr>
          <w:rFonts w:ascii="Arial" w:hAnsi="Arial" w:cs="Arial"/>
        </w:rPr>
        <w:t xml:space="preserve"> or as soon as possible if there is a known change in licensee performance and resultant NRC actions.  In order to update </w:t>
      </w:r>
      <w:r w:rsidRPr="00175B8A">
        <w:rPr>
          <w:rFonts w:ascii="Arial" w:hAnsi="Arial" w:cs="Arial"/>
        </w:rPr>
        <w:lastRenderedPageBreak/>
        <w:t>the web in a timely manner, regional staff must notify NRR</w:t>
      </w:r>
      <w:r w:rsidRPr="00175B8A">
        <w:rPr>
          <w:rFonts w:ascii="Arial" w:hAnsi="Arial" w:cs="Arial"/>
        </w:rPr>
        <w:sym w:font="WP TypographicSymbols" w:char="003D"/>
      </w:r>
      <w:r w:rsidRPr="00175B8A">
        <w:rPr>
          <w:rFonts w:ascii="Arial" w:hAnsi="Arial" w:cs="Arial"/>
        </w:rPr>
        <w:t xml:space="preserve">s Performance Assessment Branch (IPAB) staff any time they reach a final determination or obtain clarifying information affecting a plant and its placement in the ROP </w:t>
      </w:r>
      <w:ins w:id="1786" w:author="kjl1" w:date="2011-09-26T10:34:00Z">
        <w:r w:rsidR="001D2802" w:rsidRPr="00175B8A">
          <w:rPr>
            <w:rFonts w:ascii="Arial" w:hAnsi="Arial" w:cs="Arial"/>
          </w:rPr>
          <w:t>AMS</w:t>
        </w:r>
      </w:ins>
      <w:r w:rsidRPr="00175B8A">
        <w:rPr>
          <w:rFonts w:ascii="Arial" w:hAnsi="Arial" w:cs="Arial"/>
        </w:rPr>
        <w:t xml:space="preserve">. The finding will appear on the Plant Inspection Findings </w:t>
      </w:r>
      <w:ins w:id="1787" w:author="Jocelyn" w:date="2011-08-21T17:58:00Z">
        <w:r w:rsidR="00BD6038" w:rsidRPr="00175B8A">
          <w:rPr>
            <w:rFonts w:ascii="Arial" w:hAnsi="Arial" w:cs="Arial"/>
          </w:rPr>
          <w:t>Webpage</w:t>
        </w:r>
      </w:ins>
      <w:r w:rsidRPr="00175B8A">
        <w:rPr>
          <w:rFonts w:ascii="Arial" w:hAnsi="Arial" w:cs="Arial"/>
        </w:rPr>
        <w:t xml:space="preserve"> for four quarters from the original finding date unless specific actions are taken to hold the finding open in accordance with IMC 0305.</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rPr>
      </w:pPr>
    </w:p>
    <w:tbl>
      <w:tblPr>
        <w:tblW w:w="0" w:type="auto"/>
        <w:tblInd w:w="570" w:type="dxa"/>
        <w:tblLayout w:type="fixed"/>
        <w:tblCellMar>
          <w:left w:w="120" w:type="dxa"/>
          <w:right w:w="120" w:type="dxa"/>
        </w:tblCellMar>
        <w:tblLook w:val="0000"/>
      </w:tblPr>
      <w:tblGrid>
        <w:gridCol w:w="8550"/>
      </w:tblGrid>
      <w:tr w:rsidR="00DD16AA" w:rsidRPr="00175B8A" w:rsidTr="00BF0440">
        <w:tc>
          <w:tcPr>
            <w:tcW w:w="8550" w:type="dxa"/>
            <w:tcBorders>
              <w:top w:val="single" w:sz="7" w:space="0" w:color="000000"/>
              <w:left w:val="single" w:sz="7" w:space="0" w:color="000000"/>
              <w:bottom w:val="single" w:sz="7" w:space="0" w:color="000000"/>
              <w:right w:val="single" w:sz="7" w:space="0" w:color="000000"/>
            </w:tcBorders>
          </w:tcPr>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294" w:hanging="4294"/>
              <w:jc w:val="both"/>
              <w:rPr>
                <w:rFonts w:ascii="Arial" w:hAnsi="Arial" w:cs="Arial"/>
              </w:rPr>
            </w:pPr>
            <w:r w:rsidRPr="00175B8A">
              <w:rPr>
                <w:rFonts w:ascii="Arial" w:hAnsi="Arial" w:cs="Arial"/>
                <w:b/>
                <w:bCs/>
              </w:rPr>
              <w:t>Significance:</w:t>
            </w:r>
            <w:r w:rsidRPr="00175B8A">
              <w:rPr>
                <w:rFonts w:ascii="Arial" w:hAnsi="Arial" w:cs="Arial"/>
              </w:rPr>
              <w:tab/>
              <w:t>WHITE</w:t>
            </w:r>
            <w:r w:rsidRPr="00175B8A">
              <w:rPr>
                <w:rFonts w:ascii="Arial" w:hAnsi="Arial" w:cs="Arial"/>
              </w:rPr>
              <w:tab/>
            </w:r>
            <w:r w:rsidRPr="00175B8A">
              <w:rPr>
                <w:rFonts w:ascii="Arial" w:hAnsi="Arial" w:cs="Arial"/>
              </w:rPr>
              <w:tab/>
              <w:t>Date:</w:t>
            </w:r>
            <w:r w:rsidRPr="00175B8A">
              <w:rPr>
                <w:rFonts w:ascii="Arial" w:hAnsi="Arial" w:cs="Arial"/>
              </w:rPr>
              <w:tab/>
            </w:r>
            <w:ins w:id="1788" w:author="kjl1" w:date="2011-10-18T16:26:00Z">
              <w:r w:rsidR="007E6269" w:rsidRPr="00175B8A">
                <w:rPr>
                  <w:rFonts w:ascii="Arial" w:hAnsi="Arial" w:cs="Arial"/>
                </w:rPr>
                <w:t>July 28</w:t>
              </w:r>
            </w:ins>
            <w:r w:rsidRPr="00175B8A">
              <w:rPr>
                <w:rFonts w:ascii="Arial" w:hAnsi="Arial" w:cs="Arial"/>
              </w:rPr>
              <w:t>, 2003</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jc w:val="both"/>
              <w:rPr>
                <w:rFonts w:ascii="Arial" w:hAnsi="Arial" w:cs="Arial"/>
              </w:rPr>
            </w:pPr>
            <w:r w:rsidRPr="00175B8A">
              <w:rPr>
                <w:rFonts w:ascii="Arial" w:hAnsi="Arial" w:cs="Arial"/>
              </w:rPr>
              <w:t>Identified By:</w:t>
            </w:r>
            <w:r w:rsidRPr="00175B8A">
              <w:rPr>
                <w:rFonts w:ascii="Arial" w:hAnsi="Arial" w:cs="Arial"/>
              </w:rPr>
              <w:tab/>
              <w:t>NRC</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jc w:val="both"/>
              <w:rPr>
                <w:rFonts w:ascii="Arial" w:hAnsi="Arial" w:cs="Arial"/>
              </w:rPr>
            </w:pPr>
            <w:r w:rsidRPr="00175B8A">
              <w:rPr>
                <w:rFonts w:ascii="Arial" w:hAnsi="Arial" w:cs="Arial"/>
              </w:rPr>
              <w:t>Item Type:</w:t>
            </w:r>
            <w:r w:rsidRPr="00175B8A">
              <w:rPr>
                <w:rFonts w:ascii="Arial" w:hAnsi="Arial" w:cs="Arial"/>
              </w:rPr>
              <w:tab/>
              <w:t>VIO Violation</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89" w:author="kjl1" w:date="2011-10-18T16:27:00Z"/>
                <w:rFonts w:ascii="Arial" w:hAnsi="Arial" w:cs="Arial"/>
                <w:b/>
                <w:bCs/>
              </w:rPr>
            </w:pPr>
            <w:r w:rsidRPr="00175B8A">
              <w:rPr>
                <w:rFonts w:ascii="Arial" w:hAnsi="Arial" w:cs="Arial"/>
                <w:b/>
                <w:bCs/>
              </w:rPr>
              <w:t>Failure to Prepare a Shipment of Radioactive Waste to Satisfy External Package Radiation Level Limits</w:t>
            </w:r>
          </w:p>
          <w:p w:rsidR="007E6269" w:rsidRPr="00175B8A"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E6269" w:rsidRPr="00175B8A"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0" w:author="kjl1" w:date="2011-10-18T16:28:00Z"/>
                <w:rFonts w:ascii="Arial" w:hAnsi="Arial" w:cs="Arial"/>
              </w:rPr>
            </w:pPr>
            <w:ins w:id="1791" w:author="kjl1" w:date="2011-10-18T16:28:00Z">
              <w:r w:rsidRPr="00175B8A">
                <w:rPr>
                  <w:rFonts w:ascii="Arial" w:hAnsi="Arial" w:cs="Arial"/>
                </w:rPr>
                <w:t>(Initial Entry)</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2" w:author="kjl1" w:date="2011-09-27T14:29:00Z"/>
                <w:rFonts w:ascii="Arial" w:hAnsi="Arial" w:cs="Arial"/>
              </w:rPr>
            </w:pPr>
            <w:r w:rsidRPr="00175B8A">
              <w:rPr>
                <w:rFonts w:ascii="Arial" w:hAnsi="Arial" w:cs="Arial"/>
              </w:rPr>
              <w:t xml:space="preserve">An apparent violation was identified for the failure to prepare a package of radioactive material for shipment so that the radiation level does not exceed </w:t>
            </w:r>
            <w:proofErr w:type="gramStart"/>
            <w:r w:rsidRPr="00175B8A">
              <w:rPr>
                <w:rFonts w:ascii="Arial" w:hAnsi="Arial" w:cs="Arial"/>
              </w:rPr>
              <w:t xml:space="preserve">200 </w:t>
            </w:r>
            <w:proofErr w:type="spellStart"/>
            <w:r w:rsidRPr="00175B8A">
              <w:rPr>
                <w:rFonts w:ascii="Arial" w:hAnsi="Arial" w:cs="Arial"/>
              </w:rPr>
              <w:t>millirem</w:t>
            </w:r>
            <w:proofErr w:type="spellEnd"/>
            <w:r w:rsidRPr="00175B8A">
              <w:rPr>
                <w:rFonts w:ascii="Arial" w:hAnsi="Arial" w:cs="Arial"/>
              </w:rPr>
              <w:t>/hour at any point on the external surface of the package</w:t>
            </w:r>
            <w:proofErr w:type="gramEnd"/>
            <w:r w:rsidRPr="00175B8A">
              <w:rPr>
                <w:rFonts w:ascii="Arial" w:hAnsi="Arial" w:cs="Arial"/>
              </w:rPr>
              <w:t xml:space="preserve">. Package surface radiation levels </w:t>
            </w:r>
            <w:proofErr w:type="gramStart"/>
            <w:r w:rsidRPr="00175B8A">
              <w:rPr>
                <w:rFonts w:ascii="Arial" w:hAnsi="Arial" w:cs="Arial"/>
              </w:rPr>
              <w:t xml:space="preserve">in excess of 200 </w:t>
            </w:r>
            <w:proofErr w:type="spellStart"/>
            <w:r w:rsidRPr="00175B8A">
              <w:rPr>
                <w:rFonts w:ascii="Arial" w:hAnsi="Arial" w:cs="Arial"/>
              </w:rPr>
              <w:t>millirem</w:t>
            </w:r>
            <w:proofErr w:type="spellEnd"/>
            <w:r w:rsidRPr="00175B8A">
              <w:rPr>
                <w:rFonts w:ascii="Arial" w:hAnsi="Arial" w:cs="Arial"/>
              </w:rPr>
              <w:t>/hour</w:t>
            </w:r>
            <w:proofErr w:type="gramEnd"/>
            <w:r w:rsidRPr="00175B8A">
              <w:rPr>
                <w:rFonts w:ascii="Arial" w:hAnsi="Arial" w:cs="Arial"/>
              </w:rPr>
              <w:t xml:space="preserve"> were identified by a waste processing contractor upon receipt of the shipment from the licensee.</w:t>
            </w:r>
          </w:p>
          <w:p w:rsidR="00937D9D" w:rsidRPr="00175B8A" w:rsidRDefault="00937D9D"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The finding was more than minor because it was associated with the "Program and Process" attribute of the Public Radiation Safety Cornerstone, and affected the cornerstone objective of ensuring adequate protection of public health and safety from exposure to radioactive materials.</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(IR# 05000xxx/2003012 dated </w:t>
            </w:r>
            <w:ins w:id="1793" w:author="kjl1" w:date="2011-10-11T13:09:00Z">
              <w:r w:rsidR="009E642A" w:rsidRPr="00175B8A">
                <w:rPr>
                  <w:rFonts w:ascii="Arial" w:hAnsi="Arial" w:cs="Arial"/>
                </w:rPr>
                <w:t xml:space="preserve">September </w:t>
              </w:r>
            </w:ins>
            <w:r w:rsidRPr="00175B8A">
              <w:rPr>
                <w:rFonts w:ascii="Arial" w:hAnsi="Arial" w:cs="Arial"/>
              </w:rPr>
              <w:t>8, 2003)</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E6269" w:rsidRPr="00175B8A"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4" w:author="kjl1" w:date="2011-10-18T16:28:00Z"/>
                <w:rFonts w:ascii="Arial" w:hAnsi="Arial" w:cs="Arial"/>
              </w:rPr>
            </w:pPr>
            <w:ins w:id="1795" w:author="kjl1" w:date="2011-10-18T16:28:00Z">
              <w:r w:rsidRPr="00175B8A">
                <w:rPr>
                  <w:rFonts w:ascii="Arial" w:hAnsi="Arial" w:cs="Arial"/>
                </w:rPr>
                <w:t>(First Update)</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The finding was determined to be of low to moderate safety significance (White) because the transportation problem involved an external package radiation level that exceeded limits by 25 percent and because the area of elevated radiation on the package was determined to be accessible to a member of the public during conditions normally incident to transportation.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(IR# 05000xxx/2003015 dated December </w:t>
            </w:r>
            <w:ins w:id="1796" w:author="kjl1" w:date="2011-10-11T13:10:00Z">
              <w:r w:rsidR="009E642A" w:rsidRPr="00175B8A">
                <w:rPr>
                  <w:rFonts w:ascii="Arial" w:hAnsi="Arial" w:cs="Arial"/>
                </w:rPr>
                <w:t>7</w:t>
              </w:r>
            </w:ins>
            <w:r w:rsidRPr="00175B8A">
              <w:rPr>
                <w:rFonts w:ascii="Arial" w:hAnsi="Arial" w:cs="Arial"/>
              </w:rPr>
              <w:t>, 2003)</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7" w:author="kjl1" w:date="2011-10-18T16:28:00Z"/>
                <w:rFonts w:ascii="Arial" w:hAnsi="Arial" w:cs="Arial"/>
              </w:rPr>
            </w:pPr>
          </w:p>
          <w:p w:rsidR="007E6269" w:rsidRPr="00175B8A" w:rsidRDefault="007E62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798" w:author="kjl1" w:date="2011-10-18T16:28:00Z">
              <w:r w:rsidRPr="00175B8A">
                <w:rPr>
                  <w:rFonts w:ascii="Arial" w:hAnsi="Arial" w:cs="Arial"/>
                </w:rPr>
                <w:t>(Second Update)</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99" w:author="kjl1" w:date="2011-10-11T13:10:00Z"/>
                <w:rFonts w:ascii="Arial" w:hAnsi="Arial" w:cs="Arial"/>
              </w:rPr>
            </w:pPr>
            <w:r w:rsidRPr="00175B8A">
              <w:rPr>
                <w:rFonts w:ascii="Arial" w:hAnsi="Arial" w:cs="Arial"/>
              </w:rPr>
              <w:t xml:space="preserve">The NRC performed a supplemental inspection to assess the adequacy of the licensee's evaluation, extent of condition/cause review and associated corrective actions.  The inspector determined that the licensee performed an adequate evaluation of the specific performance issue and that comprehensive corrective actions were completed to address each of the specific causes. </w:t>
            </w:r>
          </w:p>
          <w:p w:rsidR="009E642A" w:rsidRPr="00175B8A" w:rsidRDefault="009E642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00" w:author="kjl1" w:date="2011-10-11T13:10:00Z"/>
                <w:rFonts w:ascii="Arial" w:hAnsi="Arial" w:cs="Arial"/>
              </w:rPr>
            </w:pPr>
            <w:r w:rsidRPr="00175B8A">
              <w:rPr>
                <w:rFonts w:ascii="Arial" w:hAnsi="Arial" w:cs="Arial"/>
              </w:rPr>
              <w:t>(IR# 05000xxx/2004004 dated March 14, 2004)</w:t>
            </w:r>
          </w:p>
          <w:p w:rsidR="009E642A" w:rsidRPr="00175B8A" w:rsidRDefault="009E642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Inspection Report# : </w:t>
            </w:r>
            <w:r w:rsidRPr="00175B8A">
              <w:rPr>
                <w:rFonts w:ascii="Arial" w:hAnsi="Arial" w:cs="Arial"/>
                <w:u w:val="single"/>
              </w:rPr>
              <w:t>2003012</w:t>
            </w:r>
            <w:r w:rsidRPr="00175B8A">
              <w:rPr>
                <w:rFonts w:ascii="Arial" w:hAnsi="Arial" w:cs="Arial"/>
                <w:i/>
                <w:iCs/>
                <w:u w:val="single"/>
              </w:rPr>
              <w:t>(</w:t>
            </w:r>
            <w:proofErr w:type="spellStart"/>
            <w:r w:rsidRPr="00175B8A">
              <w:rPr>
                <w:rFonts w:ascii="Arial" w:hAnsi="Arial" w:cs="Arial"/>
                <w:i/>
                <w:iCs/>
                <w:u w:val="single"/>
              </w:rPr>
              <w:t>pdf</w:t>
            </w:r>
            <w:proofErr w:type="spellEnd"/>
            <w:r w:rsidRPr="00175B8A">
              <w:rPr>
                <w:rFonts w:ascii="Arial" w:hAnsi="Arial" w:cs="Arial"/>
                <w:i/>
                <w:iCs/>
                <w:u w:val="single"/>
              </w:rPr>
              <w:t>)</w:t>
            </w:r>
            <w:r w:rsidRPr="00175B8A">
              <w:rPr>
                <w:rFonts w:ascii="Arial" w:hAnsi="Arial" w:cs="Arial"/>
              </w:rPr>
              <w:t xml:space="preserve">   [hyperlink to original IR]</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75B8A">
              <w:rPr>
                <w:rFonts w:ascii="Arial" w:hAnsi="Arial" w:cs="Arial"/>
              </w:rPr>
              <w:t xml:space="preserve">Inspection Report# : </w:t>
            </w:r>
            <w:r w:rsidRPr="00175B8A">
              <w:rPr>
                <w:rFonts w:ascii="Arial" w:hAnsi="Arial" w:cs="Arial"/>
                <w:u w:val="single"/>
              </w:rPr>
              <w:t>2003015</w:t>
            </w:r>
            <w:r w:rsidRPr="00175B8A">
              <w:rPr>
                <w:rFonts w:ascii="Arial" w:hAnsi="Arial" w:cs="Arial"/>
                <w:i/>
                <w:iCs/>
                <w:u w:val="single"/>
              </w:rPr>
              <w:t>(</w:t>
            </w:r>
            <w:proofErr w:type="spellStart"/>
            <w:r w:rsidRPr="00175B8A">
              <w:rPr>
                <w:rFonts w:ascii="Arial" w:hAnsi="Arial" w:cs="Arial"/>
                <w:i/>
                <w:iCs/>
                <w:u w:val="single"/>
              </w:rPr>
              <w:t>pdf</w:t>
            </w:r>
            <w:proofErr w:type="spellEnd"/>
            <w:r w:rsidRPr="00175B8A">
              <w:rPr>
                <w:rFonts w:ascii="Arial" w:hAnsi="Arial" w:cs="Arial"/>
                <w:i/>
                <w:iCs/>
                <w:u w:val="single"/>
              </w:rPr>
              <w:t>)</w:t>
            </w:r>
            <w:r w:rsidRPr="00175B8A">
              <w:rPr>
                <w:rFonts w:ascii="Arial" w:hAnsi="Arial" w:cs="Arial"/>
              </w:rPr>
              <w:t xml:space="preserve">   [hyperlink to final SDP letter]</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r w:rsidRPr="00175B8A">
              <w:rPr>
                <w:rFonts w:ascii="Arial" w:hAnsi="Arial" w:cs="Arial"/>
              </w:rPr>
              <w:t xml:space="preserve">Inspection Report# : </w:t>
            </w:r>
            <w:r w:rsidRPr="00175B8A">
              <w:rPr>
                <w:rFonts w:ascii="Arial" w:hAnsi="Arial" w:cs="Arial"/>
                <w:u w:val="single"/>
              </w:rPr>
              <w:t>2004004</w:t>
            </w:r>
            <w:r w:rsidRPr="00175B8A">
              <w:rPr>
                <w:rFonts w:ascii="Arial" w:hAnsi="Arial" w:cs="Arial"/>
                <w:i/>
                <w:iCs/>
                <w:u w:val="single"/>
              </w:rPr>
              <w:t>(</w:t>
            </w:r>
            <w:proofErr w:type="spellStart"/>
            <w:r w:rsidRPr="00175B8A">
              <w:rPr>
                <w:rFonts w:ascii="Arial" w:hAnsi="Arial" w:cs="Arial"/>
                <w:i/>
                <w:iCs/>
                <w:u w:val="single"/>
              </w:rPr>
              <w:t>pdf</w:t>
            </w:r>
            <w:proofErr w:type="spellEnd"/>
            <w:r w:rsidRPr="00175B8A">
              <w:rPr>
                <w:rFonts w:ascii="Arial" w:hAnsi="Arial" w:cs="Arial"/>
                <w:i/>
                <w:iCs/>
                <w:u w:val="single"/>
              </w:rPr>
              <w:t>)</w:t>
            </w:r>
            <w:r w:rsidRPr="00175B8A">
              <w:rPr>
                <w:rFonts w:ascii="Arial" w:hAnsi="Arial" w:cs="Arial"/>
              </w:rPr>
              <w:t xml:space="preserve">   [hyperlink to supplemental IR]</w:t>
            </w:r>
          </w:p>
        </w:tc>
      </w:tr>
    </w:tbl>
    <w:p w:rsidR="00DD16AA" w:rsidRPr="00175B8A" w:rsidRDefault="00DD16AA" w:rsidP="00C039AC">
      <w:pPr>
        <w:pStyle w:val="Heading2"/>
        <w:tabs>
          <w:tab w:val="left" w:pos="274"/>
          <w:tab w:val="left" w:pos="806"/>
          <w:tab w:val="left" w:pos="1440"/>
          <w:tab w:val="left" w:pos="2074"/>
          <w:tab w:val="left" w:pos="2707"/>
        </w:tabs>
        <w:jc w:val="both"/>
        <w:rPr>
          <w:szCs w:val="24"/>
        </w:rPr>
      </w:pPr>
      <w:bookmarkStart w:id="1801" w:name="_Toc215646065"/>
      <w:r w:rsidRPr="00175B8A">
        <w:rPr>
          <w:szCs w:val="24"/>
        </w:rPr>
        <w:lastRenderedPageBreak/>
        <w:t>05.</w:t>
      </w:r>
      <w:ins w:id="1802" w:author="kjl1" w:date="2011-10-18T08:55:00Z">
        <w:r w:rsidR="005C11DA" w:rsidRPr="00175B8A">
          <w:rPr>
            <w:szCs w:val="24"/>
          </w:rPr>
          <w:t>06</w:t>
        </w:r>
      </w:ins>
      <w:r w:rsidRPr="00175B8A">
        <w:rPr>
          <w:szCs w:val="24"/>
        </w:rPr>
        <w:tab/>
      </w:r>
      <w:r w:rsidRPr="00175B8A">
        <w:rPr>
          <w:szCs w:val="24"/>
          <w:u w:val="single"/>
        </w:rPr>
        <w:t>ROP Web Posting Process</w:t>
      </w:r>
      <w:ins w:id="1803" w:author="KJL1" w:date="2011-06-02T08:44:00Z">
        <w:r w:rsidRPr="00175B8A">
          <w:rPr>
            <w:szCs w:val="24"/>
            <w:u w:val="single"/>
          </w:rPr>
          <w:t>, Content</w:t>
        </w:r>
      </w:ins>
      <w:r w:rsidRPr="00175B8A">
        <w:rPr>
          <w:szCs w:val="24"/>
          <w:u w:val="single"/>
        </w:rPr>
        <w:t xml:space="preserve"> and Schedule</w:t>
      </w:r>
      <w:bookmarkEnd w:id="1801"/>
      <w:ins w:id="1804" w:author="kjl1" w:date="2011-11-09T12:13:00Z">
        <w:r w:rsidR="008B5882">
          <w:rPr>
            <w:szCs w:val="24"/>
          </w:rPr>
          <w:t>.</w:t>
        </w:r>
      </w:ins>
      <w:r w:rsidRPr="00175B8A">
        <w:rPr>
          <w:szCs w:val="24"/>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805" w:author="KJL1" w:date="2011-06-02T08:44:00Z"/>
          <w:rFonts w:ascii="Arial" w:hAnsi="Arial" w:cs="Arial"/>
          <w:u w:val="single"/>
        </w:rPr>
      </w:pPr>
      <w:ins w:id="1806" w:author="KJL1" w:date="2011-06-02T08:44:00Z">
        <w:r w:rsidRPr="00175B8A">
          <w:rPr>
            <w:rFonts w:ascii="Arial" w:hAnsi="Arial" w:cs="Arial"/>
          </w:rPr>
          <w:t xml:space="preserve"> </w:t>
        </w:r>
        <w:r w:rsidRPr="00175B8A">
          <w:rPr>
            <w:rFonts w:ascii="Arial" w:hAnsi="Arial" w:cs="Arial"/>
            <w:u w:val="single"/>
          </w:rPr>
          <w:t>Web Posting</w:t>
        </w:r>
      </w:ins>
      <w:ins w:id="1807" w:author="kjl1" w:date="2011-10-18T13:40:00Z">
        <w:r w:rsidR="003F202A" w:rsidRPr="00175B8A">
          <w:rPr>
            <w:rFonts w:ascii="Arial" w:hAnsi="Arial" w:cs="Arial"/>
          </w:rPr>
          <w:t>.</w:t>
        </w:r>
      </w:ins>
    </w:p>
    <w:p w:rsidR="00DD16AA" w:rsidRPr="00175B8A" w:rsidRDefault="00DD16AA" w:rsidP="00C039AC">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08" w:author="KJL1" w:date="2011-06-02T08:44:00Z"/>
          <w:rFonts w:ascii="Arial" w:hAnsi="Arial" w:cs="Arial"/>
        </w:rPr>
      </w:pPr>
    </w:p>
    <w:p w:rsidR="00DD16AA" w:rsidRPr="00175B8A"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ins w:id="1809" w:author="KJL1" w:date="2011-06-02T08:44:00Z">
        <w:r w:rsidRPr="00175B8A">
          <w:rPr>
            <w:rFonts w:ascii="Arial" w:hAnsi="Arial" w:cs="Arial"/>
          </w:rPr>
          <w:t>The table below provides due dates for</w:t>
        </w:r>
      </w:ins>
      <w:r w:rsidRPr="00175B8A">
        <w:rPr>
          <w:rFonts w:ascii="Arial" w:hAnsi="Arial" w:cs="Arial"/>
        </w:rPr>
        <w:t xml:space="preserve"> data </w:t>
      </w:r>
      <w:ins w:id="1810" w:author="KJL1" w:date="2011-06-02T08:44:00Z">
        <w:r w:rsidRPr="00175B8A">
          <w:rPr>
            <w:rFonts w:ascii="Arial" w:hAnsi="Arial" w:cs="Arial"/>
          </w:rPr>
          <w:t xml:space="preserve">submissions and updates </w:t>
        </w:r>
      </w:ins>
      <w:r w:rsidRPr="00175B8A">
        <w:rPr>
          <w:rFonts w:ascii="Arial" w:hAnsi="Arial" w:cs="Arial"/>
        </w:rPr>
        <w:t xml:space="preserve">to the </w:t>
      </w:r>
      <w:ins w:id="1811" w:author="KJL1" w:date="2011-06-02T08:44:00Z">
        <w:r w:rsidRPr="00175B8A">
          <w:rPr>
            <w:rFonts w:ascii="Arial" w:hAnsi="Arial" w:cs="Arial"/>
          </w:rPr>
          <w:t xml:space="preserve">ROP </w:t>
        </w:r>
      </w:ins>
      <w:proofErr w:type="spellStart"/>
      <w:ins w:id="1812" w:author="Jocelyn" w:date="2011-08-21T17:58:00Z">
        <w:r w:rsidR="00BD6038" w:rsidRPr="00175B8A">
          <w:rPr>
            <w:rFonts w:ascii="Arial" w:hAnsi="Arial" w:cs="Arial"/>
          </w:rPr>
          <w:t>Webpage</w:t>
        </w:r>
      </w:ins>
      <w:r w:rsidRPr="00175B8A">
        <w:rPr>
          <w:rFonts w:ascii="Arial" w:hAnsi="Arial" w:cs="Arial"/>
        </w:rPr>
        <w:t>s</w:t>
      </w:r>
      <w:proofErr w:type="spellEnd"/>
      <w:r w:rsidRPr="00175B8A">
        <w:rPr>
          <w:rFonts w:ascii="Arial" w:hAnsi="Arial" w:cs="Arial"/>
        </w:rPr>
        <w:t xml:space="preserve">.  When a due date falls upon a weekend or </w:t>
      </w:r>
      <w:r w:rsidR="00F05419" w:rsidRPr="00175B8A">
        <w:rPr>
          <w:rFonts w:ascii="Arial" w:hAnsi="Arial" w:cs="Arial"/>
        </w:rPr>
        <w:t xml:space="preserve">federal </w:t>
      </w:r>
      <w:r w:rsidRPr="00175B8A">
        <w:rPr>
          <w:rFonts w:ascii="Arial" w:hAnsi="Arial" w:cs="Arial"/>
        </w:rPr>
        <w:t xml:space="preserve">holiday, the due date is the </w:t>
      </w:r>
      <w:r w:rsidR="00F05419" w:rsidRPr="00175B8A">
        <w:rPr>
          <w:rFonts w:ascii="Arial" w:hAnsi="Arial" w:cs="Arial"/>
        </w:rPr>
        <w:t>next federal working</w:t>
      </w:r>
      <w:r w:rsidRPr="00175B8A">
        <w:rPr>
          <w:rFonts w:ascii="Arial" w:hAnsi="Arial" w:cs="Arial"/>
        </w:rPr>
        <w:t xml:space="preserve"> day.  </w:t>
      </w:r>
    </w:p>
    <w:p w:rsidR="00DD16AA" w:rsidRPr="00175B8A" w:rsidRDefault="00DD16AA" w:rsidP="00C039AC">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rPr>
      </w:pPr>
    </w:p>
    <w:tbl>
      <w:tblPr>
        <w:tblW w:w="7380" w:type="dxa"/>
        <w:jc w:val="center"/>
        <w:tblLayout w:type="fixed"/>
        <w:tblCellMar>
          <w:left w:w="104" w:type="dxa"/>
          <w:right w:w="104" w:type="dxa"/>
        </w:tblCellMar>
        <w:tblLook w:val="0000"/>
      </w:tblPr>
      <w:tblGrid>
        <w:gridCol w:w="4590"/>
        <w:gridCol w:w="2790"/>
      </w:tblGrid>
      <w:tr w:rsidR="007B76E6" w:rsidRPr="00175B8A" w:rsidTr="007B76E6">
        <w:trPr>
          <w:jc w:val="center"/>
          <w:ins w:id="1813"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14" w:author="kjl1" w:date="2011-09-30T11:32:00Z"/>
                <w:rFonts w:ascii="Arial" w:hAnsi="Arial" w:cs="Arial"/>
              </w:rPr>
            </w:pPr>
          </w:p>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15"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16" w:author="kjl1" w:date="2011-09-30T11:32:00Z"/>
                <w:rFonts w:ascii="Arial" w:hAnsi="Arial" w:cs="Arial"/>
              </w:rPr>
            </w:pPr>
            <w:ins w:id="1817" w:author="kjl1" w:date="2011-09-30T11:32:00Z">
              <w:r w:rsidRPr="00175B8A">
                <w:rPr>
                  <w:rFonts w:ascii="Arial" w:hAnsi="Arial" w:cs="Arial"/>
                </w:rPr>
                <w:t>Information</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18"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19" w:author="kjl1" w:date="2011-09-30T11:32:00Z"/>
                <w:rFonts w:ascii="Arial" w:hAnsi="Arial" w:cs="Arial"/>
              </w:rPr>
            </w:pPr>
            <w:ins w:id="1820" w:author="kjl1" w:date="2011-09-30T11:32:00Z">
              <w:r w:rsidRPr="00175B8A">
                <w:rPr>
                  <w:rFonts w:ascii="Arial" w:hAnsi="Arial" w:cs="Arial"/>
                </w:rPr>
                <w:t>Due date (Days following the end of the calendar quarter)</w:t>
              </w:r>
            </w:ins>
          </w:p>
        </w:tc>
      </w:tr>
      <w:tr w:rsidR="007B76E6" w:rsidRPr="00175B8A" w:rsidTr="007B76E6">
        <w:trPr>
          <w:jc w:val="center"/>
          <w:ins w:id="1821"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22"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23" w:author="kjl1" w:date="2011-09-30T11:32:00Z"/>
                <w:rFonts w:ascii="Arial" w:hAnsi="Arial" w:cs="Arial"/>
              </w:rPr>
            </w:pPr>
            <w:ins w:id="1824" w:author="kjl1" w:date="2011-09-30T11:32:00Z">
              <w:r w:rsidRPr="00175B8A">
                <w:rPr>
                  <w:rFonts w:ascii="Arial" w:hAnsi="Arial" w:cs="Arial"/>
                </w:rPr>
                <w:t>Licensees submit Performance Indicators</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25"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26" w:author="kjl1" w:date="2011-09-30T11:32:00Z"/>
                <w:rFonts w:ascii="Arial" w:hAnsi="Arial" w:cs="Arial"/>
              </w:rPr>
            </w:pPr>
            <w:ins w:id="1827" w:author="kjl1" w:date="2011-09-30T11:32:00Z">
              <w:r w:rsidRPr="00175B8A">
                <w:rPr>
                  <w:rFonts w:ascii="Arial" w:hAnsi="Arial" w:cs="Arial"/>
                </w:rPr>
                <w:t>21 days</w:t>
              </w:r>
            </w:ins>
          </w:p>
        </w:tc>
      </w:tr>
      <w:tr w:rsidR="006202BB" w:rsidRPr="00175B8A" w:rsidTr="007B76E6">
        <w:trPr>
          <w:jc w:val="center"/>
          <w:ins w:id="1828" w:author="kjl1" w:date="2011-10-19T10:18:00Z"/>
        </w:trPr>
        <w:tc>
          <w:tcPr>
            <w:tcW w:w="4590" w:type="dxa"/>
            <w:tcBorders>
              <w:top w:val="single" w:sz="7" w:space="0" w:color="000000"/>
              <w:left w:val="single" w:sz="7" w:space="0" w:color="000000"/>
              <w:bottom w:val="single" w:sz="7" w:space="0" w:color="000000"/>
              <w:right w:val="single" w:sz="7" w:space="0" w:color="000000"/>
            </w:tcBorders>
          </w:tcPr>
          <w:p w:rsidR="006202BB" w:rsidRPr="006202BB" w:rsidRDefault="006202BB"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29" w:author="kjl1" w:date="2011-10-19T10:18:00Z"/>
                <w:rFonts w:ascii="Arial" w:hAnsi="Arial" w:cs="Arial"/>
              </w:rPr>
            </w:pPr>
            <w:ins w:id="1830" w:author="kjl1" w:date="2011-10-19T10:18:00Z">
              <w:r w:rsidRPr="006202BB">
                <w:rPr>
                  <w:rFonts w:ascii="Arial" w:hAnsi="Arial" w:cs="Arial"/>
                </w:rPr>
                <w:t>HQ archive</w:t>
              </w:r>
              <w:r>
                <w:rPr>
                  <w:rFonts w:ascii="Arial" w:hAnsi="Arial" w:cs="Arial"/>
                </w:rPr>
                <w:t>s</w:t>
              </w:r>
              <w:r w:rsidRPr="006202BB">
                <w:rPr>
                  <w:rFonts w:ascii="Arial" w:hAnsi="Arial" w:cs="Arial"/>
                </w:rPr>
                <w:t xml:space="preserve"> previous quarter data in historical </w:t>
              </w:r>
            </w:ins>
            <w:ins w:id="1831" w:author="kjl1" w:date="2011-10-19T10:20:00Z">
              <w:r>
                <w:rPr>
                  <w:rFonts w:ascii="Arial" w:hAnsi="Arial" w:cs="Arial"/>
                </w:rPr>
                <w:t xml:space="preserve">performance </w:t>
              </w:r>
            </w:ins>
            <w:proofErr w:type="spellStart"/>
            <w:ins w:id="1832" w:author="kjl1" w:date="2011-10-19T10:18:00Z">
              <w:r>
                <w:rPr>
                  <w:rFonts w:ascii="Arial" w:hAnsi="Arial" w:cs="Arial"/>
                </w:rPr>
                <w:t>Web</w:t>
              </w:r>
              <w:r w:rsidRPr="006202BB">
                <w:rPr>
                  <w:rFonts w:ascii="Arial" w:hAnsi="Arial" w:cs="Arial"/>
                </w:rPr>
                <w:t>pages</w:t>
              </w:r>
              <w:proofErr w:type="spellEnd"/>
            </w:ins>
          </w:p>
        </w:tc>
        <w:tc>
          <w:tcPr>
            <w:tcW w:w="2790" w:type="dxa"/>
            <w:tcBorders>
              <w:top w:val="single" w:sz="7" w:space="0" w:color="000000"/>
              <w:left w:val="single" w:sz="7" w:space="0" w:color="000000"/>
              <w:bottom w:val="single" w:sz="7" w:space="0" w:color="000000"/>
              <w:right w:val="single" w:sz="7" w:space="0" w:color="000000"/>
            </w:tcBorders>
          </w:tcPr>
          <w:p w:rsidR="006202BB" w:rsidRPr="00175B8A" w:rsidRDefault="006202BB" w:rsidP="006202BB">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33" w:author="kjl1" w:date="2011-10-19T10:18:00Z"/>
                <w:rFonts w:ascii="Arial" w:hAnsi="Arial" w:cs="Arial"/>
              </w:rPr>
            </w:pPr>
            <w:ins w:id="1834" w:author="kjl1" w:date="2011-10-19T10:20:00Z">
              <w:r>
                <w:rPr>
                  <w:rFonts w:ascii="Arial" w:hAnsi="Arial" w:cs="Arial"/>
                </w:rPr>
                <w:t>21 days</w:t>
              </w:r>
            </w:ins>
          </w:p>
        </w:tc>
      </w:tr>
      <w:tr w:rsidR="007B76E6" w:rsidRPr="00175B8A" w:rsidTr="007B76E6">
        <w:trPr>
          <w:jc w:val="center"/>
          <w:ins w:id="1835"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36" w:author="kjl1" w:date="2011-09-30T11:32:00Z"/>
                <w:rFonts w:ascii="Arial" w:hAnsi="Arial" w:cs="Arial"/>
              </w:rPr>
            </w:pPr>
          </w:p>
          <w:p w:rsidR="007B76E6" w:rsidRPr="00175B8A" w:rsidRDefault="007B76E6" w:rsidP="00E02696">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37" w:author="kjl1" w:date="2011-09-30T11:32:00Z"/>
                <w:rFonts w:ascii="Arial" w:hAnsi="Arial" w:cs="Arial"/>
              </w:rPr>
            </w:pPr>
            <w:ins w:id="1838" w:author="kjl1" w:date="2011-09-30T11:32:00Z">
              <w:r w:rsidRPr="00175B8A">
                <w:rPr>
                  <w:rFonts w:ascii="Arial" w:hAnsi="Arial" w:cs="Arial"/>
                </w:rPr>
                <w:t xml:space="preserve">IPAB posts </w:t>
              </w:r>
            </w:ins>
            <w:ins w:id="1839" w:author="kjl1" w:date="2011-10-19T16:02:00Z">
              <w:r w:rsidR="00574C3E">
                <w:rPr>
                  <w:rFonts w:ascii="Arial" w:hAnsi="Arial" w:cs="Arial"/>
                </w:rPr>
                <w:t xml:space="preserve">updated </w:t>
              </w:r>
            </w:ins>
            <w:ins w:id="1840" w:author="kjl1" w:date="2011-09-30T11:32:00Z">
              <w:r w:rsidRPr="00175B8A">
                <w:rPr>
                  <w:rFonts w:ascii="Arial" w:hAnsi="Arial" w:cs="Arial"/>
                </w:rPr>
                <w:t>Performance Indicators</w:t>
              </w:r>
            </w:ins>
            <w:ins w:id="1841" w:author="kjl1" w:date="2011-10-19T16:02:00Z">
              <w:r w:rsidR="00574C3E">
                <w:rPr>
                  <w:rFonts w:ascii="Arial" w:hAnsi="Arial" w:cs="Arial"/>
                </w:rPr>
                <w:t xml:space="preserve">, PIM results, and </w:t>
              </w:r>
            </w:ins>
            <w:ins w:id="1842" w:author="kjl1" w:date="2011-10-19T16:03:00Z">
              <w:r w:rsidR="00574C3E">
                <w:rPr>
                  <w:rFonts w:ascii="Arial" w:hAnsi="Arial" w:cs="Arial"/>
                </w:rPr>
                <w:t>inspection reports</w:t>
              </w:r>
            </w:ins>
            <w:ins w:id="1843" w:author="kjl1" w:date="2011-09-30T11:32:00Z">
              <w:r w:rsidRPr="00175B8A">
                <w:rPr>
                  <w:rFonts w:ascii="Arial" w:hAnsi="Arial" w:cs="Arial"/>
                </w:rPr>
                <w:t xml:space="preserve"> to internal Webpage for review</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44" w:author="kjl1" w:date="2011-09-30T11:32:00Z"/>
                <w:rFonts w:ascii="Arial" w:hAnsi="Arial" w:cs="Arial"/>
              </w:rPr>
            </w:pPr>
          </w:p>
          <w:p w:rsidR="007B76E6" w:rsidRPr="00175B8A" w:rsidRDefault="007B76E6" w:rsidP="00574C3E">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45" w:author="kjl1" w:date="2011-09-30T11:32:00Z"/>
                <w:rFonts w:ascii="Arial" w:hAnsi="Arial" w:cs="Arial"/>
              </w:rPr>
            </w:pPr>
            <w:ins w:id="1846" w:author="kjl1" w:date="2011-09-30T11:32:00Z">
              <w:r w:rsidRPr="00175B8A">
                <w:rPr>
                  <w:rFonts w:ascii="Arial" w:hAnsi="Arial" w:cs="Arial"/>
                </w:rPr>
                <w:t>2</w:t>
              </w:r>
            </w:ins>
            <w:ins w:id="1847" w:author="kjl1" w:date="2011-10-19T16:02:00Z">
              <w:r w:rsidR="00574C3E">
                <w:rPr>
                  <w:rFonts w:ascii="Arial" w:hAnsi="Arial" w:cs="Arial"/>
                </w:rPr>
                <w:t>4</w:t>
              </w:r>
            </w:ins>
            <w:ins w:id="1848" w:author="kjl1" w:date="2011-09-30T11:32:00Z">
              <w:r w:rsidRPr="00175B8A">
                <w:rPr>
                  <w:rFonts w:ascii="Arial" w:hAnsi="Arial" w:cs="Arial"/>
                </w:rPr>
                <w:t xml:space="preserve"> days (or </w:t>
              </w:r>
            </w:ins>
            <w:ins w:id="1849" w:author="kjl1" w:date="2011-10-19T16:02:00Z">
              <w:r w:rsidR="00574C3E">
                <w:rPr>
                  <w:rFonts w:ascii="Arial" w:hAnsi="Arial" w:cs="Arial"/>
                </w:rPr>
                <w:t>3</w:t>
              </w:r>
            </w:ins>
            <w:ins w:id="1850" w:author="kjl1" w:date="2011-10-11T13:20:00Z">
              <w:r w:rsidR="00237D49" w:rsidRPr="00175B8A">
                <w:rPr>
                  <w:rFonts w:ascii="Arial" w:hAnsi="Arial" w:cs="Arial"/>
                </w:rPr>
                <w:t xml:space="preserve"> business days</w:t>
              </w:r>
            </w:ins>
            <w:ins w:id="1851" w:author="kjl1" w:date="2011-09-30T11:32:00Z">
              <w:r w:rsidRPr="00175B8A">
                <w:rPr>
                  <w:rFonts w:ascii="Arial" w:hAnsi="Arial" w:cs="Arial"/>
                </w:rPr>
                <w:t xml:space="preserve"> after licensee submittal date</w:t>
              </w:r>
            </w:ins>
            <w:ins w:id="1852" w:author="kjl1" w:date="2011-10-18T16:30:00Z">
              <w:r w:rsidR="00175B8A" w:rsidRPr="00175B8A">
                <w:rPr>
                  <w:rFonts w:ascii="Arial" w:hAnsi="Arial" w:cs="Arial"/>
                </w:rPr>
                <w:t>)</w:t>
              </w:r>
            </w:ins>
          </w:p>
        </w:tc>
      </w:tr>
      <w:tr w:rsidR="007B76E6" w:rsidRPr="00175B8A" w:rsidTr="007B76E6">
        <w:trPr>
          <w:jc w:val="center"/>
          <w:ins w:id="1853"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54"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55" w:author="kjl1" w:date="2011-09-30T11:32:00Z"/>
                <w:rFonts w:ascii="Arial" w:hAnsi="Arial" w:cs="Arial"/>
              </w:rPr>
            </w:pPr>
            <w:ins w:id="1856" w:author="kjl1" w:date="2011-09-30T11:32:00Z">
              <w:r w:rsidRPr="00175B8A">
                <w:rPr>
                  <w:rFonts w:ascii="Arial" w:hAnsi="Arial" w:cs="Arial"/>
                </w:rPr>
                <w:t xml:space="preserve">Regions send AMS email message to </w:t>
              </w:r>
              <w:r w:rsidR="00FF3420" w:rsidRPr="00175B8A">
                <w:rPr>
                  <w:rFonts w:ascii="Arial" w:hAnsi="Arial" w:cs="Arial"/>
                </w:rPr>
                <w:fldChar w:fldCharType="begin"/>
              </w:r>
            </w:ins>
            <w:ins w:id="1857" w:author="kjl1" w:date="2011-10-11T13:22:00Z">
              <w:r w:rsidR="00237D49" w:rsidRPr="00175B8A">
                <w:rPr>
                  <w:rFonts w:ascii="Arial" w:hAnsi="Arial" w:cs="Arial"/>
                </w:rPr>
                <w:instrText>HYPERLINK "mailto:ROPassessment.Resource@nrc.gov"</w:instrText>
              </w:r>
            </w:ins>
            <w:ins w:id="1858" w:author="kjl1" w:date="2011-09-30T11:32:00Z">
              <w:r w:rsidR="00FF3420" w:rsidRPr="00175B8A">
                <w:rPr>
                  <w:rFonts w:ascii="Arial" w:hAnsi="Arial" w:cs="Arial"/>
                </w:rPr>
                <w:fldChar w:fldCharType="separate"/>
              </w:r>
              <w:r w:rsidRPr="00175B8A">
                <w:rPr>
                  <w:rFonts w:ascii="Arial" w:hAnsi="Arial" w:cs="Arial"/>
                </w:rPr>
                <w:t>ROPassessment.Resource@nrc.gov</w:t>
              </w:r>
              <w:r w:rsidR="00FF3420" w:rsidRPr="00175B8A">
                <w:rPr>
                  <w:rFonts w:ascii="Arial" w:hAnsi="Arial" w:cs="Arial"/>
                </w:rPr>
                <w:fldChar w:fldCharType="end"/>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59"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60" w:author="kjl1" w:date="2011-09-30T11:32:00Z"/>
                <w:rFonts w:ascii="Arial" w:hAnsi="Arial" w:cs="Arial"/>
              </w:rPr>
            </w:pPr>
            <w:ins w:id="1861" w:author="kjl1" w:date="2011-09-30T11:32:00Z">
              <w:r w:rsidRPr="00175B8A">
                <w:rPr>
                  <w:rFonts w:ascii="Arial" w:hAnsi="Arial" w:cs="Arial"/>
                </w:rPr>
                <w:t>30 days</w:t>
              </w:r>
            </w:ins>
          </w:p>
        </w:tc>
      </w:tr>
      <w:tr w:rsidR="007B76E6" w:rsidRPr="00175B8A" w:rsidTr="007B76E6">
        <w:trPr>
          <w:jc w:val="center"/>
          <w:ins w:id="1862"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63"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64" w:author="kjl1" w:date="2011-09-30T11:32:00Z"/>
                <w:rFonts w:ascii="Arial" w:hAnsi="Arial" w:cs="Arial"/>
              </w:rPr>
            </w:pPr>
            <w:ins w:id="1865" w:author="kjl1" w:date="2011-09-30T11:32:00Z">
              <w:r w:rsidRPr="00175B8A">
                <w:rPr>
                  <w:rFonts w:ascii="Arial" w:hAnsi="Arial" w:cs="Arial"/>
                </w:rPr>
                <w:t>IPAB posts Performance Indicators, available PIM entries, inspection reports, and Action Matrix Summary</w:t>
              </w:r>
            </w:ins>
            <w:ins w:id="1866" w:author="kjl1" w:date="2011-10-11T09:34:00Z">
              <w:r w:rsidR="001D2802" w:rsidRPr="00175B8A">
                <w:rPr>
                  <w:rFonts w:ascii="Arial" w:hAnsi="Arial" w:cs="Arial"/>
                </w:rPr>
                <w:t xml:space="preserve"> (AMS) </w:t>
              </w:r>
            </w:ins>
            <w:ins w:id="1867" w:author="kjl1" w:date="2011-09-30T11:32:00Z">
              <w:r w:rsidRPr="00175B8A">
                <w:rPr>
                  <w:rFonts w:ascii="Arial" w:hAnsi="Arial" w:cs="Arial"/>
                </w:rPr>
                <w:t xml:space="preserve"> to </w:t>
              </w:r>
            </w:ins>
            <w:ins w:id="1868" w:author="kjl1" w:date="2011-10-19T16:44:00Z">
              <w:r w:rsidR="00E02696">
                <w:rPr>
                  <w:rFonts w:ascii="Arial" w:hAnsi="Arial" w:cs="Arial"/>
                </w:rPr>
                <w:t xml:space="preserve">internal and </w:t>
              </w:r>
            </w:ins>
            <w:ins w:id="1869" w:author="kjl1" w:date="2011-09-30T11:32:00Z">
              <w:r w:rsidRPr="00175B8A">
                <w:rPr>
                  <w:rFonts w:ascii="Arial" w:hAnsi="Arial" w:cs="Arial"/>
                </w:rPr>
                <w:t xml:space="preserve">external </w:t>
              </w:r>
              <w:proofErr w:type="spellStart"/>
              <w:r w:rsidRPr="00175B8A">
                <w:rPr>
                  <w:rFonts w:ascii="Arial" w:hAnsi="Arial" w:cs="Arial"/>
                </w:rPr>
                <w:t>Webpage</w:t>
              </w:r>
            </w:ins>
            <w:ins w:id="1870" w:author="kjl1" w:date="2011-10-19T16:44:00Z">
              <w:r w:rsidR="00E02696">
                <w:rPr>
                  <w:rFonts w:ascii="Arial" w:hAnsi="Arial" w:cs="Arial"/>
                </w:rPr>
                <w:t>s</w:t>
              </w:r>
            </w:ins>
            <w:proofErr w:type="spellEnd"/>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71"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72" w:author="kjl1" w:date="2011-09-30T11:32:00Z"/>
                <w:rFonts w:ascii="Arial" w:hAnsi="Arial" w:cs="Arial"/>
              </w:rPr>
            </w:pPr>
            <w:ins w:id="1873" w:author="kjl1" w:date="2011-09-30T11:32:00Z">
              <w:r w:rsidRPr="00175B8A">
                <w:rPr>
                  <w:rFonts w:ascii="Arial" w:hAnsi="Arial" w:cs="Arial"/>
                </w:rPr>
                <w:t>35 days</w:t>
              </w:r>
            </w:ins>
          </w:p>
        </w:tc>
      </w:tr>
      <w:tr w:rsidR="007B76E6" w:rsidRPr="00175B8A" w:rsidTr="007B76E6">
        <w:trPr>
          <w:jc w:val="center"/>
          <w:ins w:id="1874"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75"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76" w:author="kjl1" w:date="2011-09-30T11:32:00Z"/>
                <w:rFonts w:ascii="Arial" w:hAnsi="Arial" w:cs="Arial"/>
              </w:rPr>
            </w:pPr>
            <w:ins w:id="1877" w:author="kjl1" w:date="2011-09-30T11:32:00Z">
              <w:r w:rsidRPr="00175B8A">
                <w:rPr>
                  <w:rFonts w:ascii="Arial" w:hAnsi="Arial" w:cs="Arial"/>
                </w:rPr>
                <w:t xml:space="preserve">Regions send assessment follow-up letters to licensees (if applicable) and email them to </w:t>
              </w:r>
              <w:r w:rsidR="00FF3420" w:rsidRPr="00175B8A">
                <w:rPr>
                  <w:rFonts w:ascii="Arial" w:hAnsi="Arial" w:cs="Arial"/>
                </w:rPr>
                <w:fldChar w:fldCharType="begin"/>
              </w:r>
            </w:ins>
            <w:ins w:id="1878" w:author="kjl1" w:date="2011-10-11T13:21:00Z">
              <w:r w:rsidR="00237D49" w:rsidRPr="00175B8A">
                <w:rPr>
                  <w:rFonts w:ascii="Arial" w:hAnsi="Arial" w:cs="Arial"/>
                </w:rPr>
                <w:instrText>HYPERLINK "mailto:ROPassessment.Resource@nrc.gov"</w:instrText>
              </w:r>
            </w:ins>
            <w:ins w:id="1879" w:author="kjl1" w:date="2011-09-30T11:32:00Z">
              <w:r w:rsidR="00FF3420" w:rsidRPr="00175B8A">
                <w:rPr>
                  <w:rFonts w:ascii="Arial" w:hAnsi="Arial" w:cs="Arial"/>
                </w:rPr>
                <w:fldChar w:fldCharType="separate"/>
              </w:r>
              <w:r w:rsidRPr="00175B8A">
                <w:rPr>
                  <w:rFonts w:ascii="Arial" w:hAnsi="Arial" w:cs="Arial"/>
                </w:rPr>
                <w:t>ROPassessment.Resource@nrc.gov</w:t>
              </w:r>
              <w:r w:rsidR="00FF3420" w:rsidRPr="00175B8A">
                <w:rPr>
                  <w:rFonts w:ascii="Arial" w:hAnsi="Arial" w:cs="Arial"/>
                </w:rPr>
                <w:fldChar w:fldCharType="end"/>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80"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81" w:author="kjl1" w:date="2011-09-30T11:32:00Z"/>
                <w:rFonts w:ascii="Arial" w:hAnsi="Arial" w:cs="Arial"/>
              </w:rPr>
            </w:pPr>
            <w:ins w:id="1882" w:author="kjl1" w:date="2011-09-30T11:32:00Z">
              <w:r w:rsidRPr="00175B8A">
                <w:rPr>
                  <w:rFonts w:ascii="Arial" w:hAnsi="Arial" w:cs="Arial"/>
                </w:rPr>
                <w:t>49 days</w:t>
              </w:r>
            </w:ins>
          </w:p>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83" w:author="kjl1" w:date="2011-09-30T11:32:00Z"/>
                <w:rFonts w:ascii="Arial" w:hAnsi="Arial" w:cs="Arial"/>
              </w:rPr>
            </w:pPr>
          </w:p>
        </w:tc>
      </w:tr>
      <w:tr w:rsidR="007B76E6" w:rsidRPr="00175B8A" w:rsidTr="007B76E6">
        <w:trPr>
          <w:jc w:val="center"/>
          <w:ins w:id="1884"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1D2802">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85" w:author="kjl1" w:date="2011-09-30T11:32:00Z"/>
                <w:rFonts w:ascii="Arial" w:hAnsi="Arial" w:cs="Arial"/>
              </w:rPr>
            </w:pPr>
            <w:ins w:id="1886" w:author="kjl1" w:date="2011-09-30T11:32:00Z">
              <w:r w:rsidRPr="00175B8A">
                <w:rPr>
                  <w:rFonts w:ascii="Arial" w:hAnsi="Arial" w:cs="Arial"/>
                </w:rPr>
                <w:t>IPAB updates assessment letter Webpage and A</w:t>
              </w:r>
            </w:ins>
            <w:ins w:id="1887" w:author="kjl1" w:date="2011-10-11T09:32:00Z">
              <w:r w:rsidR="001D2802" w:rsidRPr="00175B8A">
                <w:rPr>
                  <w:rFonts w:ascii="Arial" w:hAnsi="Arial" w:cs="Arial"/>
                </w:rPr>
                <w:t>MS</w:t>
              </w:r>
            </w:ins>
            <w:ins w:id="1888" w:author="kjl1" w:date="2011-09-30T11:32:00Z">
              <w:r w:rsidRPr="00175B8A">
                <w:rPr>
                  <w:rFonts w:ascii="Arial" w:hAnsi="Arial" w:cs="Arial"/>
                </w:rPr>
                <w:t>, if applicable.</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89"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90" w:author="kjl1" w:date="2011-09-30T11:32:00Z"/>
                <w:rFonts w:ascii="Arial" w:hAnsi="Arial" w:cs="Arial"/>
              </w:rPr>
            </w:pPr>
            <w:ins w:id="1891" w:author="kjl1" w:date="2011-09-30T11:32:00Z">
              <w:r w:rsidRPr="00175B8A">
                <w:rPr>
                  <w:rFonts w:ascii="Arial" w:hAnsi="Arial" w:cs="Arial"/>
                </w:rPr>
                <w:t>51 days</w:t>
              </w:r>
            </w:ins>
          </w:p>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92" w:author="kjl1" w:date="2011-09-30T11:32:00Z"/>
                <w:rFonts w:ascii="Arial" w:hAnsi="Arial" w:cs="Arial"/>
              </w:rPr>
            </w:pPr>
          </w:p>
        </w:tc>
      </w:tr>
      <w:tr w:rsidR="007B76E6" w:rsidRPr="00175B8A" w:rsidTr="007B76E6">
        <w:trPr>
          <w:jc w:val="center"/>
          <w:ins w:id="1893"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894" w:author="kjl1" w:date="2011-09-30T11:32:00Z"/>
                <w:rFonts w:ascii="Arial" w:hAnsi="Arial" w:cs="Arial"/>
              </w:rPr>
            </w:pPr>
            <w:ins w:id="1895" w:author="kjl1" w:date="2011-09-30T11:32:00Z">
              <w:r w:rsidRPr="00175B8A">
                <w:rPr>
                  <w:rFonts w:ascii="Arial" w:hAnsi="Arial" w:cs="Arial"/>
                </w:rPr>
                <w:t xml:space="preserve">IPAB reposts information to the internal and external ROP </w:t>
              </w:r>
              <w:proofErr w:type="spellStart"/>
              <w:r w:rsidRPr="00175B8A">
                <w:rPr>
                  <w:rFonts w:ascii="Arial" w:hAnsi="Arial" w:cs="Arial"/>
                </w:rPr>
                <w:t>Webpages</w:t>
              </w:r>
              <w:proofErr w:type="spellEnd"/>
              <w:r w:rsidRPr="00175B8A">
                <w:rPr>
                  <w:rFonts w:ascii="Arial" w:hAnsi="Arial" w:cs="Arial"/>
                </w:rPr>
                <w:t xml:space="preserve"> to capture updated PIM and IR. </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896"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897" w:author="kjl1" w:date="2011-09-30T11:32:00Z"/>
                <w:rFonts w:ascii="Arial" w:hAnsi="Arial" w:cs="Arial"/>
              </w:rPr>
            </w:pPr>
            <w:ins w:id="1898" w:author="kjl1" w:date="2011-09-30T11:32:00Z">
              <w:r w:rsidRPr="00175B8A">
                <w:rPr>
                  <w:rFonts w:ascii="Arial" w:hAnsi="Arial" w:cs="Arial"/>
                </w:rPr>
                <w:t>60 days</w:t>
              </w:r>
            </w:ins>
          </w:p>
        </w:tc>
      </w:tr>
      <w:tr w:rsidR="007B76E6" w:rsidRPr="00175B8A" w:rsidTr="007B76E6">
        <w:trPr>
          <w:jc w:val="center"/>
          <w:ins w:id="1899"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00"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901" w:author="kjl1" w:date="2011-09-30T11:32:00Z"/>
                <w:rFonts w:ascii="Arial" w:hAnsi="Arial" w:cs="Arial"/>
              </w:rPr>
            </w:pPr>
            <w:ins w:id="1902" w:author="kjl1" w:date="2011-09-30T11:32:00Z">
              <w:r w:rsidRPr="00175B8A">
                <w:rPr>
                  <w:rFonts w:ascii="Arial" w:hAnsi="Arial" w:cs="Arial"/>
                </w:rPr>
                <w:t xml:space="preserve">Regions send </w:t>
              </w:r>
            </w:ins>
            <w:ins w:id="1903" w:author="kjl1" w:date="2011-10-05T09:40:00Z">
              <w:r w:rsidR="00694A0E" w:rsidRPr="00175B8A">
                <w:rPr>
                  <w:rFonts w:ascii="Arial" w:hAnsi="Arial" w:cs="Arial"/>
                </w:rPr>
                <w:t>mid-cycle</w:t>
              </w:r>
            </w:ins>
            <w:ins w:id="1904" w:author="kjl1" w:date="2011-09-30T11:32:00Z">
              <w:r w:rsidRPr="00175B8A">
                <w:rPr>
                  <w:rFonts w:ascii="Arial" w:hAnsi="Arial" w:cs="Arial"/>
                </w:rPr>
                <w:t xml:space="preserve"> or annual assessment letters to licensees and email them to </w:t>
              </w:r>
              <w:r w:rsidR="00FF3420" w:rsidRPr="00175B8A">
                <w:rPr>
                  <w:rFonts w:ascii="Arial" w:hAnsi="Arial" w:cs="Arial"/>
                </w:rPr>
                <w:fldChar w:fldCharType="begin"/>
              </w:r>
              <w:r w:rsidRPr="00175B8A">
                <w:rPr>
                  <w:rFonts w:ascii="Arial" w:hAnsi="Arial" w:cs="Arial"/>
                </w:rPr>
                <w:instrText>HYPERLINK "mailto:ROPassessment.Resource@nrc.gov"</w:instrText>
              </w:r>
              <w:r w:rsidR="00FF3420" w:rsidRPr="00175B8A">
                <w:rPr>
                  <w:rFonts w:ascii="Arial" w:hAnsi="Arial" w:cs="Arial"/>
                </w:rPr>
                <w:fldChar w:fldCharType="separate"/>
              </w:r>
              <w:r w:rsidRPr="00175B8A">
                <w:rPr>
                  <w:rFonts w:ascii="Arial" w:hAnsi="Arial" w:cs="Arial"/>
                </w:rPr>
                <w:t>ROPassessment.Resource@nrc.gov</w:t>
              </w:r>
              <w:r w:rsidR="00FF3420" w:rsidRPr="00175B8A">
                <w:rPr>
                  <w:rFonts w:ascii="Arial" w:hAnsi="Arial" w:cs="Arial"/>
                </w:rPr>
                <w:fldChar w:fldCharType="end"/>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05"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906" w:author="kjl1" w:date="2011-09-30T11:32:00Z"/>
                <w:rFonts w:ascii="Arial" w:hAnsi="Arial" w:cs="Arial"/>
              </w:rPr>
            </w:pPr>
            <w:ins w:id="1907" w:author="kjl1" w:date="2011-09-30T11:32:00Z">
              <w:r w:rsidRPr="00175B8A">
                <w:rPr>
                  <w:rFonts w:ascii="Arial" w:hAnsi="Arial" w:cs="Arial"/>
                </w:rPr>
                <w:t>63 days</w:t>
              </w:r>
            </w:ins>
          </w:p>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08" w:author="kjl1" w:date="2011-09-30T11:32:00Z"/>
                <w:rFonts w:ascii="Arial" w:hAnsi="Arial" w:cs="Arial"/>
              </w:rPr>
            </w:pPr>
          </w:p>
        </w:tc>
      </w:tr>
      <w:tr w:rsidR="007B76E6" w:rsidRPr="00175B8A" w:rsidTr="007B76E6">
        <w:trPr>
          <w:jc w:val="center"/>
          <w:ins w:id="1909"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10" w:author="kjl1" w:date="2011-09-30T11:32:00Z"/>
                <w:rFonts w:ascii="Arial" w:hAnsi="Arial" w:cs="Arial"/>
              </w:rPr>
            </w:pPr>
          </w:p>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911" w:author="kjl1" w:date="2011-09-30T11:32:00Z"/>
                <w:rFonts w:ascii="Arial" w:hAnsi="Arial" w:cs="Arial"/>
              </w:rPr>
            </w:pPr>
            <w:ins w:id="1912" w:author="kjl1" w:date="2011-09-30T11:32:00Z">
              <w:r w:rsidRPr="00175B8A">
                <w:rPr>
                  <w:rFonts w:ascii="Arial" w:hAnsi="Arial" w:cs="Arial"/>
                </w:rPr>
                <w:lastRenderedPageBreak/>
                <w:t xml:space="preserve">IPAB updates assessment letter and Substantive Cross-Cutting Issue (SCCI) summary </w:t>
              </w:r>
              <w:proofErr w:type="spellStart"/>
              <w:r w:rsidRPr="00175B8A">
                <w:rPr>
                  <w:rFonts w:ascii="Arial" w:hAnsi="Arial" w:cs="Arial"/>
                </w:rPr>
                <w:t>webpages</w:t>
              </w:r>
              <w:proofErr w:type="spellEnd"/>
              <w:r w:rsidRPr="00175B8A">
                <w:rPr>
                  <w:rFonts w:ascii="Arial" w:hAnsi="Arial" w:cs="Arial"/>
                </w:rPr>
                <w:t xml:space="preserve"> at the end of </w:t>
              </w:r>
            </w:ins>
            <w:ins w:id="1913" w:author="kjl1" w:date="2011-10-05T09:40:00Z">
              <w:r w:rsidR="00694A0E" w:rsidRPr="00175B8A">
                <w:rPr>
                  <w:rFonts w:ascii="Arial" w:hAnsi="Arial" w:cs="Arial"/>
                </w:rPr>
                <w:t>mid-cycle</w:t>
              </w:r>
            </w:ins>
            <w:ins w:id="1914" w:author="kjl1" w:date="2011-09-30T11:32:00Z">
              <w:r w:rsidRPr="00175B8A">
                <w:rPr>
                  <w:rFonts w:ascii="Arial" w:hAnsi="Arial" w:cs="Arial"/>
                </w:rPr>
                <w:t xml:space="preserve"> and end-of-cycle periods </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15" w:author="kjl1" w:date="2011-09-30T11:32:00Z"/>
                <w:rFonts w:ascii="Arial" w:hAnsi="Arial" w:cs="Arial"/>
              </w:rPr>
            </w:pPr>
          </w:p>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916" w:author="kjl1" w:date="2011-09-30T11:32:00Z"/>
                <w:rFonts w:ascii="Arial" w:hAnsi="Arial" w:cs="Arial"/>
              </w:rPr>
            </w:pPr>
            <w:ins w:id="1917" w:author="kjl1" w:date="2011-09-30T11:32:00Z">
              <w:r w:rsidRPr="00175B8A">
                <w:rPr>
                  <w:rFonts w:ascii="Arial" w:hAnsi="Arial" w:cs="Arial"/>
                </w:rPr>
                <w:lastRenderedPageBreak/>
                <w:t>65 days</w:t>
              </w:r>
            </w:ins>
          </w:p>
        </w:tc>
      </w:tr>
      <w:tr w:rsidR="007B76E6" w:rsidRPr="00175B8A" w:rsidTr="007B76E6">
        <w:trPr>
          <w:jc w:val="center"/>
          <w:ins w:id="1918"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919" w:author="kjl1" w:date="2011-09-30T11:32:00Z"/>
                <w:rFonts w:ascii="Arial" w:hAnsi="Arial" w:cs="Arial"/>
              </w:rPr>
            </w:pPr>
            <w:ins w:id="1920" w:author="kjl1" w:date="2011-09-30T11:32:00Z">
              <w:r w:rsidRPr="00175B8A">
                <w:rPr>
                  <w:rFonts w:ascii="Arial" w:hAnsi="Arial" w:cs="Arial"/>
                </w:rPr>
                <w:lastRenderedPageBreak/>
                <w:t>Corrections or change in SDP of any findings (greater-than-green)</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921" w:author="kjl1" w:date="2011-09-30T11:32:00Z"/>
                <w:rFonts w:ascii="Arial" w:hAnsi="Arial" w:cs="Arial"/>
              </w:rPr>
            </w:pPr>
            <w:ins w:id="1922" w:author="kjl1" w:date="2011-09-30T11:32:00Z">
              <w:r w:rsidRPr="00175B8A">
                <w:rPr>
                  <w:rFonts w:ascii="Arial" w:hAnsi="Arial" w:cs="Arial"/>
                </w:rPr>
                <w:t>As needed</w:t>
              </w:r>
            </w:ins>
          </w:p>
        </w:tc>
      </w:tr>
      <w:tr w:rsidR="007B76E6" w:rsidRPr="00175B8A" w:rsidTr="007B76E6">
        <w:trPr>
          <w:jc w:val="center"/>
          <w:ins w:id="1923"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924" w:author="kjl1" w:date="2011-09-30T11:32:00Z"/>
                <w:rFonts w:ascii="Arial" w:hAnsi="Arial" w:cs="Arial"/>
              </w:rPr>
            </w:pPr>
            <w:ins w:id="1925" w:author="kjl1" w:date="2011-09-30T11:32:00Z">
              <w:r w:rsidRPr="00175B8A">
                <w:rPr>
                  <w:rFonts w:ascii="Arial" w:hAnsi="Arial" w:cs="Arial"/>
                </w:rPr>
                <w:t>Regions send AMS for Action Matrix changes that occur at times other than the quarterly reviews</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926" w:author="kjl1" w:date="2011-09-30T11:32:00Z"/>
                <w:rFonts w:ascii="Arial" w:hAnsi="Arial" w:cs="Arial"/>
              </w:rPr>
            </w:pPr>
            <w:ins w:id="1927" w:author="kjl1" w:date="2011-09-30T11:32:00Z">
              <w:r w:rsidRPr="00175B8A">
                <w:rPr>
                  <w:rFonts w:ascii="Arial" w:hAnsi="Arial" w:cs="Arial"/>
                </w:rPr>
                <w:t>7 days after information is publicly available</w:t>
              </w:r>
            </w:ins>
          </w:p>
        </w:tc>
      </w:tr>
      <w:tr w:rsidR="007B76E6" w:rsidRPr="00175B8A" w:rsidTr="007B76E6">
        <w:trPr>
          <w:jc w:val="center"/>
          <w:ins w:id="1928" w:author="kjl1" w:date="2011-09-30T11:32:00Z"/>
        </w:trPr>
        <w:tc>
          <w:tcPr>
            <w:tcW w:w="4590" w:type="dxa"/>
            <w:tcBorders>
              <w:top w:val="single" w:sz="7" w:space="0" w:color="000000"/>
              <w:left w:val="single" w:sz="7" w:space="0" w:color="000000"/>
              <w:bottom w:val="single" w:sz="7" w:space="0" w:color="000000"/>
              <w:right w:val="single" w:sz="7" w:space="0" w:color="000000"/>
            </w:tcBorders>
          </w:tcPr>
          <w:p w:rsidR="007B76E6" w:rsidRPr="00175B8A" w:rsidRDefault="007B76E6" w:rsidP="001D2802">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ins w:id="1929" w:author="kjl1" w:date="2011-09-30T11:32:00Z"/>
                <w:rFonts w:ascii="Arial" w:hAnsi="Arial" w:cs="Arial"/>
              </w:rPr>
            </w:pPr>
            <w:ins w:id="1930" w:author="kjl1" w:date="2011-09-30T11:32:00Z">
              <w:r w:rsidRPr="00175B8A">
                <w:rPr>
                  <w:rFonts w:ascii="Arial" w:hAnsi="Arial" w:cs="Arial"/>
                </w:rPr>
                <w:t xml:space="preserve">Changes to </w:t>
              </w:r>
            </w:ins>
            <w:ins w:id="1931" w:author="kjl1" w:date="2011-10-11T09:33:00Z">
              <w:r w:rsidR="001D2802" w:rsidRPr="00175B8A">
                <w:rPr>
                  <w:rFonts w:ascii="Arial" w:hAnsi="Arial" w:cs="Arial"/>
                </w:rPr>
                <w:t>AMS</w:t>
              </w:r>
            </w:ins>
            <w:ins w:id="1932" w:author="kjl1" w:date="2011-09-30T11:32:00Z">
              <w:r w:rsidRPr="00175B8A">
                <w:rPr>
                  <w:rFonts w:ascii="Arial" w:hAnsi="Arial" w:cs="Arial"/>
                </w:rPr>
                <w:t xml:space="preserve"> (along with findings, inspection reports, and assessment letters) posted to external Webpage (outside of quarterly input)</w:t>
              </w:r>
            </w:ins>
          </w:p>
        </w:tc>
        <w:tc>
          <w:tcPr>
            <w:tcW w:w="2790" w:type="dxa"/>
            <w:tcBorders>
              <w:top w:val="single" w:sz="7" w:space="0" w:color="000000"/>
              <w:left w:val="single" w:sz="7" w:space="0" w:color="000000"/>
              <w:bottom w:val="single" w:sz="7" w:space="0" w:color="000000"/>
              <w:right w:val="single" w:sz="7" w:space="0" w:color="000000"/>
            </w:tcBorders>
          </w:tcPr>
          <w:p w:rsidR="007B76E6" w:rsidRPr="00175B8A" w:rsidRDefault="007B76E6" w:rsidP="00FC7E17">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ins w:id="1933" w:author="kjl1" w:date="2011-09-30T11:32:00Z"/>
                <w:rFonts w:ascii="Arial" w:hAnsi="Arial" w:cs="Arial"/>
              </w:rPr>
            </w:pPr>
            <w:ins w:id="1934" w:author="kjl1" w:date="2011-09-30T11:32:00Z">
              <w:r w:rsidRPr="00175B8A">
                <w:rPr>
                  <w:rFonts w:ascii="Arial" w:hAnsi="Arial" w:cs="Arial"/>
                </w:rPr>
                <w:t>14 days after information is publicly available</w:t>
              </w:r>
            </w:ins>
          </w:p>
        </w:tc>
      </w:tr>
    </w:tbl>
    <w:p w:rsidR="00DD16AA" w:rsidRPr="00175B8A" w:rsidRDefault="00DD16AA" w:rsidP="00C039AC">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ins w:id="1935" w:author="KJL1" w:date="2011-06-02T08:44:00Z"/>
          <w:rFonts w:ascii="Arial" w:hAnsi="Arial" w:cs="Arial"/>
        </w:rPr>
      </w:pPr>
    </w:p>
    <w:p w:rsidR="00DD16AA" w:rsidRPr="00175B8A"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936" w:author="KJL1" w:date="2011-06-02T08:44:00Z"/>
          <w:rFonts w:ascii="Arial" w:hAnsi="Arial" w:cs="Arial"/>
        </w:rPr>
      </w:pPr>
      <w:ins w:id="1937" w:author="KJL1" w:date="2011-06-02T08:44:00Z">
        <w:r w:rsidRPr="00175B8A">
          <w:rPr>
            <w:rFonts w:ascii="Arial" w:hAnsi="Arial" w:cs="Arial"/>
          </w:rPr>
          <w:t>On the 35</w:t>
        </w:r>
        <w:r w:rsidRPr="00175B8A">
          <w:rPr>
            <w:rFonts w:ascii="Arial" w:hAnsi="Arial" w:cs="Arial"/>
            <w:vertAlign w:val="superscript"/>
          </w:rPr>
          <w:t>th</w:t>
        </w:r>
        <w:r w:rsidRPr="00175B8A">
          <w:rPr>
            <w:rFonts w:ascii="Arial" w:hAnsi="Arial" w:cs="Arial"/>
          </w:rPr>
          <w:t xml:space="preserve"> day and 60</w:t>
        </w:r>
        <w:r w:rsidRPr="00175B8A">
          <w:rPr>
            <w:rFonts w:ascii="Arial" w:hAnsi="Arial" w:cs="Arial"/>
            <w:vertAlign w:val="superscript"/>
          </w:rPr>
          <w:t>th</w:t>
        </w:r>
        <w:r w:rsidRPr="00175B8A">
          <w:rPr>
            <w:rFonts w:ascii="Arial" w:hAnsi="Arial" w:cs="Arial"/>
          </w:rPr>
          <w:t xml:space="preserve"> day following the end of each quarter, the ROP </w:t>
        </w:r>
      </w:ins>
      <w:ins w:id="1938" w:author="Jocelyn" w:date="2011-08-21T17:58:00Z">
        <w:r w:rsidR="00BD6038" w:rsidRPr="00175B8A">
          <w:rPr>
            <w:rFonts w:ascii="Arial" w:hAnsi="Arial" w:cs="Arial"/>
          </w:rPr>
          <w:t>Webpage</w:t>
        </w:r>
      </w:ins>
      <w:ins w:id="1939" w:author="KJL1" w:date="2011-06-02T08:44:00Z">
        <w:r w:rsidRPr="00175B8A">
          <w:rPr>
            <w:rFonts w:ascii="Arial" w:hAnsi="Arial" w:cs="Arial"/>
          </w:rPr>
          <w:t xml:space="preserve"> will be updated with the latest available PIM entries (from the RPS/IR module), inspection reports (from ADAMS), and related</w:t>
        </w:r>
      </w:ins>
      <w:ins w:id="1940" w:author="Jocelyn" w:date="2011-08-21T20:42:00Z">
        <w:r w:rsidR="007108A0" w:rsidRPr="00175B8A">
          <w:rPr>
            <w:rFonts w:ascii="Arial" w:hAnsi="Arial" w:cs="Arial"/>
          </w:rPr>
          <w:t xml:space="preserve"> inspection findings</w:t>
        </w:r>
      </w:ins>
      <w:ins w:id="1941" w:author="KJL1" w:date="2011-06-02T08:44:00Z">
        <w:r w:rsidRPr="00175B8A">
          <w:rPr>
            <w:rFonts w:ascii="Arial" w:hAnsi="Arial" w:cs="Arial"/>
          </w:rPr>
          <w:t>.  The 60</w:t>
        </w:r>
        <w:r w:rsidRPr="00175B8A">
          <w:rPr>
            <w:rFonts w:ascii="Arial" w:hAnsi="Arial" w:cs="Arial"/>
            <w:vertAlign w:val="superscript"/>
          </w:rPr>
          <w:t>th</w:t>
        </w:r>
        <w:r w:rsidRPr="00175B8A">
          <w:rPr>
            <w:rFonts w:ascii="Arial" w:hAnsi="Arial" w:cs="Arial"/>
          </w:rPr>
          <w:t xml:space="preserve"> day posting is to include any newly issued inspection reports and updated PIM that were not captured by the first posting</w:t>
        </w:r>
      </w:ins>
      <w:ins w:id="1942" w:author="kjl1" w:date="2011-11-09T13:22:00Z">
        <w:r w:rsidR="004D5BD2">
          <w:rPr>
            <w:rFonts w:ascii="Arial" w:hAnsi="Arial" w:cs="Arial"/>
          </w:rPr>
          <w:t>.</w:t>
        </w:r>
      </w:ins>
      <w:ins w:id="1943" w:author="KJL1" w:date="2011-06-02T08:44:00Z">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944" w:author="KJL1" w:date="2011-06-02T08:44:00Z"/>
          <w:rFonts w:ascii="Arial" w:hAnsi="Arial" w:cs="Arial"/>
        </w:rPr>
      </w:pPr>
      <w:ins w:id="1945" w:author="KJL1" w:date="2011-06-02T08:44:00Z">
        <w:r w:rsidRPr="00175B8A">
          <w:rPr>
            <w:rFonts w:ascii="Arial" w:hAnsi="Arial" w:cs="Arial"/>
          </w:rPr>
          <w:tab/>
        </w:r>
      </w:ins>
    </w:p>
    <w:p w:rsidR="00DD16AA" w:rsidRPr="00175B8A"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946" w:author="KJL1" w:date="2011-06-02T08:44:00Z"/>
          <w:rFonts w:ascii="Arial" w:hAnsi="Arial" w:cs="Arial"/>
        </w:rPr>
      </w:pPr>
      <w:ins w:id="1947" w:author="KJL1" w:date="2011-06-02T08:44:00Z">
        <w:r w:rsidRPr="00175B8A">
          <w:rPr>
            <w:rFonts w:ascii="Arial" w:hAnsi="Arial" w:cs="Arial"/>
          </w:rPr>
          <w:t xml:space="preserve">When there is a change in Action Matrix column designation, the PIM entries and related inspection reports are posted as soon as practical after the reports become publicly available. These updates include the final significance determination that resulted in a risk significance that is </w:t>
        </w:r>
      </w:ins>
      <w:ins w:id="1948" w:author="KJL1" w:date="2011-06-30T10:35:00Z">
        <w:r w:rsidR="00CB5719" w:rsidRPr="00175B8A">
          <w:rPr>
            <w:rFonts w:ascii="Arial" w:hAnsi="Arial" w:cs="Arial"/>
          </w:rPr>
          <w:t>greater-than-green</w:t>
        </w:r>
      </w:ins>
      <w:ins w:id="1949" w:author="KJL1" w:date="2011-06-02T08:44:00Z">
        <w:r w:rsidRPr="00175B8A">
          <w:rPr>
            <w:rFonts w:ascii="Arial" w:hAnsi="Arial" w:cs="Arial"/>
          </w:rPr>
          <w:t xml:space="preserve"> or a final enforcement decision that resulted in a notice of violation being issued.</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jc w:val="both"/>
        <w:rPr>
          <w:ins w:id="1950" w:author="KJL1" w:date="2011-06-02T08:44:00Z"/>
          <w:rFonts w:ascii="Arial" w:hAnsi="Arial" w:cs="Arial"/>
        </w:rPr>
      </w:pPr>
    </w:p>
    <w:p w:rsidR="00DD16AA" w:rsidRPr="00175B8A" w:rsidRDefault="00DD16AA" w:rsidP="00544759">
      <w:pPr>
        <w:pStyle w:val="ListParagraph"/>
        <w:numPr>
          <w:ilvl w:val="0"/>
          <w:numId w:val="11"/>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ins w:id="1951" w:author="KJL1" w:date="2011-06-02T08:44:00Z"/>
          <w:rFonts w:ascii="Arial" w:hAnsi="Arial" w:cs="Arial"/>
        </w:rPr>
      </w:pPr>
      <w:ins w:id="1952" w:author="KJL1" w:date="2011-06-02T08:44:00Z">
        <w:r w:rsidRPr="00175B8A">
          <w:rPr>
            <w:rFonts w:ascii="Arial" w:hAnsi="Arial" w:cs="Arial"/>
          </w:rPr>
          <w:t xml:space="preserve">The ROP </w:t>
        </w:r>
      </w:ins>
      <w:proofErr w:type="spellStart"/>
      <w:ins w:id="1953" w:author="Jocelyn" w:date="2011-08-21T17:58:00Z">
        <w:r w:rsidR="00BD6038" w:rsidRPr="00175B8A">
          <w:rPr>
            <w:rFonts w:ascii="Arial" w:hAnsi="Arial" w:cs="Arial"/>
          </w:rPr>
          <w:t>Webpage</w:t>
        </w:r>
      </w:ins>
      <w:ins w:id="1954" w:author="KJL1" w:date="2011-06-02T08:44:00Z">
        <w:r w:rsidRPr="00175B8A">
          <w:rPr>
            <w:rFonts w:ascii="Arial" w:hAnsi="Arial" w:cs="Arial"/>
          </w:rPr>
          <w:t>s</w:t>
        </w:r>
        <w:proofErr w:type="spellEnd"/>
        <w:r w:rsidRPr="00175B8A">
          <w:rPr>
            <w:rFonts w:ascii="Arial" w:hAnsi="Arial" w:cs="Arial"/>
          </w:rPr>
          <w:t xml:space="preserve"> will also be updated </w:t>
        </w:r>
      </w:ins>
      <w:r w:rsidRPr="00175B8A">
        <w:rPr>
          <w:rFonts w:ascii="Arial" w:hAnsi="Arial" w:cs="Arial"/>
        </w:rPr>
        <w:t xml:space="preserve">on </w:t>
      </w:r>
      <w:ins w:id="1955" w:author="KJL1" w:date="2011-06-02T08:44:00Z">
        <w:r w:rsidRPr="00175B8A">
          <w:rPr>
            <w:rFonts w:ascii="Arial" w:hAnsi="Arial" w:cs="Arial"/>
          </w:rPr>
          <w:t>an as needed</w:t>
        </w:r>
      </w:ins>
      <w:r w:rsidRPr="00175B8A">
        <w:rPr>
          <w:rFonts w:ascii="Arial" w:hAnsi="Arial" w:cs="Arial"/>
        </w:rPr>
        <w:t xml:space="preserve"> basis </w:t>
      </w:r>
      <w:ins w:id="1956" w:author="KJL1" w:date="2011-06-02T08:44:00Z">
        <w:r w:rsidRPr="00175B8A">
          <w:rPr>
            <w:rFonts w:ascii="Arial" w:hAnsi="Arial" w:cs="Arial"/>
          </w:rPr>
          <w:t xml:space="preserve">to correct any discrepancies, omissions in previously posted information, or if there is a change in licensee performance (generally for </w:t>
        </w:r>
      </w:ins>
      <w:ins w:id="1957" w:author="KJL1" w:date="2011-06-30T10:35:00Z">
        <w:r w:rsidR="00CB5719" w:rsidRPr="00175B8A">
          <w:rPr>
            <w:rFonts w:ascii="Arial" w:hAnsi="Arial" w:cs="Arial"/>
          </w:rPr>
          <w:t>greater-than-green</w:t>
        </w:r>
      </w:ins>
      <w:ins w:id="1958" w:author="KJL1" w:date="2011-06-02T08:44:00Z">
        <w:r w:rsidRPr="00175B8A">
          <w:rPr>
            <w:rFonts w:ascii="Arial" w:hAnsi="Arial" w:cs="Arial"/>
          </w:rPr>
          <w:t xml:space="preserve"> findings) and resultant NRC actions.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59" w:author="KJL1" w:date="2011-06-02T08:44:00Z"/>
          <w:rFonts w:ascii="Arial" w:hAnsi="Arial" w:cs="Arial"/>
        </w:rPr>
      </w:pPr>
    </w:p>
    <w:p w:rsidR="00DD16AA" w:rsidRPr="00175B8A"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960" w:author="KJL1" w:date="2011-06-02T08:44:00Z"/>
          <w:rFonts w:ascii="Arial" w:hAnsi="Arial" w:cs="Arial"/>
        </w:rPr>
      </w:pPr>
      <w:ins w:id="1961" w:author="KJL1" w:date="2011-06-02T08:44:00Z">
        <w:r w:rsidRPr="00175B8A">
          <w:rPr>
            <w:rFonts w:ascii="Arial" w:hAnsi="Arial" w:cs="Arial"/>
            <w:u w:val="single"/>
          </w:rPr>
          <w:t>Performance Indicators</w:t>
        </w:r>
        <w:r w:rsidRPr="00175B8A">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ins w:id="1962" w:author="KJL1" w:date="2011-06-02T08:44:00Z"/>
          <w:rFonts w:ascii="Arial" w:hAnsi="Arial" w:cs="Arial"/>
        </w:rPr>
      </w:pPr>
    </w:p>
    <w:p w:rsidR="00DD16AA" w:rsidRPr="00175B8A"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ins w:id="1963" w:author="KJL1" w:date="2011-06-02T08:44:00Z">
        <w:r w:rsidRPr="00175B8A">
          <w:rPr>
            <w:rFonts w:ascii="Arial" w:hAnsi="Arial" w:cs="Arial"/>
          </w:rPr>
          <w:t xml:space="preserve">Licensees submit quarterly PI data, </w:t>
        </w:r>
      </w:ins>
      <w:r w:rsidRPr="00175B8A">
        <w:rPr>
          <w:rFonts w:ascii="Arial" w:hAnsi="Arial" w:cs="Arial"/>
        </w:rPr>
        <w:t xml:space="preserve">in accordance with </w:t>
      </w:r>
      <w:ins w:id="1964" w:author="kjl1" w:date="2011-10-19T16:45:00Z">
        <w:r w:rsidR="00090E17">
          <w:rPr>
            <w:rFonts w:ascii="Arial" w:hAnsi="Arial" w:cs="Arial"/>
          </w:rPr>
          <w:t>NEI 99-02</w:t>
        </w:r>
      </w:ins>
      <w:ins w:id="1965" w:author="KJL1" w:date="2011-06-02T08:44:00Z">
        <w:r w:rsidRPr="00175B8A">
          <w:rPr>
            <w:rFonts w:ascii="Arial" w:hAnsi="Arial" w:cs="Arial"/>
          </w:rPr>
          <w:t>, “</w:t>
        </w:r>
      </w:ins>
      <w:ins w:id="1966" w:author="kjl1" w:date="2011-10-19T16:45:00Z">
        <w:r w:rsidR="00090E17">
          <w:rPr>
            <w:rFonts w:ascii="Arial" w:hAnsi="Arial" w:cs="Arial"/>
          </w:rPr>
          <w:t>Regulatory Assessment Performance Indicator</w:t>
        </w:r>
        <w:r w:rsidR="00090E17">
          <w:rPr>
            <w:rFonts w:ascii="Arial" w:eastAsiaTheme="minorHAnsi" w:hAnsi="Arial" w:cs="Arial"/>
          </w:rPr>
          <w:t xml:space="preserve"> Guideline</w:t>
        </w:r>
      </w:ins>
      <w:ins w:id="1967" w:author="KJL1" w:date="2011-06-02T08:44:00Z">
        <w:r w:rsidRPr="00175B8A">
          <w:rPr>
            <w:rFonts w:ascii="Arial" w:eastAsiaTheme="minorHAnsi" w:hAnsi="Arial" w:cs="Arial"/>
          </w:rPr>
          <w:t>,”</w:t>
        </w:r>
      </w:ins>
      <w:r w:rsidRPr="00175B8A">
        <w:rPr>
          <w:rFonts w:ascii="Arial" w:hAnsi="Arial" w:cs="Arial"/>
        </w:rPr>
        <w:t xml:space="preserve"> to the NRC </w:t>
      </w:r>
      <w:ins w:id="1968" w:author="kjl1" w:date="2011-10-19T16:46:00Z">
        <w:r w:rsidR="008A67AE">
          <w:rPr>
            <w:rFonts w:ascii="Arial" w:hAnsi="Arial" w:cs="Arial"/>
          </w:rPr>
          <w:t xml:space="preserve">typically </w:t>
        </w:r>
      </w:ins>
      <w:r w:rsidRPr="00175B8A">
        <w:rPr>
          <w:rFonts w:ascii="Arial" w:hAnsi="Arial" w:cs="Arial"/>
        </w:rPr>
        <w:t>within 21 days following the end of the reporting period</w:t>
      </w:r>
      <w:ins w:id="1969" w:author="kjl1" w:date="2011-10-19T16:45:00Z">
        <w:r w:rsidR="00090E17">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DD16AA" w:rsidRPr="00175B8A"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r w:rsidRPr="00175B8A">
        <w:rPr>
          <w:rFonts w:ascii="Arial" w:hAnsi="Arial" w:cs="Arial"/>
        </w:rPr>
        <w:t xml:space="preserve">Within </w:t>
      </w:r>
      <w:ins w:id="1970" w:author="kjl1" w:date="2011-09-27T14:00:00Z">
        <w:r w:rsidR="00B8337C" w:rsidRPr="00175B8A">
          <w:rPr>
            <w:rFonts w:ascii="Arial" w:hAnsi="Arial" w:cs="Arial"/>
          </w:rPr>
          <w:t xml:space="preserve">3 </w:t>
        </w:r>
      </w:ins>
      <w:r w:rsidRPr="00175B8A">
        <w:rPr>
          <w:rFonts w:ascii="Arial" w:hAnsi="Arial" w:cs="Arial"/>
        </w:rPr>
        <w:t xml:space="preserve">business days after </w:t>
      </w:r>
      <w:ins w:id="1971" w:author="KJL1" w:date="2011-06-02T08:44:00Z">
        <w:r w:rsidRPr="00175B8A">
          <w:rPr>
            <w:rFonts w:ascii="Arial" w:hAnsi="Arial" w:cs="Arial"/>
          </w:rPr>
          <w:t>the due date</w:t>
        </w:r>
      </w:ins>
      <w:r w:rsidRPr="00175B8A">
        <w:rPr>
          <w:rFonts w:ascii="Arial" w:hAnsi="Arial" w:cs="Arial"/>
        </w:rPr>
        <w:t xml:space="preserve"> of the </w:t>
      </w:r>
      <w:ins w:id="1972" w:author="KJL1" w:date="2011-06-02T08:44:00Z">
        <w:r w:rsidRPr="00175B8A">
          <w:rPr>
            <w:rFonts w:ascii="Arial" w:hAnsi="Arial" w:cs="Arial"/>
          </w:rPr>
          <w:t>licensees’</w:t>
        </w:r>
      </w:ins>
      <w:r w:rsidRPr="00175B8A">
        <w:rPr>
          <w:rFonts w:ascii="Arial" w:hAnsi="Arial" w:cs="Arial"/>
        </w:rPr>
        <w:t xml:space="preserve"> data transmissions, the PI data, indicator values, and associated graphs </w:t>
      </w:r>
      <w:ins w:id="1973" w:author="KJL1" w:date="2011-06-02T08:44:00Z">
        <w:r w:rsidRPr="00175B8A">
          <w:rPr>
            <w:rFonts w:ascii="Arial" w:hAnsi="Arial" w:cs="Arial"/>
          </w:rPr>
          <w:t xml:space="preserve">are posted to </w:t>
        </w:r>
      </w:ins>
      <w:r w:rsidRPr="00175B8A">
        <w:rPr>
          <w:rFonts w:ascii="Arial" w:hAnsi="Arial" w:cs="Arial"/>
        </w:rPr>
        <w:t xml:space="preserve">the </w:t>
      </w:r>
      <w:ins w:id="1974" w:author="KJL1" w:date="2011-06-02T08:44:00Z">
        <w:r w:rsidRPr="00175B8A">
          <w:rPr>
            <w:rFonts w:ascii="Arial" w:hAnsi="Arial" w:cs="Arial"/>
          </w:rPr>
          <w:t>NRC’s</w:t>
        </w:r>
      </w:ins>
      <w:r w:rsidRPr="00175B8A">
        <w:rPr>
          <w:rFonts w:ascii="Arial" w:hAnsi="Arial" w:cs="Arial"/>
        </w:rPr>
        <w:t xml:space="preserve"> </w:t>
      </w:r>
      <w:r w:rsidRPr="00175B8A">
        <w:rPr>
          <w:rFonts w:ascii="Arial" w:hAnsi="Arial" w:cs="Arial"/>
          <w:u w:val="single"/>
        </w:rPr>
        <w:t>internal</w:t>
      </w:r>
      <w:r w:rsidRPr="00175B8A">
        <w:rPr>
          <w:rFonts w:ascii="Arial" w:hAnsi="Arial" w:cs="Arial"/>
        </w:rPr>
        <w:t xml:space="preserve"> ROP </w:t>
      </w:r>
      <w:ins w:id="1975" w:author="Jocelyn" w:date="2011-08-21T17:58:00Z">
        <w:r w:rsidR="00BD6038" w:rsidRPr="00175B8A">
          <w:rPr>
            <w:rFonts w:ascii="Arial" w:hAnsi="Arial" w:cs="Arial"/>
          </w:rPr>
          <w:t>Webpage</w:t>
        </w:r>
      </w:ins>
      <w:ins w:id="1976" w:author="KJL1" w:date="2011-06-02T08:44:00Z">
        <w:r w:rsidRPr="00175B8A">
          <w:rPr>
            <w:rFonts w:ascii="Arial" w:hAnsi="Arial" w:cs="Arial"/>
          </w:rPr>
          <w:t>.  The</w:t>
        </w:r>
      </w:ins>
      <w:r w:rsidRPr="00175B8A">
        <w:rPr>
          <w:rFonts w:ascii="Arial" w:hAnsi="Arial" w:cs="Arial"/>
        </w:rPr>
        <w:t xml:space="preserve"> regions </w:t>
      </w:r>
      <w:ins w:id="1977" w:author="KJL1" w:date="2011-06-02T08:44:00Z">
        <w:r w:rsidRPr="00175B8A">
          <w:rPr>
            <w:rFonts w:ascii="Arial" w:hAnsi="Arial" w:cs="Arial"/>
          </w:rPr>
          <w:t>then</w:t>
        </w:r>
      </w:ins>
      <w:r w:rsidRPr="00175B8A">
        <w:rPr>
          <w:rFonts w:ascii="Arial" w:hAnsi="Arial" w:cs="Arial"/>
        </w:rPr>
        <w:t xml:space="preserve"> review the PIs and determine the </w:t>
      </w:r>
      <w:ins w:id="1978" w:author="KJL1" w:date="2011-06-02T08:44:00Z">
        <w:r w:rsidRPr="00175B8A">
          <w:rPr>
            <w:rFonts w:ascii="Arial" w:hAnsi="Arial" w:cs="Arial"/>
          </w:rPr>
          <w:t>Action Matrix</w:t>
        </w:r>
      </w:ins>
      <w:r w:rsidRPr="00175B8A">
        <w:rPr>
          <w:rFonts w:ascii="Arial" w:hAnsi="Arial" w:cs="Arial"/>
        </w:rPr>
        <w:t xml:space="preserve"> designations</w:t>
      </w:r>
      <w:ins w:id="1979" w:author="KJL1" w:date="2011-06-02T08:44:00Z">
        <w:r w:rsidRPr="00175B8A">
          <w:rPr>
            <w:rFonts w:ascii="Arial" w:hAnsi="Arial" w:cs="Arial"/>
          </w:rPr>
          <w:t>, as well as</w:t>
        </w:r>
      </w:ins>
      <w:r w:rsidRPr="00175B8A">
        <w:rPr>
          <w:rFonts w:ascii="Arial" w:hAnsi="Arial" w:cs="Arial"/>
        </w:rPr>
        <w:t xml:space="preserve"> identify any errors prior to public release.  </w:t>
      </w:r>
    </w:p>
    <w:p w:rsidR="00DD16AA" w:rsidRPr="00175B8A" w:rsidRDefault="00DD16AA" w:rsidP="003F202A">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1980" w:author="KJL1" w:date="2011-06-02T08:44:00Z"/>
          <w:rFonts w:ascii="Arial" w:hAnsi="Arial" w:cs="Arial"/>
        </w:rPr>
      </w:pPr>
    </w:p>
    <w:p w:rsidR="00DD16AA" w:rsidRPr="00175B8A"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ins w:id="1981" w:author="KJL1" w:date="2011-06-02T08:44:00Z">
        <w:r w:rsidRPr="00175B8A">
          <w:rPr>
            <w:rFonts w:ascii="Arial" w:hAnsi="Arial" w:cs="Arial"/>
          </w:rPr>
          <w:t>The</w:t>
        </w:r>
      </w:ins>
      <w:r w:rsidRPr="00175B8A">
        <w:rPr>
          <w:rFonts w:ascii="Arial" w:hAnsi="Arial" w:cs="Arial"/>
        </w:rPr>
        <w:t xml:space="preserve"> NRC </w:t>
      </w:r>
      <w:ins w:id="1982" w:author="KJL1" w:date="2011-06-02T08:44:00Z">
        <w:r w:rsidRPr="00175B8A">
          <w:rPr>
            <w:rFonts w:ascii="Arial" w:hAnsi="Arial" w:cs="Arial"/>
          </w:rPr>
          <w:t>posts</w:t>
        </w:r>
      </w:ins>
      <w:r w:rsidRPr="00175B8A">
        <w:rPr>
          <w:rFonts w:ascii="Arial" w:hAnsi="Arial" w:cs="Arial"/>
        </w:rPr>
        <w:t xml:space="preserve"> the PIs</w:t>
      </w:r>
      <w:ins w:id="1983" w:author="KJL1" w:date="2011-06-02T08:44:00Z">
        <w:r w:rsidRPr="00175B8A">
          <w:rPr>
            <w:rFonts w:ascii="Arial" w:hAnsi="Arial" w:cs="Arial"/>
          </w:rPr>
          <w:t>,</w:t>
        </w:r>
      </w:ins>
      <w:r w:rsidRPr="00175B8A">
        <w:rPr>
          <w:rFonts w:ascii="Arial" w:hAnsi="Arial" w:cs="Arial"/>
        </w:rPr>
        <w:t xml:space="preserve"> along with the latest inspection findings and </w:t>
      </w:r>
      <w:ins w:id="1984" w:author="KJL1" w:date="2011-06-02T08:44:00Z">
        <w:r w:rsidRPr="00175B8A">
          <w:rPr>
            <w:rFonts w:ascii="Arial" w:hAnsi="Arial" w:cs="Arial"/>
          </w:rPr>
          <w:t>Action Matrix</w:t>
        </w:r>
      </w:ins>
      <w:r w:rsidRPr="00175B8A">
        <w:rPr>
          <w:rFonts w:ascii="Arial" w:hAnsi="Arial" w:cs="Arial"/>
        </w:rPr>
        <w:t xml:space="preserve"> designations, </w:t>
      </w:r>
      <w:ins w:id="1985" w:author="KJL1" w:date="2011-06-02T08:44:00Z">
        <w:r w:rsidRPr="00175B8A">
          <w:rPr>
            <w:rFonts w:ascii="Arial" w:hAnsi="Arial" w:cs="Arial"/>
          </w:rPr>
          <w:t>to the agency</w:t>
        </w:r>
        <w:r w:rsidRPr="00175B8A">
          <w:rPr>
            <w:rFonts w:ascii="Arial" w:hAnsi="Arial" w:cs="Arial"/>
          </w:rPr>
          <w:sym w:font="WP TypographicSymbols" w:char="003D"/>
        </w:r>
        <w:r w:rsidRPr="00175B8A">
          <w:rPr>
            <w:rFonts w:ascii="Arial" w:hAnsi="Arial" w:cs="Arial"/>
          </w:rPr>
          <w:t xml:space="preserve">s </w:t>
        </w:r>
      </w:ins>
      <w:ins w:id="1986" w:author="kjl1" w:date="2011-10-19T16:46:00Z">
        <w:r w:rsidR="008A67AE">
          <w:rPr>
            <w:rFonts w:ascii="Arial" w:hAnsi="Arial" w:cs="Arial"/>
          </w:rPr>
          <w:t xml:space="preserve">internal and </w:t>
        </w:r>
      </w:ins>
      <w:ins w:id="1987" w:author="KJL1" w:date="2011-06-02T08:44:00Z">
        <w:r w:rsidRPr="00175B8A">
          <w:rPr>
            <w:rFonts w:ascii="Arial" w:hAnsi="Arial" w:cs="Arial"/>
          </w:rPr>
          <w:t xml:space="preserve">external ROP </w:t>
        </w:r>
      </w:ins>
      <w:proofErr w:type="spellStart"/>
      <w:ins w:id="1988" w:author="Jocelyn" w:date="2011-08-21T17:58:00Z">
        <w:r w:rsidR="00BD6038" w:rsidRPr="00175B8A">
          <w:rPr>
            <w:rFonts w:ascii="Arial" w:hAnsi="Arial" w:cs="Arial"/>
          </w:rPr>
          <w:t>Webpage</w:t>
        </w:r>
      </w:ins>
      <w:ins w:id="1989" w:author="kjl1" w:date="2011-10-19T16:46:00Z">
        <w:r w:rsidR="008A67AE">
          <w:rPr>
            <w:rFonts w:ascii="Arial" w:hAnsi="Arial" w:cs="Arial"/>
          </w:rPr>
          <w:t>s</w:t>
        </w:r>
      </w:ins>
      <w:proofErr w:type="spellEnd"/>
      <w:ins w:id="1990" w:author="KJL1" w:date="2011-06-02T08:44:00Z">
        <w:r w:rsidRPr="00175B8A">
          <w:rPr>
            <w:rFonts w:ascii="Arial" w:hAnsi="Arial" w:cs="Arial"/>
          </w:rPr>
          <w:t xml:space="preserve"> 35 days following the end of each quarter</w:t>
        </w:r>
      </w:ins>
      <w:r w:rsidRPr="00175B8A">
        <w:rPr>
          <w:rFonts w:ascii="Arial" w:hAnsi="Arial" w:cs="Arial"/>
        </w:rPr>
        <w:t xml:space="preserve">. </w:t>
      </w:r>
    </w:p>
    <w:p w:rsidR="00DD16AA" w:rsidRPr="00175B8A" w:rsidRDefault="00DD16AA" w:rsidP="003F202A">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rFonts w:ascii="Arial" w:hAnsi="Arial" w:cs="Arial"/>
        </w:rPr>
      </w:pPr>
    </w:p>
    <w:p w:rsidR="00DD16AA" w:rsidRPr="00175B8A" w:rsidRDefault="00DD16AA" w:rsidP="00544759">
      <w:pPr>
        <w:pStyle w:val="ListParagraph"/>
        <w:numPr>
          <w:ilvl w:val="0"/>
          <w:numId w:val="58"/>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jc w:val="both"/>
        <w:rPr>
          <w:rFonts w:ascii="Arial" w:hAnsi="Arial" w:cs="Arial"/>
        </w:rPr>
      </w:pPr>
      <w:ins w:id="1991" w:author="KJL1" w:date="2011-06-02T08:44:00Z">
        <w:r w:rsidRPr="00175B8A">
          <w:rPr>
            <w:rFonts w:ascii="Arial" w:hAnsi="Arial" w:cs="Arial"/>
          </w:rPr>
          <w:lastRenderedPageBreak/>
          <w:t>Licensees</w:t>
        </w:r>
      </w:ins>
      <w:r w:rsidRPr="00175B8A">
        <w:rPr>
          <w:rFonts w:ascii="Arial" w:hAnsi="Arial" w:cs="Arial"/>
        </w:rPr>
        <w:t xml:space="preserve"> are expected to submit changes to PI data as soon as practical, but no later than the end of the quarter </w:t>
      </w:r>
      <w:ins w:id="1992" w:author="kjl1" w:date="2011-10-19T16:46:00Z">
        <w:r w:rsidR="008A67AE">
          <w:rPr>
            <w:rFonts w:ascii="Arial" w:hAnsi="Arial" w:cs="Arial"/>
          </w:rPr>
          <w:t xml:space="preserve">in which </w:t>
        </w:r>
      </w:ins>
      <w:r w:rsidRPr="00175B8A">
        <w:rPr>
          <w:rFonts w:ascii="Arial" w:hAnsi="Arial" w:cs="Arial"/>
        </w:rPr>
        <w:t xml:space="preserve">an error </w:t>
      </w:r>
      <w:ins w:id="1993" w:author="KJL1" w:date="2011-06-02T08:44:00Z">
        <w:r w:rsidRPr="00175B8A">
          <w:rPr>
            <w:rFonts w:ascii="Arial" w:hAnsi="Arial" w:cs="Arial"/>
          </w:rPr>
          <w:t>is discovered.</w:t>
        </w:r>
      </w:ins>
      <w:r w:rsidRPr="00175B8A">
        <w:rPr>
          <w:rFonts w:ascii="Arial" w:hAnsi="Arial" w:cs="Arial"/>
        </w:rPr>
        <w:t xml:space="preserve">  The NRC then updates the ROP </w:t>
      </w:r>
      <w:ins w:id="1994" w:author="Jocelyn" w:date="2011-08-21T17:58:00Z">
        <w:r w:rsidR="00BD6038" w:rsidRPr="00175B8A">
          <w:rPr>
            <w:rFonts w:ascii="Arial" w:hAnsi="Arial" w:cs="Arial"/>
          </w:rPr>
          <w:t>Webpage</w:t>
        </w:r>
      </w:ins>
      <w:r w:rsidRPr="00175B8A">
        <w:rPr>
          <w:rFonts w:ascii="Arial" w:hAnsi="Arial" w:cs="Arial"/>
        </w:rPr>
        <w:t xml:space="preserve"> accordingly.</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D16AA" w:rsidRPr="00175B8A"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1995" w:author="KJL1" w:date="2011-06-02T08:44:00Z"/>
          <w:rFonts w:ascii="Arial" w:hAnsi="Arial" w:cs="Arial"/>
        </w:rPr>
      </w:pPr>
      <w:r w:rsidRPr="00175B8A">
        <w:rPr>
          <w:rFonts w:ascii="Arial" w:hAnsi="Arial" w:cs="Arial"/>
          <w:u w:val="single"/>
        </w:rPr>
        <w:t>Inspection Reports</w:t>
      </w:r>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ins w:id="1996" w:author="KJL1" w:date="2011-06-02T08:44:00Z"/>
          <w:rFonts w:ascii="Arial" w:hAnsi="Arial" w:cs="Arial"/>
        </w:rPr>
      </w:pPr>
    </w:p>
    <w:p w:rsidR="00DD16AA" w:rsidRPr="00175B8A"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1997" w:author="KJL1" w:date="2011-06-02T08:44:00Z"/>
          <w:rFonts w:ascii="Arial" w:hAnsi="Arial" w:cs="Arial"/>
        </w:rPr>
      </w:pPr>
      <w:r w:rsidRPr="00175B8A">
        <w:rPr>
          <w:rFonts w:ascii="Arial" w:hAnsi="Arial" w:cs="Arial"/>
        </w:rPr>
        <w:t>The regions are responsible for entering</w:t>
      </w:r>
      <w:ins w:id="1998" w:author="KJL1" w:date="2011-06-02T08:44:00Z">
        <w:r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ins w:id="1999" w:author="KJL1" w:date="2011-06-02T08:44:00Z"/>
          <w:rFonts w:ascii="Arial" w:hAnsi="Arial" w:cs="Arial"/>
        </w:rPr>
      </w:pPr>
    </w:p>
    <w:p w:rsidR="00DD16AA" w:rsidRPr="00175B8A"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00" w:author="KJL1" w:date="2011-06-02T08:44:00Z"/>
          <w:rFonts w:ascii="Arial" w:hAnsi="Arial" w:cs="Arial"/>
        </w:rPr>
      </w:pPr>
      <w:ins w:id="2001" w:author="KJL1" w:date="2011-06-02T08:44:00Z">
        <w:r w:rsidRPr="00175B8A">
          <w:rPr>
            <w:rFonts w:ascii="Arial" w:hAnsi="Arial" w:cs="Arial"/>
          </w:rPr>
          <w:t>Inspection</w:t>
        </w:r>
      </w:ins>
      <w:r w:rsidRPr="00175B8A">
        <w:rPr>
          <w:rFonts w:ascii="Arial" w:hAnsi="Arial" w:cs="Arial"/>
        </w:rPr>
        <w:t xml:space="preserve"> reports into ADAMS in accordance with the ADAMS template</w:t>
      </w:r>
      <w:ins w:id="2002" w:author="kjl1" w:date="2011-11-09T13:22:00Z">
        <w:r w:rsidR="004D5BD2">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03" w:author="KJL1" w:date="2011-06-02T08:44:00Z"/>
          <w:rFonts w:ascii="Arial" w:hAnsi="Arial" w:cs="Arial"/>
        </w:rPr>
      </w:pPr>
    </w:p>
    <w:p w:rsidR="00DD16AA" w:rsidRPr="00175B8A"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04" w:author="KJL1" w:date="2011-06-02T08:44:00Z"/>
          <w:rFonts w:ascii="Arial" w:hAnsi="Arial" w:cs="Arial"/>
        </w:rPr>
      </w:pPr>
      <w:ins w:id="2005" w:author="KJL1" w:date="2011-06-02T08:44:00Z">
        <w:r w:rsidRPr="00175B8A">
          <w:rPr>
            <w:rFonts w:ascii="Arial" w:hAnsi="Arial" w:cs="Arial"/>
          </w:rPr>
          <w:t>Inspection</w:t>
        </w:r>
      </w:ins>
      <w:r w:rsidRPr="00175B8A">
        <w:rPr>
          <w:rFonts w:ascii="Arial" w:hAnsi="Arial" w:cs="Arial"/>
        </w:rPr>
        <w:t xml:space="preserve"> report ADAMS accession number into IRTS</w:t>
      </w:r>
      <w:ins w:id="2006" w:author="kjl1" w:date="2011-11-09T13:22:00Z">
        <w:r w:rsidR="004D5BD2">
          <w:rPr>
            <w:rFonts w:ascii="Arial" w:hAnsi="Arial" w:cs="Arial"/>
          </w:rPr>
          <w:t>;</w:t>
        </w:r>
      </w:ins>
      <w:ins w:id="2007" w:author="kjl1" w:date="2011-09-26T10:35:00Z">
        <w:r w:rsidR="00DD09AC" w:rsidRPr="00175B8A">
          <w:rPr>
            <w:rFonts w:ascii="Arial" w:hAnsi="Arial" w:cs="Arial"/>
          </w:rPr>
          <w:t xml:space="preserve"> and</w:t>
        </w:r>
      </w:ins>
      <w:r w:rsidRPr="00175B8A">
        <w:rPr>
          <w:rFonts w:ascii="Arial" w:hAnsi="Arial" w:cs="Arial"/>
        </w:rPr>
        <w:t xml:space="preserve">  </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08" w:author="KJL1" w:date="2011-06-02T08:44:00Z"/>
          <w:rFonts w:ascii="Arial" w:hAnsi="Arial" w:cs="Arial"/>
        </w:rPr>
      </w:pPr>
    </w:p>
    <w:p w:rsidR="00DD16AA" w:rsidRPr="00175B8A" w:rsidRDefault="00DD16AA" w:rsidP="00544759">
      <w:pPr>
        <w:pStyle w:val="ListParagraph"/>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09" w:author="KJL1" w:date="2011-06-02T08:44:00Z"/>
          <w:rFonts w:ascii="Arial" w:hAnsi="Arial" w:cs="Arial"/>
        </w:rPr>
      </w:pPr>
      <w:ins w:id="2010" w:author="KJL1" w:date="2011-06-02T08:44:00Z">
        <w:r w:rsidRPr="00175B8A">
          <w:rPr>
            <w:rFonts w:ascii="Arial" w:hAnsi="Arial" w:cs="Arial"/>
          </w:rPr>
          <w:t>Latest</w:t>
        </w:r>
      </w:ins>
      <w:r w:rsidRPr="00175B8A">
        <w:rPr>
          <w:rFonts w:ascii="Arial" w:hAnsi="Arial" w:cs="Arial"/>
        </w:rPr>
        <w:t xml:space="preserve"> inspection findings into the PIM in accordance with this manual chapter.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11" w:author="KJL1" w:date="2011-06-02T08:44:00Z"/>
          <w:rFonts w:ascii="Arial" w:hAnsi="Arial" w:cs="Arial"/>
        </w:rPr>
      </w:pPr>
    </w:p>
    <w:p w:rsidR="00DD16AA" w:rsidRPr="00175B8A"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012" w:author="KJL1" w:date="2011-06-02T08:44:00Z"/>
          <w:rFonts w:ascii="Arial" w:hAnsi="Arial" w:cs="Arial"/>
        </w:rPr>
      </w:pPr>
      <w:r w:rsidRPr="00175B8A">
        <w:rPr>
          <w:rFonts w:ascii="Arial" w:hAnsi="Arial" w:cs="Arial"/>
        </w:rPr>
        <w:t xml:space="preserve">In order to support posting these documents to the ROP </w:t>
      </w:r>
      <w:ins w:id="2013" w:author="Jocelyn" w:date="2011-08-21T17:58:00Z">
        <w:r w:rsidR="00BD6038" w:rsidRPr="00175B8A">
          <w:rPr>
            <w:rFonts w:ascii="Arial" w:hAnsi="Arial" w:cs="Arial"/>
          </w:rPr>
          <w:t>Webpage</w:t>
        </w:r>
      </w:ins>
      <w:r w:rsidRPr="00175B8A">
        <w:rPr>
          <w:rFonts w:ascii="Arial" w:hAnsi="Arial" w:cs="Arial"/>
        </w:rPr>
        <w:t>, inspection reports must be</w:t>
      </w:r>
      <w:ins w:id="2014" w:author="KJL1" w:date="2011-06-02T08:44:00Z">
        <w:r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2015" w:author="KJL1" w:date="2011-06-02T08:44:00Z"/>
          <w:rFonts w:ascii="Arial" w:hAnsi="Arial" w:cs="Arial"/>
        </w:rPr>
      </w:pPr>
    </w:p>
    <w:p w:rsidR="00DD16AA" w:rsidRPr="00175B8A"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16" w:author="KJL1" w:date="2011-06-02T08:44:00Z"/>
          <w:rFonts w:ascii="Arial" w:hAnsi="Arial" w:cs="Arial"/>
        </w:rPr>
      </w:pPr>
      <w:ins w:id="2017" w:author="KJL1" w:date="2011-06-02T08:44:00Z">
        <w:r w:rsidRPr="00175B8A">
          <w:rPr>
            <w:rFonts w:ascii="Arial" w:hAnsi="Arial" w:cs="Arial"/>
          </w:rPr>
          <w:t>Processed</w:t>
        </w:r>
      </w:ins>
      <w:r w:rsidRPr="00175B8A">
        <w:rPr>
          <w:rFonts w:ascii="Arial" w:hAnsi="Arial" w:cs="Arial"/>
        </w:rPr>
        <w:t xml:space="preserve"> and declared in ADAMS as publicly available</w:t>
      </w:r>
      <w:ins w:id="2018" w:author="kjl1" w:date="2011-09-26T10:36: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19" w:author="KJL1" w:date="2011-06-02T08:44:00Z"/>
          <w:rFonts w:ascii="Arial" w:hAnsi="Arial" w:cs="Arial"/>
        </w:rPr>
      </w:pPr>
    </w:p>
    <w:p w:rsidR="00DD16AA" w:rsidRPr="00175B8A"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20" w:author="KJL1" w:date="2011-06-02T08:44:00Z"/>
          <w:rFonts w:ascii="Arial" w:hAnsi="Arial" w:cs="Arial"/>
        </w:rPr>
      </w:pPr>
      <w:ins w:id="2021" w:author="KJL1" w:date="2011-06-02T08:44:00Z">
        <w:r w:rsidRPr="00175B8A">
          <w:rPr>
            <w:rFonts w:ascii="Arial" w:hAnsi="Arial" w:cs="Arial"/>
          </w:rPr>
          <w:t xml:space="preserve">The </w:t>
        </w:r>
      </w:ins>
      <w:r w:rsidRPr="00175B8A">
        <w:rPr>
          <w:rFonts w:ascii="Arial" w:hAnsi="Arial" w:cs="Arial"/>
        </w:rPr>
        <w:t xml:space="preserve">release date </w:t>
      </w:r>
      <w:ins w:id="2022" w:author="KJL1" w:date="2011-06-02T08:44:00Z">
        <w:r w:rsidRPr="00175B8A">
          <w:rPr>
            <w:rFonts w:ascii="Arial" w:hAnsi="Arial" w:cs="Arial"/>
          </w:rPr>
          <w:t xml:space="preserve">in ADAMS is </w:t>
        </w:r>
      </w:ins>
      <w:r w:rsidRPr="00175B8A">
        <w:rPr>
          <w:rFonts w:ascii="Arial" w:hAnsi="Arial" w:cs="Arial"/>
        </w:rPr>
        <w:t>at least a day before the date of posting</w:t>
      </w:r>
      <w:ins w:id="2023" w:author="kjl1" w:date="2011-09-26T10:36: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24" w:author="KJL1" w:date="2011-06-02T08:44:00Z"/>
          <w:rFonts w:ascii="Arial" w:hAnsi="Arial" w:cs="Arial"/>
        </w:rPr>
      </w:pPr>
    </w:p>
    <w:p w:rsidR="00DD16AA" w:rsidRPr="00175B8A"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25" w:author="Jocelyn" w:date="2011-08-21T20:38:00Z"/>
          <w:rFonts w:ascii="Arial" w:hAnsi="Arial" w:cs="Arial"/>
        </w:rPr>
      </w:pPr>
      <w:ins w:id="2026" w:author="KJL1" w:date="2011-06-02T08:44:00Z">
        <w:r w:rsidRPr="00175B8A">
          <w:rPr>
            <w:rFonts w:ascii="Arial" w:hAnsi="Arial" w:cs="Arial"/>
          </w:rPr>
          <w:t>Placed</w:t>
        </w:r>
      </w:ins>
      <w:r w:rsidRPr="00175B8A">
        <w:rPr>
          <w:rFonts w:ascii="Arial" w:hAnsi="Arial" w:cs="Arial"/>
        </w:rPr>
        <w:t xml:space="preserve"> in the applicable site subfolder within the </w:t>
      </w:r>
      <w:ins w:id="2027" w:author="Jocelyn" w:date="2011-08-21T20:34:00Z">
        <w:r w:rsidR="008032FF" w:rsidRPr="00175B8A">
          <w:rPr>
            <w:rFonts w:ascii="Arial" w:hAnsi="Arial" w:cs="Arial"/>
          </w:rPr>
          <w:t>“</w:t>
        </w:r>
      </w:ins>
      <w:r w:rsidRPr="00175B8A">
        <w:rPr>
          <w:rFonts w:ascii="Arial" w:hAnsi="Arial" w:cs="Arial"/>
        </w:rPr>
        <w:t>Power Reactor Correspondence</w:t>
      </w:r>
      <w:ins w:id="2028" w:author="Jocelyn" w:date="2011-08-21T20:34:00Z">
        <w:r w:rsidR="008032FF" w:rsidRPr="00175B8A">
          <w:rPr>
            <w:rFonts w:ascii="Arial" w:hAnsi="Arial" w:cs="Arial"/>
          </w:rPr>
          <w:t>”</w:t>
        </w:r>
      </w:ins>
      <w:r w:rsidRPr="00175B8A">
        <w:rPr>
          <w:rFonts w:ascii="Arial" w:hAnsi="Arial" w:cs="Arial"/>
        </w:rPr>
        <w:t xml:space="preserve"> folder of ADAMS</w:t>
      </w:r>
      <w:ins w:id="2029" w:author="kjl1" w:date="2011-09-26T10:36:00Z">
        <w:r w:rsidR="00DD09AC" w:rsidRPr="00175B8A">
          <w:rPr>
            <w:rFonts w:ascii="Arial" w:hAnsi="Arial" w:cs="Arial"/>
          </w:rPr>
          <w:t>;</w:t>
        </w:r>
      </w:ins>
    </w:p>
    <w:p w:rsidR="009D2237" w:rsidRPr="00175B8A" w:rsidRDefault="009D2237"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rPr>
      </w:pPr>
    </w:p>
    <w:p w:rsidR="00DD16AA" w:rsidRPr="00175B8A" w:rsidRDefault="00CB5719"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30" w:author="KJL1" w:date="2011-06-02T08:44:00Z"/>
          <w:rFonts w:ascii="Arial" w:hAnsi="Arial" w:cs="Arial"/>
        </w:rPr>
      </w:pPr>
      <w:ins w:id="2031" w:author="KJL1" w:date="2011-06-02T08:44:00Z">
        <w:r w:rsidRPr="00175B8A">
          <w:rPr>
            <w:rFonts w:ascii="Arial" w:hAnsi="Arial" w:cs="Arial"/>
          </w:rPr>
          <w:t xml:space="preserve">The </w:t>
        </w:r>
      </w:ins>
      <w:ins w:id="2032" w:author="KJL1" w:date="2011-06-30T10:38:00Z">
        <w:r w:rsidRPr="00175B8A">
          <w:rPr>
            <w:rFonts w:ascii="Arial" w:hAnsi="Arial" w:cs="Arial"/>
          </w:rPr>
          <w:t>I</w:t>
        </w:r>
      </w:ins>
      <w:ins w:id="2033" w:author="KJL1" w:date="2011-06-02T08:44:00Z">
        <w:r w:rsidR="00DD16AA" w:rsidRPr="00175B8A">
          <w:rPr>
            <w:rFonts w:ascii="Arial" w:hAnsi="Arial" w:cs="Arial"/>
          </w:rPr>
          <w:t xml:space="preserve">nspection Report </w:t>
        </w:r>
      </w:ins>
      <w:ins w:id="2034" w:author="kjl1" w:date="2011-10-07T15:31:00Z">
        <w:r w:rsidR="00B90365" w:rsidRPr="00175B8A">
          <w:rPr>
            <w:rFonts w:ascii="Arial" w:hAnsi="Arial" w:cs="Arial"/>
          </w:rPr>
          <w:t>“</w:t>
        </w:r>
      </w:ins>
      <w:ins w:id="2035" w:author="KJL1" w:date="2011-06-02T08:44:00Z">
        <w:r w:rsidR="00DD16AA" w:rsidRPr="00175B8A">
          <w:rPr>
            <w:rFonts w:ascii="Arial" w:hAnsi="Arial" w:cs="Arial"/>
          </w:rPr>
          <w:t xml:space="preserve">Sent </w:t>
        </w:r>
      </w:ins>
      <w:ins w:id="2036" w:author="KJL1" w:date="2011-06-30T10:38:00Z">
        <w:r w:rsidRPr="00175B8A">
          <w:rPr>
            <w:rFonts w:ascii="Arial" w:hAnsi="Arial" w:cs="Arial"/>
          </w:rPr>
          <w:t>D</w:t>
        </w:r>
      </w:ins>
      <w:ins w:id="2037" w:author="KJL1" w:date="2011-06-02T08:44:00Z">
        <w:r w:rsidR="00DD16AA" w:rsidRPr="00175B8A">
          <w:rPr>
            <w:rFonts w:ascii="Arial" w:hAnsi="Arial" w:cs="Arial"/>
          </w:rPr>
          <w:t>ate</w:t>
        </w:r>
      </w:ins>
      <w:ins w:id="2038" w:author="kjl1" w:date="2011-10-07T15:31:00Z">
        <w:r w:rsidR="00B90365" w:rsidRPr="00175B8A">
          <w:rPr>
            <w:rFonts w:ascii="Arial" w:hAnsi="Arial" w:cs="Arial"/>
          </w:rPr>
          <w:t>”</w:t>
        </w:r>
      </w:ins>
      <w:ins w:id="2039" w:author="KJL1" w:date="2011-06-02T08:44:00Z">
        <w:r w:rsidR="00DD16AA" w:rsidRPr="00175B8A">
          <w:rPr>
            <w:rFonts w:ascii="Arial" w:hAnsi="Arial" w:cs="Arial"/>
          </w:rPr>
          <w:t xml:space="preserve"> must be </w:t>
        </w:r>
      </w:ins>
      <w:ins w:id="2040" w:author="kjl1" w:date="2011-10-07T15:01:00Z">
        <w:r w:rsidR="00B54F11" w:rsidRPr="00175B8A">
          <w:rPr>
            <w:rFonts w:ascii="Arial" w:hAnsi="Arial" w:cs="Arial"/>
          </w:rPr>
          <w:t>entered</w:t>
        </w:r>
      </w:ins>
      <w:ins w:id="2041" w:author="kjl1" w:date="2011-09-26T10:36: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42" w:author="KJL1" w:date="2011-06-02T08:44:00Z"/>
          <w:rFonts w:ascii="Arial" w:hAnsi="Arial" w:cs="Arial"/>
        </w:rPr>
      </w:pPr>
    </w:p>
    <w:p w:rsidR="00DD16AA" w:rsidRPr="00175B8A" w:rsidRDefault="00DD16AA" w:rsidP="00544759">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43" w:author="KJL1" w:date="2011-06-02T08:44:00Z"/>
          <w:rFonts w:ascii="Arial" w:hAnsi="Arial" w:cs="Arial"/>
        </w:rPr>
      </w:pPr>
      <w:ins w:id="2044" w:author="KJL1" w:date="2011-06-02T08:44:00Z">
        <w:r w:rsidRPr="00175B8A">
          <w:rPr>
            <w:rFonts w:ascii="Arial" w:hAnsi="Arial" w:cs="Arial"/>
          </w:rPr>
          <w:t>For integrated reports:</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ins w:id="2045" w:author="KJL1" w:date="2011-06-02T08:44:00Z"/>
          <w:rFonts w:ascii="Arial" w:hAnsi="Arial" w:cs="Arial"/>
        </w:rPr>
      </w:pPr>
    </w:p>
    <w:p w:rsidR="00DD16AA" w:rsidRPr="00175B8A" w:rsidRDefault="00DD16AA" w:rsidP="00544759">
      <w:pPr>
        <w:pStyle w:val="ListParagraph"/>
        <w:numPr>
          <w:ilvl w:val="3"/>
          <w:numId w:val="6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046" w:author="KJL1" w:date="2011-06-02T08:44:00Z"/>
          <w:rFonts w:ascii="Arial" w:hAnsi="Arial" w:cs="Arial"/>
        </w:rPr>
      </w:pPr>
      <w:ins w:id="2047" w:author="KJL1" w:date="2011-06-02T08:44:00Z">
        <w:r w:rsidRPr="00175B8A">
          <w:rPr>
            <w:rFonts w:ascii="Arial" w:hAnsi="Arial" w:cs="Arial"/>
          </w:rPr>
          <w:t>The</w:t>
        </w:r>
        <w:r w:rsidR="00CB5719" w:rsidRPr="00175B8A">
          <w:rPr>
            <w:rFonts w:ascii="Arial" w:hAnsi="Arial" w:cs="Arial"/>
          </w:rPr>
          <w:t xml:space="preserve"> </w:t>
        </w:r>
      </w:ins>
      <w:ins w:id="2048" w:author="KJL1" w:date="2011-06-30T10:38:00Z">
        <w:r w:rsidR="00CB5719" w:rsidRPr="00175B8A">
          <w:rPr>
            <w:rFonts w:ascii="Arial" w:hAnsi="Arial" w:cs="Arial"/>
          </w:rPr>
          <w:t>I</w:t>
        </w:r>
      </w:ins>
      <w:ins w:id="2049" w:author="KJL1" w:date="2011-06-02T08:44:00Z">
        <w:r w:rsidRPr="00175B8A">
          <w:rPr>
            <w:rFonts w:ascii="Arial" w:hAnsi="Arial" w:cs="Arial"/>
          </w:rPr>
          <w:t xml:space="preserve">nspection </w:t>
        </w:r>
      </w:ins>
      <w:ins w:id="2050" w:author="kjl1" w:date="2011-10-07T15:31:00Z">
        <w:r w:rsidR="00B90365" w:rsidRPr="00175B8A">
          <w:rPr>
            <w:rFonts w:ascii="Arial" w:hAnsi="Arial" w:cs="Arial"/>
          </w:rPr>
          <w:t>“</w:t>
        </w:r>
      </w:ins>
      <w:ins w:id="2051" w:author="KJL1" w:date="2011-06-02T08:44:00Z">
        <w:r w:rsidRPr="00175B8A">
          <w:rPr>
            <w:rFonts w:ascii="Arial" w:hAnsi="Arial" w:cs="Arial"/>
          </w:rPr>
          <w:t>Completion Date</w:t>
        </w:r>
      </w:ins>
      <w:ins w:id="2052" w:author="kjl1" w:date="2011-10-07T15:31:00Z">
        <w:r w:rsidR="00B90365" w:rsidRPr="00175B8A">
          <w:rPr>
            <w:rFonts w:ascii="Arial" w:hAnsi="Arial" w:cs="Arial"/>
          </w:rPr>
          <w:t>”</w:t>
        </w:r>
      </w:ins>
      <w:ins w:id="2053" w:author="KJL1" w:date="2011-06-02T08:44:00Z">
        <w:r w:rsidRPr="00175B8A">
          <w:rPr>
            <w:rFonts w:ascii="Arial" w:hAnsi="Arial" w:cs="Arial"/>
          </w:rPr>
          <w:t xml:space="preserve"> must be </w:t>
        </w:r>
        <w:r w:rsidR="00645450" w:rsidRPr="00175B8A">
          <w:rPr>
            <w:rFonts w:ascii="Arial" w:hAnsi="Arial" w:cs="Arial"/>
          </w:rPr>
          <w:t>on</w:t>
        </w:r>
        <w:r w:rsidRPr="00175B8A">
          <w:rPr>
            <w:rFonts w:ascii="Arial" w:hAnsi="Arial" w:cs="Arial"/>
          </w:rPr>
          <w:t xml:space="preserve"> the last day of the quarter the inspection is in</w:t>
        </w:r>
      </w:ins>
      <w:ins w:id="2054" w:author="kjl1" w:date="2011-09-26T10:36: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jc w:val="both"/>
        <w:rPr>
          <w:ins w:id="2055" w:author="KJL1" w:date="2011-06-02T08:44:00Z"/>
          <w:rFonts w:ascii="Arial" w:hAnsi="Arial" w:cs="Arial"/>
        </w:rPr>
      </w:pPr>
    </w:p>
    <w:p w:rsidR="00DD16AA" w:rsidRPr="00175B8A" w:rsidRDefault="00DD16AA" w:rsidP="00544759">
      <w:pPr>
        <w:pStyle w:val="ListParagraph"/>
        <w:numPr>
          <w:ilvl w:val="3"/>
          <w:numId w:val="6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056" w:author="KJL1" w:date="2011-06-02T08:44:00Z"/>
          <w:rFonts w:ascii="Arial" w:hAnsi="Arial" w:cs="Arial"/>
        </w:rPr>
      </w:pPr>
      <w:ins w:id="2057" w:author="KJL1" w:date="2011-06-02T08:44:00Z">
        <w:r w:rsidRPr="00175B8A">
          <w:rPr>
            <w:rFonts w:ascii="Arial" w:hAnsi="Arial" w:cs="Arial"/>
          </w:rPr>
          <w:t xml:space="preserve">The Inspection </w:t>
        </w:r>
      </w:ins>
      <w:ins w:id="2058" w:author="kjl1" w:date="2011-10-07T15:31:00Z">
        <w:r w:rsidR="00B90365" w:rsidRPr="00175B8A">
          <w:rPr>
            <w:rFonts w:ascii="Arial" w:hAnsi="Arial" w:cs="Arial"/>
          </w:rPr>
          <w:t>“</w:t>
        </w:r>
      </w:ins>
      <w:ins w:id="2059" w:author="KJL1" w:date="2011-06-02T08:44:00Z">
        <w:r w:rsidRPr="00175B8A">
          <w:rPr>
            <w:rFonts w:ascii="Arial" w:hAnsi="Arial" w:cs="Arial"/>
          </w:rPr>
          <w:t xml:space="preserve">Close </w:t>
        </w:r>
      </w:ins>
      <w:ins w:id="2060" w:author="Jocelyn" w:date="2011-08-21T20:36:00Z">
        <w:r w:rsidR="009D2237" w:rsidRPr="00175B8A">
          <w:rPr>
            <w:rFonts w:ascii="Arial" w:hAnsi="Arial" w:cs="Arial"/>
          </w:rPr>
          <w:t>D</w:t>
        </w:r>
      </w:ins>
      <w:ins w:id="2061" w:author="KJL1" w:date="2011-06-02T08:44:00Z">
        <w:r w:rsidRPr="00175B8A">
          <w:rPr>
            <w:rFonts w:ascii="Arial" w:hAnsi="Arial" w:cs="Arial"/>
          </w:rPr>
          <w:t>ate</w:t>
        </w:r>
      </w:ins>
      <w:ins w:id="2062" w:author="kjl1" w:date="2011-10-07T15:31:00Z">
        <w:r w:rsidR="00B90365" w:rsidRPr="00175B8A">
          <w:rPr>
            <w:rFonts w:ascii="Arial" w:hAnsi="Arial" w:cs="Arial"/>
          </w:rPr>
          <w:t>”</w:t>
        </w:r>
      </w:ins>
      <w:ins w:id="2063" w:author="KJL1" w:date="2011-06-02T08:44:00Z">
        <w:r w:rsidRPr="00175B8A">
          <w:rPr>
            <w:rFonts w:ascii="Arial" w:hAnsi="Arial" w:cs="Arial"/>
          </w:rPr>
          <w:t xml:space="preserve"> must be before the sweep date (Section 05.0</w:t>
        </w:r>
      </w:ins>
      <w:ins w:id="2064" w:author="kjl1" w:date="2011-10-18T08:58:00Z">
        <w:r w:rsidR="005C11DA" w:rsidRPr="00175B8A">
          <w:rPr>
            <w:rFonts w:ascii="Arial" w:hAnsi="Arial" w:cs="Arial"/>
          </w:rPr>
          <w:t>6 step a.1</w:t>
        </w:r>
      </w:ins>
      <w:ins w:id="2065" w:author="KJL1" w:date="2011-06-02T08:44:00Z">
        <w:r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ins w:id="2066" w:author="KJL1" w:date="2011-06-02T08:44:00Z"/>
          <w:rFonts w:ascii="Arial" w:hAnsi="Arial" w:cs="Arial"/>
        </w:rPr>
      </w:pPr>
    </w:p>
    <w:p w:rsidR="00977F06" w:rsidRPr="00175B8A" w:rsidRDefault="00DD16AA" w:rsidP="00544759">
      <w:pPr>
        <w:pStyle w:val="ListParagraph"/>
        <w:numPr>
          <w:ilvl w:val="0"/>
          <w:numId w:val="1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067" w:author="kjl1" w:date="2011-10-03T11:10:00Z"/>
          <w:rFonts w:ascii="Arial" w:hAnsi="Arial" w:cs="Arial"/>
        </w:rPr>
      </w:pPr>
      <w:ins w:id="2068" w:author="KJL1" w:date="2011-06-02T08:44:00Z">
        <w:r w:rsidRPr="00175B8A">
          <w:rPr>
            <w:rFonts w:ascii="Arial" w:hAnsi="Arial" w:cs="Arial"/>
          </w:rPr>
          <w:t>When</w:t>
        </w:r>
      </w:ins>
      <w:r w:rsidRPr="00175B8A">
        <w:rPr>
          <w:rFonts w:ascii="Arial" w:hAnsi="Arial" w:cs="Arial"/>
        </w:rPr>
        <w:t xml:space="preserve"> it </w:t>
      </w:r>
      <w:ins w:id="2069" w:author="KJL1" w:date="2011-06-02T08:44:00Z">
        <w:r w:rsidRPr="00175B8A">
          <w:rPr>
            <w:rFonts w:ascii="Arial" w:hAnsi="Arial" w:cs="Arial"/>
          </w:rPr>
          <w:t>is</w:t>
        </w:r>
      </w:ins>
      <w:r w:rsidRPr="00175B8A">
        <w:rPr>
          <w:rFonts w:ascii="Arial" w:hAnsi="Arial" w:cs="Arial"/>
        </w:rPr>
        <w:t xml:space="preserve"> necessary to reissue inspection reports to correct inaccuracies</w:t>
      </w:r>
      <w:ins w:id="2070" w:author="KJL1" w:date="2011-06-02T08:44:00Z">
        <w:r w:rsidRPr="00175B8A">
          <w:rPr>
            <w:rFonts w:ascii="Arial" w:hAnsi="Arial" w:cs="Arial"/>
          </w:rPr>
          <w:t>,</w:t>
        </w:r>
      </w:ins>
      <w:r w:rsidRPr="00175B8A">
        <w:rPr>
          <w:rFonts w:ascii="Arial" w:hAnsi="Arial" w:cs="Arial"/>
        </w:rPr>
        <w:t xml:space="preserve"> an ERRATA report must be issued.  </w:t>
      </w:r>
    </w:p>
    <w:p w:rsidR="00977F06" w:rsidRPr="00175B8A" w:rsidRDefault="00977F06" w:rsidP="00977F06">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2071" w:author="kjl1" w:date="2011-10-03T11:09:00Z"/>
          <w:rFonts w:ascii="Arial" w:hAnsi="Arial" w:cs="Arial"/>
        </w:rPr>
      </w:pPr>
    </w:p>
    <w:p w:rsidR="00886B9F" w:rsidRPr="00175B8A" w:rsidRDefault="00DD16AA" w:rsidP="00544759">
      <w:pPr>
        <w:pStyle w:val="ListParagraph"/>
        <w:numPr>
          <w:ilvl w:val="0"/>
          <w:numId w:val="6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072" w:author="kjl1" w:date="2011-10-03T11:50:00Z"/>
          <w:rFonts w:ascii="Arial" w:hAnsi="Arial" w:cs="Arial"/>
        </w:rPr>
      </w:pPr>
      <w:ins w:id="2073" w:author="KJL1" w:date="2011-06-02T08:44:00Z">
        <w:r w:rsidRPr="00175B8A">
          <w:rPr>
            <w:rFonts w:ascii="Arial" w:hAnsi="Arial" w:cs="Arial"/>
          </w:rPr>
          <w:t>The</w:t>
        </w:r>
      </w:ins>
      <w:r w:rsidRPr="00175B8A">
        <w:rPr>
          <w:rFonts w:ascii="Arial" w:hAnsi="Arial" w:cs="Arial"/>
        </w:rPr>
        <w:t xml:space="preserve"> ERRATA report </w:t>
      </w:r>
      <w:ins w:id="2074" w:author="KJL1" w:date="2011-06-02T08:44:00Z">
        <w:r w:rsidRPr="00175B8A">
          <w:rPr>
            <w:rFonts w:ascii="Arial" w:hAnsi="Arial" w:cs="Arial"/>
          </w:rPr>
          <w:t>consist</w:t>
        </w:r>
      </w:ins>
      <w:ins w:id="2075" w:author="Jocelyn" w:date="2011-08-21T20:37:00Z">
        <w:r w:rsidR="009D2237" w:rsidRPr="00175B8A">
          <w:rPr>
            <w:rFonts w:ascii="Arial" w:hAnsi="Arial" w:cs="Arial"/>
          </w:rPr>
          <w:t>s</w:t>
        </w:r>
      </w:ins>
      <w:ins w:id="2076" w:author="KJL1" w:date="2011-06-02T08:44:00Z">
        <w:r w:rsidRPr="00175B8A">
          <w:rPr>
            <w:rFonts w:ascii="Arial" w:hAnsi="Arial" w:cs="Arial"/>
          </w:rPr>
          <w:t xml:space="preserve"> of</w:t>
        </w:r>
      </w:ins>
      <w:ins w:id="2077" w:author="kjl1" w:date="2011-10-03T11:44:00Z">
        <w:r w:rsidR="00886B9F" w:rsidRPr="00175B8A">
          <w:rPr>
            <w:rFonts w:ascii="Arial" w:hAnsi="Arial" w:cs="Arial"/>
          </w:rPr>
          <w:t>:</w:t>
        </w:r>
      </w:ins>
    </w:p>
    <w:p w:rsidR="00886B9F" w:rsidRPr="00175B8A" w:rsidRDefault="00886B9F" w:rsidP="00886B9F">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ins w:id="2078" w:author="kjl1" w:date="2011-10-03T11:44:00Z"/>
          <w:rFonts w:ascii="Arial" w:hAnsi="Arial" w:cs="Arial"/>
        </w:rPr>
      </w:pPr>
    </w:p>
    <w:p w:rsidR="00886B9F" w:rsidRPr="00175B8A" w:rsidRDefault="00886B9F"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079" w:author="kjl1" w:date="2011-10-03T11:51:00Z"/>
          <w:rFonts w:ascii="Arial" w:hAnsi="Arial" w:cs="Arial"/>
        </w:rPr>
      </w:pPr>
      <w:ins w:id="2080" w:author="kjl1" w:date="2011-10-03T11:45:00Z">
        <w:r w:rsidRPr="00175B8A">
          <w:rPr>
            <w:rFonts w:ascii="Arial" w:hAnsi="Arial" w:cs="Arial"/>
          </w:rPr>
          <w:t>T</w:t>
        </w:r>
      </w:ins>
      <w:ins w:id="2081" w:author="KJL1" w:date="2011-06-02T08:44:00Z">
        <w:r w:rsidR="00DD16AA" w:rsidRPr="00175B8A">
          <w:rPr>
            <w:rFonts w:ascii="Arial" w:hAnsi="Arial" w:cs="Arial"/>
          </w:rPr>
          <w:t xml:space="preserve">he </w:t>
        </w:r>
      </w:ins>
      <w:ins w:id="2082" w:author="kjl1" w:date="2011-10-03T11:45:00Z">
        <w:r w:rsidRPr="00175B8A">
          <w:rPr>
            <w:rFonts w:ascii="Arial" w:hAnsi="Arial" w:cs="Arial"/>
          </w:rPr>
          <w:t xml:space="preserve">basis for </w:t>
        </w:r>
      </w:ins>
      <w:ins w:id="2083" w:author="KJL1" w:date="2011-06-02T08:44:00Z">
        <w:r w:rsidR="00DD16AA" w:rsidRPr="00175B8A">
          <w:rPr>
            <w:rFonts w:ascii="Arial" w:hAnsi="Arial" w:cs="Arial"/>
          </w:rPr>
          <w:t>ERRATA</w:t>
        </w:r>
      </w:ins>
      <w:ins w:id="2084" w:author="kjl1" w:date="2011-10-03T11:45:00Z">
        <w:r w:rsidRPr="00175B8A">
          <w:rPr>
            <w:rFonts w:ascii="Arial" w:hAnsi="Arial" w:cs="Arial"/>
          </w:rPr>
          <w:t>;</w:t>
        </w:r>
      </w:ins>
      <w:ins w:id="2085" w:author="KJL1" w:date="2011-06-02T08:44:00Z">
        <w:r w:rsidR="00DD16AA" w:rsidRPr="00175B8A">
          <w:rPr>
            <w:rFonts w:ascii="Arial" w:hAnsi="Arial" w:cs="Arial"/>
          </w:rPr>
          <w:t xml:space="preserve"> </w:t>
        </w:r>
      </w:ins>
    </w:p>
    <w:p w:rsidR="00886B9F" w:rsidRPr="00175B8A" w:rsidRDefault="00886B9F" w:rsidP="00886B9F">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ins w:id="2086" w:author="kjl1" w:date="2011-10-03T11:44:00Z"/>
          <w:rFonts w:ascii="Arial" w:hAnsi="Arial" w:cs="Arial"/>
        </w:rPr>
      </w:pPr>
    </w:p>
    <w:p w:rsidR="00886B9F" w:rsidRPr="00175B8A" w:rsidRDefault="00886B9F"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087" w:author="kjl1" w:date="2011-10-03T11:51:00Z"/>
          <w:rFonts w:ascii="Arial" w:hAnsi="Arial" w:cs="Arial"/>
        </w:rPr>
      </w:pPr>
      <w:ins w:id="2088" w:author="kjl1" w:date="2011-10-03T11:45:00Z">
        <w:r w:rsidRPr="00175B8A">
          <w:rPr>
            <w:rFonts w:ascii="Arial" w:hAnsi="Arial" w:cs="Arial"/>
          </w:rPr>
          <w:t xml:space="preserve">History of the issue, including </w:t>
        </w:r>
      </w:ins>
      <w:ins w:id="2089" w:author="kjl1" w:date="2011-10-03T11:46:00Z">
        <w:r w:rsidRPr="00175B8A">
          <w:rPr>
            <w:rFonts w:ascii="Arial" w:hAnsi="Arial" w:cs="Arial"/>
          </w:rPr>
          <w:t xml:space="preserve">the ADAMS </w:t>
        </w:r>
      </w:ins>
      <w:ins w:id="2090" w:author="kjl1" w:date="2011-10-03T11:47:00Z">
        <w:r w:rsidRPr="00175B8A">
          <w:rPr>
            <w:rFonts w:ascii="Arial" w:hAnsi="Arial" w:cs="Arial"/>
          </w:rPr>
          <w:t>ML# for the original report;</w:t>
        </w:r>
      </w:ins>
      <w:ins w:id="2091" w:author="kjl1" w:date="2011-10-04T09:13:00Z">
        <w:r w:rsidR="003562C6" w:rsidRPr="00175B8A">
          <w:rPr>
            <w:rFonts w:ascii="Arial" w:hAnsi="Arial" w:cs="Arial"/>
          </w:rPr>
          <w:t xml:space="preserve"> and</w:t>
        </w:r>
      </w:ins>
    </w:p>
    <w:p w:rsidR="00886B9F" w:rsidRPr="00175B8A" w:rsidRDefault="00886B9F" w:rsidP="00886B9F">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ins w:id="2092" w:author="kjl1" w:date="2011-10-03T11:47:00Z"/>
          <w:rFonts w:ascii="Arial" w:hAnsi="Arial" w:cs="Arial"/>
        </w:rPr>
      </w:pPr>
    </w:p>
    <w:p w:rsidR="00886B9F" w:rsidRPr="00175B8A" w:rsidRDefault="00016BDB" w:rsidP="00544759">
      <w:pPr>
        <w:pStyle w:val="ListParagraph"/>
        <w:numPr>
          <w:ilvl w:val="3"/>
          <w:numId w:val="63"/>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093" w:author="kjl1" w:date="2011-10-03T11:51:00Z"/>
          <w:rFonts w:ascii="Arial" w:hAnsi="Arial" w:cs="Arial"/>
        </w:rPr>
      </w:pPr>
      <w:ins w:id="2094" w:author="kjl1" w:date="2011-10-04T11:56:00Z">
        <w:r w:rsidRPr="00175B8A">
          <w:rPr>
            <w:rFonts w:ascii="Arial" w:hAnsi="Arial" w:cs="Arial"/>
          </w:rPr>
          <w:t>Sections</w:t>
        </w:r>
      </w:ins>
      <w:ins w:id="2095" w:author="kjl1" w:date="2011-10-04T09:14:00Z">
        <w:r w:rsidR="003562C6" w:rsidRPr="00175B8A">
          <w:rPr>
            <w:rFonts w:ascii="Arial" w:hAnsi="Arial" w:cs="Arial"/>
          </w:rPr>
          <w:t xml:space="preserve"> that are affected by corrections.</w:t>
        </w:r>
      </w:ins>
      <w:ins w:id="2096" w:author="kjl1" w:date="2011-10-03T11:48:00Z">
        <w:r w:rsidR="00886B9F" w:rsidRPr="00175B8A">
          <w:rPr>
            <w:rFonts w:ascii="Arial" w:hAnsi="Arial" w:cs="Arial"/>
          </w:rPr>
          <w:t xml:space="preserve">  </w:t>
        </w:r>
        <w:r w:rsidR="00886B9F" w:rsidRPr="00175B8A">
          <w:rPr>
            <w:rFonts w:ascii="Arial" w:hAnsi="Arial" w:cs="Arial"/>
            <w:bCs/>
            <w:iCs/>
            <w:color w:val="FF0000"/>
          </w:rPr>
          <w:t xml:space="preserve">It is not necessary </w:t>
        </w:r>
        <w:r w:rsidR="00886B9F" w:rsidRPr="00175B8A">
          <w:rPr>
            <w:rFonts w:ascii="Arial" w:hAnsi="Arial" w:cs="Arial"/>
            <w:bCs/>
            <w:iCs/>
            <w:color w:val="FF0000"/>
          </w:rPr>
          <w:lastRenderedPageBreak/>
          <w:t xml:space="preserve">to </w:t>
        </w:r>
      </w:ins>
      <w:ins w:id="2097" w:author="kjl1" w:date="2011-10-04T11:56:00Z">
        <w:r w:rsidRPr="00175B8A">
          <w:rPr>
            <w:rFonts w:ascii="Arial" w:hAnsi="Arial" w:cs="Arial"/>
            <w:color w:val="1F497D"/>
          </w:rPr>
          <w:t xml:space="preserve">include </w:t>
        </w:r>
        <w:r w:rsidRPr="00175B8A">
          <w:rPr>
            <w:rFonts w:ascii="Arial" w:hAnsi="Arial" w:cs="Arial"/>
          </w:rPr>
          <w:t>unaffected</w:t>
        </w:r>
        <w:r w:rsidRPr="00175B8A">
          <w:rPr>
            <w:rFonts w:ascii="Arial" w:hAnsi="Arial" w:cs="Arial"/>
            <w:color w:val="1F497D"/>
          </w:rPr>
          <w:t xml:space="preserve"> sections of the original report</w:t>
        </w:r>
      </w:ins>
      <w:ins w:id="2098" w:author="kjl1" w:date="2011-10-04T09:13:00Z">
        <w:r w:rsidR="003562C6" w:rsidRPr="00175B8A">
          <w:rPr>
            <w:rFonts w:ascii="Arial" w:hAnsi="Arial" w:cs="Arial"/>
            <w:bCs/>
            <w:iCs/>
            <w:color w:val="FF0000"/>
          </w:rPr>
          <w:t>.</w:t>
        </w:r>
      </w:ins>
      <w:ins w:id="2099" w:author="kjl1" w:date="2011-10-03T11:48:00Z">
        <w:r w:rsidR="00886B9F" w:rsidRPr="00175B8A">
          <w:rPr>
            <w:rFonts w:ascii="Arial" w:hAnsi="Arial" w:cs="Arial"/>
          </w:rPr>
          <w:t xml:space="preserve"> </w:t>
        </w:r>
      </w:ins>
    </w:p>
    <w:p w:rsidR="00886B9F" w:rsidRPr="00175B8A" w:rsidRDefault="00886B9F" w:rsidP="00886B9F">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0"/>
        <w:contextualSpacing/>
        <w:jc w:val="both"/>
        <w:rPr>
          <w:ins w:id="2100" w:author="kjl1" w:date="2011-10-03T11:10:00Z"/>
          <w:rFonts w:ascii="Arial" w:hAnsi="Arial" w:cs="Arial"/>
        </w:rPr>
      </w:pPr>
    </w:p>
    <w:p w:rsidR="00977F06" w:rsidRPr="00175B8A" w:rsidRDefault="00886B9F" w:rsidP="00544759">
      <w:pPr>
        <w:pStyle w:val="ListParagraph"/>
        <w:numPr>
          <w:ilvl w:val="0"/>
          <w:numId w:val="6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ins w:id="2101" w:author="kjl1" w:date="2011-10-03T11:49:00Z">
        <w:r w:rsidRPr="00175B8A">
          <w:rPr>
            <w:rFonts w:ascii="Arial" w:hAnsi="Arial" w:cs="Arial"/>
          </w:rPr>
          <w:t>The ERRATA and the original inspection report should be combined into an ADAMS Package, and the ML# for this package is then placed in the appropriated field in the RPS/IRTS for that report.</w:t>
        </w:r>
      </w:ins>
    </w:p>
    <w:p w:rsidR="00DD16AA" w:rsidRPr="00175B8A" w:rsidRDefault="00DD16AA" w:rsidP="00C039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2102" w:author="kjl1" w:date="2011-10-03T11:44:00Z"/>
          <w:rFonts w:ascii="Arial" w:hAnsi="Arial" w:cs="Arial"/>
        </w:rPr>
      </w:pPr>
    </w:p>
    <w:p w:rsidR="00DD16AA" w:rsidRPr="00175B8A" w:rsidRDefault="00DD16AA" w:rsidP="0054475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r w:rsidRPr="00175B8A">
        <w:rPr>
          <w:rFonts w:ascii="Arial" w:hAnsi="Arial" w:cs="Arial"/>
        </w:rPr>
        <w:t xml:space="preserve">For security inspection reports, </w:t>
      </w:r>
      <w:r w:rsidRPr="00175B8A">
        <w:rPr>
          <w:rFonts w:ascii="Arial" w:hAnsi="Arial" w:cs="Arial"/>
          <w:u w:val="single"/>
        </w:rPr>
        <w:t>only</w:t>
      </w:r>
      <w:r w:rsidRPr="00175B8A">
        <w:rPr>
          <w:rFonts w:ascii="Arial" w:hAnsi="Arial" w:cs="Arial"/>
        </w:rPr>
        <w:t xml:space="preserve"> the security report cover letter will be posted to the external </w:t>
      </w:r>
      <w:ins w:id="2103" w:author="Jocelyn" w:date="2011-08-21T20:43:00Z">
        <w:r w:rsidR="00310DA0" w:rsidRPr="00175B8A">
          <w:rPr>
            <w:rFonts w:ascii="Arial" w:hAnsi="Arial" w:cs="Arial"/>
          </w:rPr>
          <w:t>Webpage</w:t>
        </w:r>
      </w:ins>
      <w:r w:rsidRPr="00175B8A">
        <w:rPr>
          <w:rFonts w:ascii="Arial" w:hAnsi="Arial" w:cs="Arial"/>
        </w:rPr>
        <w:t xml:space="preserve">. </w:t>
      </w:r>
      <w:ins w:id="2104" w:author="KJL1" w:date="2011-06-02T08:44:00Z">
        <w:r w:rsidRPr="00175B8A">
          <w:rPr>
            <w:rFonts w:ascii="Arial" w:hAnsi="Arial" w:cs="Arial"/>
          </w:rPr>
          <w:t>For the stand alone cover letter</w:t>
        </w:r>
      </w:ins>
      <w:r w:rsidRPr="00175B8A">
        <w:rPr>
          <w:rFonts w:ascii="Arial" w:hAnsi="Arial" w:cs="Arial"/>
        </w:rPr>
        <w:t xml:space="preserve">, the regions will issue a </w:t>
      </w:r>
      <w:ins w:id="2105" w:author="KJL1" w:date="2011-06-02T08:44:00Z">
        <w:r w:rsidRPr="00175B8A">
          <w:rPr>
            <w:rFonts w:ascii="Arial" w:hAnsi="Arial" w:cs="Arial"/>
          </w:rPr>
          <w:t xml:space="preserve">new </w:t>
        </w:r>
        <w:r w:rsidR="00645450" w:rsidRPr="00175B8A">
          <w:rPr>
            <w:rFonts w:ascii="Arial" w:hAnsi="Arial" w:cs="Arial"/>
          </w:rPr>
          <w:t>cover letter</w:t>
        </w:r>
      </w:ins>
      <w:r w:rsidRPr="00175B8A">
        <w:rPr>
          <w:rFonts w:ascii="Arial" w:hAnsi="Arial" w:cs="Arial"/>
        </w:rPr>
        <w:t xml:space="preserve"> with a distinct ADAMS accession number</w:t>
      </w:r>
      <w:ins w:id="2106" w:author="KJL1" w:date="2011-06-02T08:44:00Z">
        <w:r w:rsidRPr="00175B8A">
          <w:rPr>
            <w:rFonts w:ascii="Arial" w:hAnsi="Arial" w:cs="Arial"/>
          </w:rPr>
          <w:t xml:space="preserve">; </w:t>
        </w:r>
      </w:ins>
      <w:r w:rsidRPr="00175B8A">
        <w:rPr>
          <w:rFonts w:ascii="Arial" w:hAnsi="Arial" w:cs="Arial"/>
        </w:rPr>
        <w:t xml:space="preserve">this number </w:t>
      </w:r>
      <w:ins w:id="2107" w:author="KJL1" w:date="2011-06-02T08:44:00Z">
        <w:r w:rsidRPr="00175B8A">
          <w:rPr>
            <w:rFonts w:ascii="Arial" w:hAnsi="Arial" w:cs="Arial"/>
          </w:rPr>
          <w:t>is then</w:t>
        </w:r>
      </w:ins>
      <w:r w:rsidRPr="00175B8A">
        <w:rPr>
          <w:rFonts w:ascii="Arial" w:hAnsi="Arial" w:cs="Arial"/>
        </w:rPr>
        <w:t xml:space="preserve"> placed in the appropriate field in RPS</w:t>
      </w:r>
      <w:ins w:id="2108" w:author="KJL1" w:date="2011-06-02T08:44:00Z">
        <w:r w:rsidRPr="00175B8A">
          <w:rPr>
            <w:rFonts w:ascii="Arial" w:hAnsi="Arial" w:cs="Arial"/>
          </w:rPr>
          <w:t xml:space="preserve">/IRTS </w:t>
        </w:r>
      </w:ins>
      <w:r w:rsidRPr="00175B8A">
        <w:rPr>
          <w:rFonts w:ascii="Arial" w:hAnsi="Arial" w:cs="Arial"/>
        </w:rPr>
        <w:t xml:space="preserve"> </w:t>
      </w:r>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DD16AA" w:rsidRPr="00175B8A" w:rsidRDefault="00DD16AA" w:rsidP="00544759">
      <w:pPr>
        <w:pStyle w:val="ListParagraph"/>
        <w:numPr>
          <w:ilvl w:val="0"/>
          <w:numId w:val="5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2109" w:author="KJL1" w:date="2011-06-02T08:44:00Z"/>
          <w:rFonts w:ascii="Arial" w:hAnsi="Arial" w:cs="Arial"/>
        </w:rPr>
      </w:pPr>
      <w:r w:rsidRPr="00175B8A">
        <w:rPr>
          <w:rFonts w:ascii="Arial" w:hAnsi="Arial" w:cs="Arial"/>
          <w:u w:val="single"/>
        </w:rPr>
        <w:t>Assessment Letters and Inspection Plans</w:t>
      </w:r>
      <w:r w:rsidRPr="008B5882">
        <w:rPr>
          <w:rFonts w:ascii="Arial" w:hAnsi="Arial" w:cs="Arial"/>
        </w:rPr>
        <w:t>.</w:t>
      </w:r>
      <w:r w:rsidRPr="00175B8A">
        <w:rPr>
          <w:rFonts w:ascii="Arial" w:hAnsi="Arial" w:cs="Arial"/>
        </w:rPr>
        <w:t xml:space="preserve">  </w:t>
      </w:r>
    </w:p>
    <w:p w:rsidR="00DD16AA" w:rsidRPr="00175B8A" w:rsidRDefault="00DD16AA" w:rsidP="00C039A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2110" w:author="KJL1" w:date="2011-06-02T08:44:00Z"/>
          <w:rFonts w:ascii="Arial" w:hAnsi="Arial" w:cs="Arial"/>
        </w:rPr>
      </w:pPr>
    </w:p>
    <w:p w:rsidR="00DD16AA" w:rsidRPr="00175B8A" w:rsidRDefault="00694A0E"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11" w:author="KJL1" w:date="2011-06-02T08:44:00Z"/>
          <w:rFonts w:ascii="Arial" w:hAnsi="Arial" w:cs="Arial"/>
        </w:rPr>
      </w:pPr>
      <w:ins w:id="2112" w:author="kjl1" w:date="2011-10-05T09:40:00Z">
        <w:r w:rsidRPr="00175B8A">
          <w:rPr>
            <w:rFonts w:ascii="Arial" w:hAnsi="Arial" w:cs="Arial"/>
          </w:rPr>
          <w:t>Mid-cycle</w:t>
        </w:r>
      </w:ins>
      <w:ins w:id="2113" w:author="KJL1" w:date="2011-06-02T08:44:00Z">
        <w:r w:rsidR="00DD16AA" w:rsidRPr="00175B8A">
          <w:rPr>
            <w:rFonts w:ascii="Arial" w:hAnsi="Arial" w:cs="Arial"/>
          </w:rPr>
          <w:t xml:space="preserve"> letters and annual assessment letters with </w:t>
        </w:r>
      </w:ins>
      <w:r w:rsidR="00DD16AA" w:rsidRPr="00175B8A">
        <w:rPr>
          <w:rFonts w:ascii="Arial" w:hAnsi="Arial" w:cs="Arial"/>
        </w:rPr>
        <w:t xml:space="preserve">inspection </w:t>
      </w:r>
      <w:ins w:id="2114" w:author="KJL1" w:date="2011-06-02T08:44:00Z">
        <w:r w:rsidR="00DD16AA" w:rsidRPr="00175B8A">
          <w:rPr>
            <w:rFonts w:ascii="Arial" w:hAnsi="Arial" w:cs="Arial"/>
          </w:rPr>
          <w:t>plans are issued for all plants within 63 days after</w:t>
        </w:r>
      </w:ins>
      <w:r w:rsidR="00DD16AA" w:rsidRPr="00175B8A">
        <w:rPr>
          <w:rFonts w:ascii="Arial" w:hAnsi="Arial" w:cs="Arial"/>
        </w:rPr>
        <w:t xml:space="preserve"> the </w:t>
      </w:r>
      <w:ins w:id="2115" w:author="KJL1" w:date="2011-06-02T08:44:00Z">
        <w:r w:rsidR="00DD16AA" w:rsidRPr="00175B8A">
          <w:rPr>
            <w:rFonts w:ascii="Arial" w:hAnsi="Arial" w:cs="Arial"/>
          </w:rPr>
          <w:t xml:space="preserve">completion of the second and fourth calendar quarters, respectively, in accordance with IMC 0305.  These letters are placed on the public </w:t>
        </w:r>
      </w:ins>
      <w:ins w:id="2116" w:author="Jocelyn" w:date="2011-08-21T20:43:00Z">
        <w:r w:rsidR="00310DA0" w:rsidRPr="00175B8A">
          <w:rPr>
            <w:rFonts w:ascii="Arial" w:hAnsi="Arial" w:cs="Arial"/>
          </w:rPr>
          <w:t>Webpage</w:t>
        </w:r>
      </w:ins>
      <w:ins w:id="2117" w:author="KJL1" w:date="2011-06-02T08:44:00Z">
        <w:r w:rsidR="00DD16AA" w:rsidRPr="00175B8A">
          <w:rPr>
            <w:rFonts w:ascii="Arial" w:hAnsi="Arial" w:cs="Arial"/>
          </w:rPr>
          <w:t xml:space="preserve"> within two business days after they are dated and sent to licensees.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jc w:val="both"/>
        <w:rPr>
          <w:ins w:id="2118" w:author="KJL1" w:date="2011-06-02T08:44:00Z"/>
          <w:rFonts w:ascii="Arial" w:hAnsi="Arial" w:cs="Arial"/>
        </w:rPr>
      </w:pPr>
    </w:p>
    <w:p w:rsidR="00DD16AA" w:rsidRPr="00175B8A"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19" w:author="KJL1" w:date="2011-06-02T08:44:00Z"/>
          <w:rFonts w:ascii="Arial" w:hAnsi="Arial" w:cs="Arial"/>
        </w:rPr>
      </w:pPr>
      <w:ins w:id="2120" w:author="KJL1" w:date="2011-06-02T08:44:00Z">
        <w:r w:rsidRPr="00175B8A">
          <w:rPr>
            <w:rFonts w:ascii="Arial" w:hAnsi="Arial" w:cs="Arial"/>
          </w:rPr>
          <w:t xml:space="preserve">Assessment follow-up letters are typically issued within 49 days after the completion of the first and third calendar quarters only for those plants that crossed performance thresholds, in accordance with IMC 0305.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ins w:id="2121" w:author="KJL1" w:date="2011-06-02T08:44:00Z"/>
          <w:rFonts w:ascii="Arial" w:hAnsi="Arial" w:cs="Arial"/>
        </w:rPr>
      </w:pPr>
    </w:p>
    <w:p w:rsidR="00DD16AA" w:rsidRPr="00175B8A" w:rsidRDefault="00DD16AA" w:rsidP="00702A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2122" w:author="KJL1" w:date="2011-06-02T08:44:00Z"/>
          <w:rFonts w:ascii="Arial" w:hAnsi="Arial" w:cs="Arial"/>
        </w:rPr>
      </w:pPr>
      <w:ins w:id="2123" w:author="KJL1" w:date="2011-06-02T08:44:00Z">
        <w:r w:rsidRPr="00175B8A">
          <w:rPr>
            <w:rFonts w:ascii="Arial" w:hAnsi="Arial" w:cs="Arial"/>
          </w:rPr>
          <w:t xml:space="preserve">Assessment follow-up letters typically do not include updated inspection plans, however, they may note any inspection plan changes associated with forthcoming supplemental inspections.    These letters are placed on the public </w:t>
        </w:r>
      </w:ins>
      <w:ins w:id="2124" w:author="Jocelyn" w:date="2011-08-21T20:43:00Z">
        <w:r w:rsidR="00310DA0" w:rsidRPr="00175B8A">
          <w:rPr>
            <w:rFonts w:ascii="Arial" w:hAnsi="Arial" w:cs="Arial"/>
          </w:rPr>
          <w:t>Webpage</w:t>
        </w:r>
      </w:ins>
      <w:ins w:id="2125" w:author="KJL1" w:date="2011-06-02T08:44:00Z">
        <w:r w:rsidRPr="00175B8A">
          <w:rPr>
            <w:rFonts w:ascii="Arial" w:hAnsi="Arial" w:cs="Arial"/>
          </w:rPr>
          <w:t xml:space="preserve"> within two business days after they are dated and sent to licensees.</w:t>
        </w:r>
      </w:ins>
    </w:p>
    <w:p w:rsidR="00DD16AA" w:rsidRPr="00175B8A" w:rsidRDefault="00DD16AA" w:rsidP="00702A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jc w:val="both"/>
        <w:rPr>
          <w:ins w:id="2126" w:author="KJL1" w:date="2011-06-02T08:44:00Z"/>
          <w:rFonts w:ascii="Arial" w:hAnsi="Arial" w:cs="Arial"/>
        </w:rPr>
      </w:pPr>
    </w:p>
    <w:p w:rsidR="00DD16AA" w:rsidRPr="00175B8A"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27" w:author="KJL1" w:date="2011-06-02T08:44:00Z"/>
          <w:rFonts w:ascii="Arial" w:hAnsi="Arial" w:cs="Arial"/>
        </w:rPr>
      </w:pPr>
      <w:ins w:id="2128" w:author="KJL1" w:date="2011-06-02T08:44:00Z">
        <w:r w:rsidRPr="00175B8A">
          <w:rPr>
            <w:rFonts w:ascii="Arial" w:hAnsi="Arial" w:cs="Arial"/>
          </w:rPr>
          <w:t xml:space="preserve">Assessment follow-up letters can also be issued on an as-needed basis between the quarterly reviews.  These letters are placed on the public </w:t>
        </w:r>
      </w:ins>
      <w:ins w:id="2129" w:author="Jocelyn" w:date="2011-08-21T20:43:00Z">
        <w:r w:rsidR="00310DA0" w:rsidRPr="00175B8A">
          <w:rPr>
            <w:rFonts w:ascii="Arial" w:hAnsi="Arial" w:cs="Arial"/>
          </w:rPr>
          <w:t>Webpage</w:t>
        </w:r>
      </w:ins>
      <w:ins w:id="2130" w:author="KJL1" w:date="2011-06-02T08:44:00Z">
        <w:r w:rsidRPr="00175B8A">
          <w:rPr>
            <w:rFonts w:ascii="Arial" w:hAnsi="Arial" w:cs="Arial"/>
          </w:rPr>
          <w:t xml:space="preserve"> within 14 days after they are dated and sent to licensees to allow time for the other assessment-related </w:t>
        </w:r>
      </w:ins>
      <w:proofErr w:type="spellStart"/>
      <w:ins w:id="2131" w:author="Jocelyn" w:date="2011-08-21T20:43:00Z">
        <w:r w:rsidR="00310DA0" w:rsidRPr="00175B8A">
          <w:rPr>
            <w:rFonts w:ascii="Arial" w:hAnsi="Arial" w:cs="Arial"/>
          </w:rPr>
          <w:t>Webpage</w:t>
        </w:r>
      </w:ins>
      <w:ins w:id="2132" w:author="KJL1" w:date="2011-06-02T08:44:00Z">
        <w:r w:rsidRPr="00175B8A">
          <w:rPr>
            <w:rFonts w:ascii="Arial" w:hAnsi="Arial" w:cs="Arial"/>
          </w:rPr>
          <w:t>s</w:t>
        </w:r>
        <w:proofErr w:type="spellEnd"/>
        <w:r w:rsidRPr="00175B8A">
          <w:rPr>
            <w:rFonts w:ascii="Arial" w:hAnsi="Arial" w:cs="Arial"/>
          </w:rPr>
          <w:t xml:space="preserve"> to be updated.</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jc w:val="both"/>
        <w:rPr>
          <w:ins w:id="2133" w:author="KJL1" w:date="2011-06-02T08:44:00Z"/>
          <w:rFonts w:ascii="Arial" w:hAnsi="Arial" w:cs="Arial"/>
        </w:rPr>
      </w:pPr>
    </w:p>
    <w:p w:rsidR="00DD16AA" w:rsidRPr="00175B8A"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34" w:author="KJL1" w:date="2011-06-02T08:44:00Z"/>
          <w:rFonts w:ascii="Arial" w:hAnsi="Arial" w:cs="Arial"/>
        </w:rPr>
      </w:pPr>
      <w:ins w:id="2135" w:author="KJL1" w:date="2011-06-02T08:44:00Z">
        <w:r w:rsidRPr="00175B8A">
          <w:rPr>
            <w:rFonts w:ascii="Arial" w:hAnsi="Arial" w:cs="Arial"/>
          </w:rPr>
          <w:t xml:space="preserve">The </w:t>
        </w:r>
      </w:ins>
      <w:r w:rsidRPr="00175B8A">
        <w:rPr>
          <w:rFonts w:ascii="Arial" w:hAnsi="Arial" w:cs="Arial"/>
        </w:rPr>
        <w:t>regions are responsible for entering</w:t>
      </w:r>
      <w:ins w:id="2136" w:author="kjl1" w:date="2011-09-30T11:03:00Z">
        <w:r w:rsidR="007A5181"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ins w:id="2137" w:author="KJL1" w:date="2011-06-02T08:44:00Z"/>
          <w:rFonts w:ascii="Arial" w:hAnsi="Arial" w:cs="Arial"/>
        </w:rPr>
      </w:pPr>
    </w:p>
    <w:p w:rsidR="00DD16AA" w:rsidRPr="00175B8A" w:rsidRDefault="00DD16AA" w:rsidP="00544759">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38" w:author="KJL1" w:date="2011-06-02T08:44:00Z"/>
          <w:rFonts w:ascii="Arial" w:hAnsi="Arial" w:cs="Arial"/>
        </w:rPr>
      </w:pPr>
      <w:ins w:id="2139" w:author="KJL1" w:date="2011-06-02T08:44:00Z">
        <w:r w:rsidRPr="00175B8A">
          <w:rPr>
            <w:rFonts w:ascii="Arial" w:hAnsi="Arial" w:cs="Arial"/>
          </w:rPr>
          <w:t>Assessment</w:t>
        </w:r>
      </w:ins>
      <w:r w:rsidRPr="00175B8A">
        <w:rPr>
          <w:rFonts w:ascii="Arial" w:hAnsi="Arial" w:cs="Arial"/>
        </w:rPr>
        <w:t xml:space="preserve"> letters and inspection plans into ADAMS in accordance with the ADAMS template</w:t>
      </w:r>
      <w:ins w:id="2140" w:author="kjl1" w:date="2011-09-26T10:37: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41" w:author="KJL1" w:date="2011-06-02T08:44:00Z"/>
          <w:rFonts w:ascii="Arial" w:hAnsi="Arial" w:cs="Arial"/>
        </w:rPr>
      </w:pPr>
    </w:p>
    <w:p w:rsidR="00DD16AA" w:rsidRPr="00175B8A" w:rsidRDefault="00DD16AA" w:rsidP="00544759">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42" w:author="KJL1" w:date="2011-06-02T08:44:00Z"/>
          <w:rFonts w:ascii="Arial" w:hAnsi="Arial" w:cs="Arial"/>
        </w:rPr>
      </w:pPr>
      <w:ins w:id="2143" w:author="KJL1" w:date="2011-06-02T08:44:00Z">
        <w:r w:rsidRPr="00175B8A">
          <w:rPr>
            <w:rFonts w:ascii="Arial" w:hAnsi="Arial" w:cs="Arial"/>
          </w:rPr>
          <w:t>Assessment report ADAMS accession number into IRTS.</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ins w:id="2144" w:author="KJL1" w:date="2011-06-02T08:44:00Z"/>
          <w:rFonts w:ascii="Arial" w:hAnsi="Arial" w:cs="Arial"/>
        </w:rPr>
      </w:pPr>
    </w:p>
    <w:p w:rsidR="00DD16AA" w:rsidRPr="00175B8A"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rFonts w:ascii="Arial" w:hAnsi="Arial" w:cs="Arial"/>
        </w:rPr>
      </w:pPr>
      <w:ins w:id="2145" w:author="KJL1" w:date="2011-06-02T08:44:00Z">
        <w:r w:rsidRPr="00175B8A">
          <w:rPr>
            <w:rFonts w:ascii="Arial" w:hAnsi="Arial" w:cs="Arial"/>
          </w:rPr>
          <w:t>To</w:t>
        </w:r>
      </w:ins>
      <w:r w:rsidRPr="00175B8A">
        <w:rPr>
          <w:rFonts w:ascii="Arial" w:hAnsi="Arial" w:cs="Arial"/>
        </w:rPr>
        <w:t xml:space="preserve"> support posting these documents to the </w:t>
      </w:r>
      <w:ins w:id="2146" w:author="KJL1" w:date="2011-06-02T08:44:00Z">
        <w:r w:rsidRPr="00175B8A">
          <w:rPr>
            <w:rFonts w:ascii="Arial" w:hAnsi="Arial" w:cs="Arial"/>
          </w:rPr>
          <w:t xml:space="preserve">NRC’s public “ROP List of Assessment Reports/Inspection Plans” </w:t>
        </w:r>
      </w:ins>
      <w:ins w:id="2147" w:author="Jocelyn" w:date="2011-08-21T20:43:00Z">
        <w:r w:rsidR="00310DA0" w:rsidRPr="00175B8A">
          <w:rPr>
            <w:rFonts w:ascii="Arial" w:hAnsi="Arial" w:cs="Arial"/>
          </w:rPr>
          <w:t>Webpage</w:t>
        </w:r>
      </w:ins>
      <w:ins w:id="2148" w:author="KJL1" w:date="2011-06-02T08:44:00Z">
        <w:r w:rsidRPr="00175B8A">
          <w:rPr>
            <w:rFonts w:ascii="Arial" w:hAnsi="Arial" w:cs="Arial"/>
          </w:rPr>
          <w:t xml:space="preserve"> in a timely manner, assessment letters and inspection plans</w:t>
        </w:r>
      </w:ins>
      <w:r w:rsidRPr="00175B8A">
        <w:rPr>
          <w:rFonts w:ascii="Arial" w:hAnsi="Arial" w:cs="Arial"/>
        </w:rPr>
        <w:t xml:space="preserve"> must be properly entered and declared in ADAMS and should be placed in the appropriate site subfolder within the </w:t>
      </w:r>
      <w:ins w:id="2149" w:author="Jocelyn" w:date="2011-08-21T20:34:00Z">
        <w:r w:rsidR="008032FF" w:rsidRPr="00175B8A">
          <w:rPr>
            <w:rFonts w:ascii="Arial" w:hAnsi="Arial" w:cs="Arial"/>
          </w:rPr>
          <w:t>“</w:t>
        </w:r>
      </w:ins>
      <w:r w:rsidRPr="00175B8A">
        <w:rPr>
          <w:rFonts w:ascii="Arial" w:hAnsi="Arial" w:cs="Arial"/>
        </w:rPr>
        <w:t>Power Reactor Correspondence</w:t>
      </w:r>
      <w:ins w:id="2150" w:author="Jocelyn" w:date="2011-08-21T20:34:00Z">
        <w:r w:rsidR="008032FF" w:rsidRPr="00175B8A">
          <w:rPr>
            <w:rFonts w:ascii="Arial" w:hAnsi="Arial" w:cs="Arial"/>
          </w:rPr>
          <w:t>”</w:t>
        </w:r>
      </w:ins>
      <w:r w:rsidRPr="00175B8A">
        <w:rPr>
          <w:rFonts w:ascii="Arial" w:hAnsi="Arial" w:cs="Arial"/>
        </w:rPr>
        <w:t xml:space="preserve"> folder of ADAMS.</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06"/>
        <w:jc w:val="both"/>
        <w:rPr>
          <w:ins w:id="2151" w:author="KJL1" w:date="2011-06-02T08:44:00Z"/>
          <w:rFonts w:ascii="Arial" w:hAnsi="Arial" w:cs="Arial"/>
        </w:rPr>
      </w:pPr>
    </w:p>
    <w:p w:rsidR="00DD16AA" w:rsidRPr="00175B8A" w:rsidRDefault="00DD16AA" w:rsidP="00544759">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52" w:author="KJL1" w:date="2011-06-02T08:44:00Z"/>
          <w:rFonts w:ascii="Arial" w:hAnsi="Arial" w:cs="Arial"/>
        </w:rPr>
      </w:pPr>
      <w:ins w:id="2153" w:author="KJL1" w:date="2011-06-02T08:44:00Z">
        <w:r w:rsidRPr="00175B8A">
          <w:rPr>
            <w:rFonts w:ascii="Arial" w:hAnsi="Arial" w:cs="Arial"/>
          </w:rPr>
          <w:t xml:space="preserve">The regional offices shall email all issued assessment letters and </w:t>
        </w:r>
        <w:r w:rsidRPr="00175B8A">
          <w:rPr>
            <w:rFonts w:ascii="Arial" w:hAnsi="Arial" w:cs="Arial"/>
          </w:rPr>
          <w:lastRenderedPageBreak/>
          <w:t xml:space="preserve">inspection plans to </w:t>
        </w:r>
      </w:ins>
      <w:r w:rsidR="00FF3420" w:rsidRPr="00175B8A">
        <w:rPr>
          <w:rFonts w:ascii="Arial" w:hAnsi="Arial" w:cs="Arial"/>
        </w:rPr>
        <w:fldChar w:fldCharType="begin"/>
      </w:r>
      <w:r w:rsidR="00237D49" w:rsidRPr="00175B8A">
        <w:rPr>
          <w:rFonts w:ascii="Arial" w:hAnsi="Arial" w:cs="Arial"/>
        </w:rPr>
        <w:instrText>HYPERLINK "mailto:ROPassessment.Resource@nrc.gov"</w:instrText>
      </w:r>
      <w:r w:rsidR="00FF3420" w:rsidRPr="00175B8A">
        <w:rPr>
          <w:rFonts w:ascii="Arial" w:hAnsi="Arial" w:cs="Arial"/>
        </w:rPr>
        <w:fldChar w:fldCharType="separate"/>
      </w:r>
      <w:ins w:id="2154" w:author="KJL1" w:date="2011-06-02T08:44:00Z">
        <w:r w:rsidRPr="00175B8A">
          <w:rPr>
            <w:rFonts w:ascii="Arial" w:hAnsi="Arial" w:cs="Arial"/>
          </w:rPr>
          <w:t>ROPassessment.Resource@nrc.gov</w:t>
        </w:r>
        <w:r w:rsidR="00FF3420" w:rsidRPr="00175B8A">
          <w:rPr>
            <w:rFonts w:ascii="Arial" w:hAnsi="Arial" w:cs="Arial"/>
          </w:rPr>
          <w:fldChar w:fldCharType="end"/>
        </w:r>
        <w:r w:rsidRPr="00175B8A">
          <w:rPr>
            <w:rFonts w:ascii="Arial" w:hAnsi="Arial" w:cs="Arial"/>
          </w:rPr>
          <w:t xml:space="preserve">.  IPAB staff will transfer the letters to the Q:\ drive and work with </w:t>
        </w:r>
        <w:proofErr w:type="spellStart"/>
        <w:r w:rsidRPr="00175B8A">
          <w:rPr>
            <w:rFonts w:ascii="Arial" w:hAnsi="Arial" w:cs="Arial"/>
          </w:rPr>
          <w:t>NRRWebservices</w:t>
        </w:r>
        <w:proofErr w:type="spellEnd"/>
        <w:r w:rsidRPr="00175B8A">
          <w:rPr>
            <w:rFonts w:ascii="Arial" w:hAnsi="Arial" w:cs="Arial"/>
          </w:rPr>
          <w:t xml:space="preserve"> Resource to place them on the public </w:t>
        </w:r>
      </w:ins>
      <w:ins w:id="2155" w:author="Jocelyn" w:date="2011-08-21T20:43:00Z">
        <w:r w:rsidR="00310DA0" w:rsidRPr="00175B8A">
          <w:rPr>
            <w:rFonts w:ascii="Arial" w:hAnsi="Arial" w:cs="Arial"/>
          </w:rPr>
          <w:t>Webpage</w:t>
        </w:r>
      </w:ins>
      <w:ins w:id="2156" w:author="KJL1" w:date="2011-06-02T08:44:00Z">
        <w:r w:rsidRPr="00175B8A">
          <w:rPr>
            <w:rFonts w:ascii="Arial" w:hAnsi="Arial" w:cs="Arial"/>
          </w:rPr>
          <w:t>.</w:t>
        </w:r>
        <w:r w:rsidRPr="00175B8A" w:rsidDel="009F245E">
          <w:rPr>
            <w:rFonts w:ascii="Arial" w:hAnsi="Arial" w:cs="Arial"/>
          </w:rPr>
          <w:t xml:space="preserv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157" w:author="KJL1" w:date="2011-06-02T08:44:00Z"/>
          <w:rFonts w:ascii="Arial" w:hAnsi="Arial" w:cs="Arial"/>
        </w:rPr>
      </w:pPr>
    </w:p>
    <w:p w:rsidR="00DD16AA" w:rsidRPr="00175B8A"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rFonts w:ascii="Arial" w:hAnsi="Arial" w:cs="Arial"/>
        </w:rPr>
      </w:pPr>
      <w:r w:rsidRPr="00175B8A">
        <w:rPr>
          <w:rFonts w:ascii="Arial" w:hAnsi="Arial" w:cs="Arial"/>
          <w:u w:val="single"/>
        </w:rPr>
        <w:t>Substantive Cross</w:t>
      </w:r>
      <w:ins w:id="2158" w:author="KJL1" w:date="2011-06-02T08:44:00Z">
        <w:r w:rsidRPr="00175B8A">
          <w:rPr>
            <w:rFonts w:ascii="Arial" w:hAnsi="Arial" w:cs="Arial"/>
            <w:u w:val="single"/>
          </w:rPr>
          <w:t>-</w:t>
        </w:r>
      </w:ins>
      <w:r w:rsidRPr="00175B8A">
        <w:rPr>
          <w:rFonts w:ascii="Arial" w:hAnsi="Arial" w:cs="Arial"/>
          <w:u w:val="single"/>
        </w:rPr>
        <w:t>Cutting Issues (SCCIs</w:t>
      </w:r>
      <w:ins w:id="2159" w:author="KJL1" w:date="2011-06-02T08:44:00Z">
        <w:r w:rsidRPr="00175B8A">
          <w:rPr>
            <w:rFonts w:ascii="Arial" w:hAnsi="Arial" w:cs="Arial"/>
            <w:u w:val="single"/>
          </w:rPr>
          <w:t>)</w:t>
        </w:r>
        <w:r w:rsidRPr="008B5882">
          <w:rPr>
            <w:rFonts w:ascii="Arial" w:hAnsi="Arial" w:cs="Arial"/>
          </w:rPr>
          <w:t>.</w:t>
        </w:r>
        <w:r w:rsidRPr="00175B8A">
          <w:rPr>
            <w:rFonts w:ascii="Arial" w:hAnsi="Arial" w:cs="Arial"/>
          </w:rPr>
          <w:t xml:space="preserve">  SCCIs</w:t>
        </w:r>
      </w:ins>
      <w:r w:rsidRPr="00175B8A">
        <w:rPr>
          <w:rFonts w:ascii="Arial" w:hAnsi="Arial" w:cs="Arial"/>
        </w:rPr>
        <w:t xml:space="preserve"> are identified </w:t>
      </w:r>
      <w:ins w:id="2160" w:author="KJL1" w:date="2011-06-02T08:44:00Z">
        <w:r w:rsidRPr="00175B8A">
          <w:rPr>
            <w:rFonts w:ascii="Arial" w:hAnsi="Arial" w:cs="Arial"/>
          </w:rPr>
          <w:t xml:space="preserve">during </w:t>
        </w:r>
      </w:ins>
      <w:r w:rsidRPr="00175B8A">
        <w:rPr>
          <w:rFonts w:ascii="Arial" w:hAnsi="Arial" w:cs="Arial"/>
        </w:rPr>
        <w:t xml:space="preserve">the </w:t>
      </w:r>
      <w:ins w:id="2161" w:author="kjl1" w:date="2011-10-05T09:40:00Z">
        <w:r w:rsidR="00694A0E" w:rsidRPr="00175B8A">
          <w:rPr>
            <w:rFonts w:ascii="Arial" w:hAnsi="Arial" w:cs="Arial"/>
          </w:rPr>
          <w:t>mid-cycle</w:t>
        </w:r>
      </w:ins>
      <w:r w:rsidRPr="00175B8A">
        <w:rPr>
          <w:rFonts w:ascii="Arial" w:hAnsi="Arial" w:cs="Arial"/>
        </w:rPr>
        <w:t xml:space="preserve"> and end-of-cycle </w:t>
      </w:r>
      <w:ins w:id="2162" w:author="KJL1" w:date="2011-06-02T08:44:00Z">
        <w:r w:rsidRPr="00175B8A">
          <w:rPr>
            <w:rFonts w:ascii="Arial" w:hAnsi="Arial" w:cs="Arial"/>
          </w:rPr>
          <w:t xml:space="preserve">performance review meetings and documented in the associated assessment letters.  IPAB will update the NRC’s public “ROP Substantive Cross Cutting Issues </w:t>
        </w:r>
      </w:ins>
      <w:r w:rsidRPr="00175B8A">
        <w:rPr>
          <w:rFonts w:ascii="Arial" w:hAnsi="Arial" w:cs="Arial"/>
        </w:rPr>
        <w:t>Summary</w:t>
      </w:r>
      <w:ins w:id="2163" w:author="KJL1" w:date="2011-06-02T08:44:00Z">
        <w:r w:rsidRPr="00175B8A">
          <w:rPr>
            <w:rFonts w:ascii="Arial" w:hAnsi="Arial" w:cs="Arial"/>
          </w:rPr>
          <w:t xml:space="preserve">” </w:t>
        </w:r>
      </w:ins>
      <w:ins w:id="2164" w:author="Jocelyn" w:date="2011-08-21T20:43:00Z">
        <w:r w:rsidR="00310DA0" w:rsidRPr="00175B8A">
          <w:rPr>
            <w:rFonts w:ascii="Arial" w:hAnsi="Arial" w:cs="Arial"/>
          </w:rPr>
          <w:t>Webpage</w:t>
        </w:r>
      </w:ins>
      <w:ins w:id="2165" w:author="KJL1" w:date="2011-06-02T08:44:00Z">
        <w:r w:rsidRPr="00175B8A">
          <w:rPr>
            <w:rFonts w:ascii="Arial" w:hAnsi="Arial" w:cs="Arial"/>
          </w:rPr>
          <w:t xml:space="preserve"> within two business days after the </w:t>
        </w:r>
      </w:ins>
      <w:ins w:id="2166" w:author="kjl1" w:date="2011-10-05T09:40:00Z">
        <w:r w:rsidR="00694A0E" w:rsidRPr="00175B8A">
          <w:rPr>
            <w:rFonts w:ascii="Arial" w:hAnsi="Arial" w:cs="Arial"/>
          </w:rPr>
          <w:t>mid-cycle</w:t>
        </w:r>
      </w:ins>
      <w:ins w:id="2167" w:author="KJL1" w:date="2011-06-02T08:44:00Z">
        <w:r w:rsidRPr="00175B8A">
          <w:rPr>
            <w:rFonts w:ascii="Arial" w:hAnsi="Arial" w:cs="Arial"/>
          </w:rPr>
          <w:t xml:space="preserve"> or annual assessment letters are available on the NRC’s public “ROP List of Assessment Reports/Inspection Plans” </w:t>
        </w:r>
      </w:ins>
      <w:ins w:id="2168" w:author="Jocelyn" w:date="2011-08-21T20:43:00Z">
        <w:r w:rsidR="00310DA0" w:rsidRPr="00175B8A">
          <w:rPr>
            <w:rFonts w:ascii="Arial" w:hAnsi="Arial" w:cs="Arial"/>
          </w:rPr>
          <w:t>Webpage</w:t>
        </w:r>
      </w:ins>
      <w:r w:rsidRPr="00175B8A">
        <w:rPr>
          <w:rFonts w:ascii="Arial" w:hAnsi="Arial" w:cs="Arial"/>
        </w:rPr>
        <w:t>.</w:t>
      </w: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p>
    <w:p w:rsidR="00DD16AA" w:rsidRPr="00175B8A" w:rsidRDefault="00DD16AA" w:rsidP="00544759">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jc w:val="both"/>
        <w:rPr>
          <w:ins w:id="2169" w:author="KJL1" w:date="2011-06-02T08:44:00Z"/>
          <w:rFonts w:ascii="Arial" w:hAnsi="Arial" w:cs="Arial"/>
          <w:u w:val="single"/>
        </w:rPr>
      </w:pPr>
      <w:ins w:id="2170" w:author="KJL1" w:date="2011-06-02T08:44:00Z">
        <w:r w:rsidRPr="00175B8A">
          <w:rPr>
            <w:rFonts w:ascii="Arial" w:hAnsi="Arial" w:cs="Arial"/>
            <w:u w:val="single"/>
          </w:rPr>
          <w:t xml:space="preserve">Assessment-Related </w:t>
        </w:r>
      </w:ins>
      <w:proofErr w:type="spellStart"/>
      <w:ins w:id="2171" w:author="Jocelyn" w:date="2011-08-21T20:43:00Z">
        <w:r w:rsidR="00310DA0" w:rsidRPr="00175B8A">
          <w:rPr>
            <w:rFonts w:ascii="Arial" w:hAnsi="Arial" w:cs="Arial"/>
            <w:u w:val="single"/>
          </w:rPr>
          <w:t>Webpage</w:t>
        </w:r>
      </w:ins>
      <w:ins w:id="2172" w:author="KJL1" w:date="2011-06-02T08:44:00Z">
        <w:r w:rsidRPr="00175B8A">
          <w:rPr>
            <w:rFonts w:ascii="Arial" w:hAnsi="Arial" w:cs="Arial"/>
            <w:u w:val="single"/>
          </w:rPr>
          <w:t>s</w:t>
        </w:r>
      </w:ins>
      <w:proofErr w:type="spellEnd"/>
      <w:ins w:id="2173" w:author="kjl1" w:date="2011-11-09T12:14:00Z">
        <w:r w:rsidR="008B5882">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174" w:author="KJL1" w:date="2011-06-02T08:44:00Z"/>
          <w:rFonts w:ascii="Arial" w:hAnsi="Arial" w:cs="Arial"/>
        </w:rPr>
      </w:pPr>
    </w:p>
    <w:p w:rsidR="00DD16AA" w:rsidRPr="00175B8A" w:rsidRDefault="00DD16AA" w:rsidP="00544759">
      <w:pPr>
        <w:pStyle w:val="ListParagraph"/>
        <w:numPr>
          <w:ilvl w:val="0"/>
          <w:numId w:val="6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175" w:author="KJL1" w:date="2011-06-02T08:44:00Z"/>
          <w:rFonts w:ascii="Arial" w:hAnsi="Arial" w:cs="Arial"/>
        </w:rPr>
      </w:pPr>
      <w:ins w:id="2176" w:author="KJL1" w:date="2011-06-02T08:44:00Z">
        <w:r w:rsidRPr="008B5882">
          <w:rPr>
            <w:rFonts w:ascii="Arial" w:hAnsi="Arial" w:cs="Arial"/>
            <w:u w:val="single"/>
          </w:rPr>
          <w:t xml:space="preserve">Action Matrix </w:t>
        </w:r>
      </w:ins>
      <w:ins w:id="2177" w:author="Jocelyn" w:date="2011-08-21T20:43:00Z">
        <w:r w:rsidR="00310DA0" w:rsidRPr="008B5882">
          <w:rPr>
            <w:rFonts w:ascii="Arial" w:hAnsi="Arial" w:cs="Arial"/>
            <w:u w:val="single"/>
          </w:rPr>
          <w:t>Webpage</w:t>
        </w:r>
      </w:ins>
      <w:ins w:id="2178" w:author="KJL1" w:date="2011-06-02T08:44:00Z">
        <w:r w:rsidRPr="00175B8A">
          <w:rPr>
            <w:rFonts w:ascii="Arial" w:hAnsi="Arial" w:cs="Arial"/>
          </w:rPr>
          <w:t xml:space="preserve">.  </w:t>
        </w:r>
      </w:ins>
    </w:p>
    <w:p w:rsidR="00DD16AA" w:rsidRPr="00175B8A"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2179" w:author="KJL1" w:date="2011-06-02T08:44:00Z"/>
          <w:rFonts w:ascii="Arial" w:hAnsi="Arial" w:cs="Arial"/>
        </w:rPr>
      </w:pPr>
    </w:p>
    <w:p w:rsidR="00DD16AA" w:rsidRPr="00175B8A" w:rsidRDefault="00DD16AA" w:rsidP="00544759">
      <w:pPr>
        <w:pStyle w:val="ListParagraph"/>
        <w:numPr>
          <w:ilvl w:val="0"/>
          <w:numId w:val="6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80" w:author="KJL1" w:date="2011-06-02T08:44:00Z"/>
          <w:rFonts w:ascii="Arial" w:hAnsi="Arial" w:cs="Arial"/>
        </w:rPr>
      </w:pPr>
      <w:ins w:id="2181" w:author="KJL1" w:date="2011-06-02T08:44:00Z">
        <w:r w:rsidRPr="00175B8A">
          <w:rPr>
            <w:rFonts w:ascii="Arial" w:hAnsi="Arial" w:cs="Arial"/>
          </w:rPr>
          <w:t xml:space="preserve">IPAB updates the NRC’s public “ROP Action Matrix Summary and Current Regulatory Oversight” </w:t>
        </w:r>
      </w:ins>
      <w:ins w:id="2182" w:author="Jocelyn" w:date="2011-08-21T20:43:00Z">
        <w:r w:rsidR="00310DA0" w:rsidRPr="00175B8A">
          <w:rPr>
            <w:rFonts w:ascii="Arial" w:hAnsi="Arial" w:cs="Arial"/>
          </w:rPr>
          <w:t>Webpage</w:t>
        </w:r>
      </w:ins>
      <w:ins w:id="2183" w:author="KJL1" w:date="2011-06-02T08:44:00Z">
        <w:r w:rsidRPr="00175B8A">
          <w:rPr>
            <w:rFonts w:ascii="Arial" w:hAnsi="Arial" w:cs="Arial"/>
          </w:rPr>
          <w:t xml:space="preserve"> quarterly (35 days after the end of the quarter) after receipt of the regions’ Action Matrix Summaries (AMSs) and as needed in accordance with assessment letters (within 14 days after they become publicly available).  </w:t>
        </w:r>
      </w:ins>
    </w:p>
    <w:p w:rsidR="00DD16AA" w:rsidRPr="00175B8A"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84" w:author="KJL1" w:date="2011-06-02T08:44:00Z"/>
          <w:rFonts w:ascii="Arial" w:hAnsi="Arial" w:cs="Arial"/>
        </w:rPr>
      </w:pPr>
    </w:p>
    <w:p w:rsidR="00DD16AA" w:rsidRPr="00175B8A" w:rsidRDefault="00DD16AA" w:rsidP="00544759">
      <w:pPr>
        <w:pStyle w:val="ListParagraph"/>
        <w:numPr>
          <w:ilvl w:val="0"/>
          <w:numId w:val="6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185" w:author="KJL1" w:date="2011-06-02T08:44:00Z"/>
          <w:rFonts w:ascii="Arial" w:hAnsi="Arial" w:cs="Arial"/>
        </w:rPr>
      </w:pPr>
      <w:ins w:id="2186" w:author="KJL1" w:date="2011-06-02T08:44:00Z">
        <w:r w:rsidRPr="00175B8A">
          <w:rPr>
            <w:rFonts w:ascii="Arial" w:hAnsi="Arial" w:cs="Arial"/>
          </w:rPr>
          <w:t xml:space="preserve">To support timely changes to this </w:t>
        </w:r>
      </w:ins>
      <w:ins w:id="2187" w:author="Jocelyn" w:date="2011-08-21T20:43:00Z">
        <w:r w:rsidR="00310DA0" w:rsidRPr="00175B8A">
          <w:rPr>
            <w:rFonts w:ascii="Arial" w:hAnsi="Arial" w:cs="Arial"/>
          </w:rPr>
          <w:t>Webpage</w:t>
        </w:r>
      </w:ins>
      <w:ins w:id="2188" w:author="KJL1" w:date="2011-06-02T08:44:00Z">
        <w:r w:rsidRPr="00175B8A">
          <w:rPr>
            <w:rFonts w:ascii="Arial" w:hAnsi="Arial" w:cs="Arial"/>
          </w:rPr>
          <w:t xml:space="preserve">, the regional offices shall place </w:t>
        </w:r>
      </w:ins>
      <w:r w:rsidR="00FF3420" w:rsidRPr="00175B8A">
        <w:rPr>
          <w:rFonts w:ascii="Arial" w:hAnsi="Arial" w:cs="Arial"/>
        </w:rPr>
        <w:fldChar w:fldCharType="begin"/>
      </w:r>
      <w:r w:rsidR="00237D49" w:rsidRPr="00175B8A">
        <w:rPr>
          <w:rFonts w:ascii="Arial" w:hAnsi="Arial" w:cs="Arial"/>
        </w:rPr>
        <w:instrText>HYPERLINK "mailto:ROPassessment.Resource@nrc.gov"</w:instrText>
      </w:r>
      <w:r w:rsidR="00FF3420" w:rsidRPr="00175B8A">
        <w:rPr>
          <w:rFonts w:ascii="Arial" w:hAnsi="Arial" w:cs="Arial"/>
        </w:rPr>
        <w:fldChar w:fldCharType="separate"/>
      </w:r>
      <w:ins w:id="2189" w:author="KJL1" w:date="2011-06-02T08:44:00Z">
        <w:r w:rsidRPr="00175B8A">
          <w:rPr>
            <w:rStyle w:val="Hyperlink"/>
            <w:rFonts w:ascii="Arial" w:hAnsi="Arial" w:cs="Arial"/>
          </w:rPr>
          <w:t>ROPassessment.Resource@nrc.gov</w:t>
        </w:r>
        <w:r w:rsidR="00FF3420" w:rsidRPr="00175B8A">
          <w:rPr>
            <w:rFonts w:ascii="Arial" w:hAnsi="Arial" w:cs="Arial"/>
          </w:rPr>
          <w:fldChar w:fldCharType="end"/>
        </w:r>
        <w:r w:rsidRPr="00175B8A">
          <w:rPr>
            <w:rFonts w:ascii="Arial" w:hAnsi="Arial" w:cs="Arial"/>
          </w:rPr>
          <w:t xml:space="preserve"> on distribution for the following correspondence:  </w:t>
        </w:r>
      </w:ins>
    </w:p>
    <w:p w:rsidR="00DD16AA" w:rsidRPr="00175B8A"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2190" w:author="KJL1" w:date="2011-06-02T08:44:00Z"/>
          <w:rFonts w:ascii="Arial" w:hAnsi="Arial" w:cs="Arial"/>
        </w:rPr>
      </w:pPr>
    </w:p>
    <w:p w:rsidR="00DD16AA" w:rsidRPr="00175B8A"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191" w:author="KJL1" w:date="2011-06-02T08:44:00Z"/>
          <w:rFonts w:ascii="Arial" w:hAnsi="Arial" w:cs="Arial"/>
        </w:rPr>
      </w:pPr>
      <w:ins w:id="2192" w:author="KJL1" w:date="2011-06-02T08:44:00Z">
        <w:r w:rsidRPr="00175B8A">
          <w:rPr>
            <w:rFonts w:ascii="Arial" w:hAnsi="Arial" w:cs="Arial"/>
          </w:rPr>
          <w:t xml:space="preserve">All assessment letters (i.e., assessment follow-up letters, </w:t>
        </w:r>
      </w:ins>
      <w:ins w:id="2193" w:author="kjl1" w:date="2011-10-05T09:40:00Z">
        <w:r w:rsidR="00694A0E" w:rsidRPr="00175B8A">
          <w:rPr>
            <w:rFonts w:ascii="Arial" w:hAnsi="Arial" w:cs="Arial"/>
          </w:rPr>
          <w:t>mid-cycle</w:t>
        </w:r>
      </w:ins>
      <w:ins w:id="2194" w:author="KJL1" w:date="2011-06-02T08:44:00Z">
        <w:r w:rsidRPr="00175B8A">
          <w:rPr>
            <w:rFonts w:ascii="Arial" w:hAnsi="Arial" w:cs="Arial"/>
          </w:rPr>
          <w:t xml:space="preserve"> letters, and end-of-cycle letters)</w:t>
        </w:r>
      </w:ins>
      <w:ins w:id="2195"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jc w:val="both"/>
        <w:rPr>
          <w:ins w:id="2196" w:author="KJL1" w:date="2011-06-02T08:44:00Z"/>
          <w:rFonts w:ascii="Arial" w:hAnsi="Arial" w:cs="Arial"/>
        </w:rPr>
      </w:pPr>
    </w:p>
    <w:p w:rsidR="00DD16AA" w:rsidRPr="00175B8A"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197" w:author="KJL1" w:date="2011-06-02T08:44:00Z"/>
          <w:rFonts w:ascii="Arial" w:hAnsi="Arial" w:cs="Arial"/>
        </w:rPr>
      </w:pPr>
      <w:ins w:id="2198" w:author="KJL1" w:date="2011-06-02T08:44:00Z">
        <w:r w:rsidRPr="00175B8A">
          <w:rPr>
            <w:rFonts w:ascii="Arial" w:hAnsi="Arial" w:cs="Arial"/>
          </w:rPr>
          <w:t>Supplemental inspection reports</w:t>
        </w:r>
      </w:ins>
      <w:ins w:id="2199" w:author="kjl1" w:date="2011-09-26T10:38:00Z">
        <w:r w:rsidR="00DD09AC" w:rsidRPr="00175B8A">
          <w:rPr>
            <w:rFonts w:ascii="Arial" w:hAnsi="Arial" w:cs="Arial"/>
          </w:rPr>
          <w:t>; and</w:t>
        </w:r>
      </w:ins>
    </w:p>
    <w:p w:rsidR="00DD16AA" w:rsidRPr="00175B8A" w:rsidRDefault="00DD16AA" w:rsidP="00C039A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jc w:val="both"/>
        <w:rPr>
          <w:ins w:id="2200" w:author="KJL1" w:date="2011-06-02T08:44:00Z"/>
          <w:rFonts w:ascii="Arial" w:hAnsi="Arial" w:cs="Arial"/>
        </w:rPr>
      </w:pPr>
    </w:p>
    <w:p w:rsidR="00DD16AA" w:rsidRPr="00175B8A" w:rsidRDefault="00DD16AA" w:rsidP="00544759">
      <w:pPr>
        <w:pStyle w:val="ListParagraph"/>
        <w:numPr>
          <w:ilvl w:val="3"/>
          <w:numId w:val="6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01" w:author="KJL1" w:date="2011-06-02T08:44:00Z"/>
          <w:rFonts w:ascii="Arial" w:hAnsi="Arial" w:cs="Arial"/>
        </w:rPr>
      </w:pPr>
      <w:ins w:id="2202" w:author="KJL1" w:date="2011-06-02T08:44:00Z">
        <w:r w:rsidRPr="00175B8A">
          <w:rPr>
            <w:rFonts w:ascii="Arial" w:hAnsi="Arial" w:cs="Arial"/>
          </w:rPr>
          <w:t>Final SDP letters.</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30"/>
        <w:jc w:val="both"/>
        <w:rPr>
          <w:ins w:id="2203" w:author="KJL1" w:date="2011-06-02T08:44:00Z"/>
          <w:rFonts w:ascii="Arial" w:hAnsi="Arial" w:cs="Arial"/>
        </w:rPr>
      </w:pPr>
    </w:p>
    <w:p w:rsidR="00DD16AA" w:rsidRPr="00175B8A"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204" w:author="KJL1" w:date="2011-06-02T08:44:00Z"/>
          <w:rFonts w:ascii="Arial" w:hAnsi="Arial" w:cs="Arial"/>
        </w:rPr>
      </w:pPr>
      <w:ins w:id="2205" w:author="KJL1" w:date="2011-06-02T08:44:00Z">
        <w:r w:rsidRPr="00175B8A">
          <w:rPr>
            <w:rFonts w:ascii="Arial" w:hAnsi="Arial" w:cs="Arial"/>
          </w:rPr>
          <w:t xml:space="preserve">Within 30 days following the end of each calendar quarter, each region must email an AMS to ROPassessment.Resource@nrc.gov that describes: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206" w:author="KJL1" w:date="2011-06-02T08:44:00Z"/>
          <w:rFonts w:ascii="Arial" w:hAnsi="Arial" w:cs="Arial"/>
        </w:rPr>
      </w:pPr>
    </w:p>
    <w:p w:rsidR="00DD16AA" w:rsidRPr="00175B8A"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07" w:author="KJL1" w:date="2011-06-02T08:44:00Z"/>
          <w:rFonts w:ascii="Arial" w:hAnsi="Arial" w:cs="Arial"/>
        </w:rPr>
      </w:pPr>
      <w:ins w:id="2208" w:author="KJL1" w:date="2011-06-02T08:44:00Z">
        <w:r w:rsidRPr="00175B8A">
          <w:rPr>
            <w:rFonts w:ascii="Arial" w:hAnsi="Arial" w:cs="Arial"/>
          </w:rPr>
          <w:t>Action Matrix column assignments for all plants in the region</w:t>
        </w:r>
      </w:ins>
      <w:ins w:id="2209"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ins w:id="2210" w:author="KJL1" w:date="2011-06-02T08:44:00Z"/>
          <w:rFonts w:ascii="Arial" w:hAnsi="Arial" w:cs="Arial"/>
        </w:rPr>
      </w:pPr>
    </w:p>
    <w:p w:rsidR="00DD16AA" w:rsidRPr="00175B8A"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11" w:author="KJL1" w:date="2011-06-02T08:44:00Z"/>
          <w:rFonts w:ascii="Arial" w:hAnsi="Arial" w:cs="Arial"/>
        </w:rPr>
      </w:pPr>
      <w:ins w:id="2212" w:author="KJL1" w:date="2011-06-02T08:44:00Z">
        <w:r w:rsidRPr="00175B8A">
          <w:rPr>
            <w:rFonts w:ascii="Arial" w:hAnsi="Arial" w:cs="Arial"/>
          </w:rPr>
          <w:t>Basis for the column assignments</w:t>
        </w:r>
      </w:ins>
      <w:ins w:id="2213" w:author="kjl1" w:date="2011-09-26T10:38: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ins w:id="2214" w:author="KJL1" w:date="2011-06-02T08:44:00Z"/>
          <w:rFonts w:ascii="Arial" w:hAnsi="Arial" w:cs="Arial"/>
        </w:rPr>
      </w:pPr>
    </w:p>
    <w:p w:rsidR="00DD16AA" w:rsidRPr="00175B8A" w:rsidRDefault="00DD16AA" w:rsidP="00544759">
      <w:pPr>
        <w:pStyle w:val="ListParagraph"/>
        <w:numPr>
          <w:ilvl w:val="3"/>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15" w:author="KJL1" w:date="2011-06-02T08:44:00Z"/>
          <w:rFonts w:ascii="Arial" w:hAnsi="Arial" w:cs="Arial"/>
        </w:rPr>
      </w:pPr>
      <w:ins w:id="2216" w:author="KJL1" w:date="2011-06-02T08:44:00Z">
        <w:r w:rsidRPr="00175B8A">
          <w:rPr>
            <w:rFonts w:ascii="Arial" w:hAnsi="Arial" w:cs="Arial"/>
          </w:rPr>
          <w:t>Level of regulatory oversight.  For all plants, describe the level of oversight (e.g., baseline inspection, IP 9500X supplemental inspection, IMC 0350 or IMC 0351 process, or Action Matrix deviation).</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217" w:author="KJL1" w:date="2011-06-02T08:44:00Z"/>
          <w:rFonts w:ascii="Arial" w:hAnsi="Arial" w:cs="Arial"/>
        </w:rPr>
      </w:pPr>
    </w:p>
    <w:p w:rsidR="00DD16AA" w:rsidRPr="00175B8A" w:rsidRDefault="00DD16AA" w:rsidP="007D103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jc w:val="both"/>
        <w:rPr>
          <w:ins w:id="2218" w:author="KJL1" w:date="2011-06-02T08:44:00Z"/>
          <w:rFonts w:ascii="Arial" w:hAnsi="Arial" w:cs="Arial"/>
        </w:rPr>
      </w:pPr>
      <w:ins w:id="2219" w:author="KJL1" w:date="2011-06-02T08:44:00Z">
        <w:r w:rsidRPr="00175B8A">
          <w:rPr>
            <w:rFonts w:ascii="Arial" w:hAnsi="Arial" w:cs="Arial"/>
          </w:rPr>
          <w:t>The column assignments and level of oversight shall be determined using the guidance in IMC 0305.</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ins w:id="2220" w:author="KJL1" w:date="2011-06-02T08:44:00Z"/>
          <w:rFonts w:ascii="Arial" w:hAnsi="Arial" w:cs="Arial"/>
        </w:rPr>
      </w:pPr>
    </w:p>
    <w:p w:rsidR="00DD16AA" w:rsidRPr="00175B8A"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221" w:author="KJL1" w:date="2011-06-02T08:44:00Z"/>
          <w:rFonts w:ascii="Arial" w:hAnsi="Arial" w:cs="Arial"/>
        </w:rPr>
      </w:pPr>
      <w:ins w:id="2222" w:author="KJL1" w:date="2011-06-02T08:44:00Z">
        <w:r w:rsidRPr="00175B8A">
          <w:rPr>
            <w:rFonts w:ascii="Arial" w:hAnsi="Arial" w:cs="Arial"/>
          </w:rPr>
          <w:lastRenderedPageBreak/>
          <w:t>Each region should email an ASM containing the same information as in (</w:t>
        </w:r>
      </w:ins>
      <w:ins w:id="2223" w:author="kjl1" w:date="2011-10-18T13:49:00Z">
        <w:r w:rsidR="00F27606" w:rsidRPr="00175B8A">
          <w:rPr>
            <w:rFonts w:ascii="Arial" w:hAnsi="Arial" w:cs="Arial"/>
          </w:rPr>
          <w:t>3</w:t>
        </w:r>
      </w:ins>
      <w:ins w:id="2224" w:author="KJL1" w:date="2011-06-02T08:44:00Z">
        <w:r w:rsidRPr="00175B8A">
          <w:rPr>
            <w:rFonts w:ascii="Arial" w:hAnsi="Arial" w:cs="Arial"/>
          </w:rPr>
          <w:t>) above for Action Matrix changes that occur at times other than the quarterly reviews, such as:</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25"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26" w:author="KJL1" w:date="2011-06-02T08:44:00Z"/>
          <w:rFonts w:ascii="Arial" w:hAnsi="Arial" w:cs="Arial"/>
        </w:rPr>
      </w:pPr>
      <w:ins w:id="2227" w:author="KJL1" w:date="2011-06-02T08:44:00Z">
        <w:r w:rsidRPr="00175B8A">
          <w:rPr>
            <w:rFonts w:ascii="Arial" w:hAnsi="Arial" w:cs="Arial"/>
          </w:rPr>
          <w:t>Reaching a final significance determination</w:t>
        </w:r>
      </w:ins>
      <w:ins w:id="2228"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29"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30" w:author="KJL1" w:date="2011-06-02T08:44:00Z"/>
          <w:rFonts w:ascii="Arial" w:hAnsi="Arial" w:cs="Arial"/>
        </w:rPr>
      </w:pPr>
      <w:ins w:id="2231" w:author="KJL1" w:date="2011-06-02T08:44:00Z">
        <w:r w:rsidRPr="00175B8A">
          <w:rPr>
            <w:rFonts w:ascii="Arial" w:hAnsi="Arial" w:cs="Arial"/>
          </w:rPr>
          <w:t>Issuing an assessment follow-up letter</w:t>
        </w:r>
      </w:ins>
      <w:ins w:id="2232"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33"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34" w:author="KJL1" w:date="2011-06-02T08:44:00Z"/>
          <w:rFonts w:ascii="Arial" w:hAnsi="Arial" w:cs="Arial"/>
        </w:rPr>
      </w:pPr>
      <w:ins w:id="2235" w:author="KJL1" w:date="2011-06-02T08:44:00Z">
        <w:r w:rsidRPr="00175B8A">
          <w:rPr>
            <w:rFonts w:ascii="Arial" w:hAnsi="Arial" w:cs="Arial"/>
          </w:rPr>
          <w:t>Completing a supplemental inspection</w:t>
        </w:r>
      </w:ins>
      <w:ins w:id="2236"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37"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38" w:author="KJL1" w:date="2011-06-02T08:44:00Z"/>
          <w:rFonts w:ascii="Arial" w:hAnsi="Arial" w:cs="Arial"/>
        </w:rPr>
      </w:pPr>
      <w:ins w:id="2239" w:author="KJL1" w:date="2011-06-02T08:44:00Z">
        <w:r w:rsidRPr="00175B8A">
          <w:rPr>
            <w:rFonts w:ascii="Arial" w:hAnsi="Arial" w:cs="Arial"/>
          </w:rPr>
          <w:t>Issuing a supplemental inspection report</w:t>
        </w:r>
      </w:ins>
      <w:ins w:id="2240" w:author="kjl1" w:date="2011-09-26T10:38: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41"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42" w:author="KJL1" w:date="2011-06-02T08:44:00Z"/>
          <w:rFonts w:ascii="Arial" w:hAnsi="Arial" w:cs="Arial"/>
        </w:rPr>
      </w:pPr>
      <w:ins w:id="2243" w:author="KJL1" w:date="2011-06-02T08:44:00Z">
        <w:r w:rsidRPr="00175B8A">
          <w:rPr>
            <w:rFonts w:ascii="Arial" w:hAnsi="Arial" w:cs="Arial"/>
          </w:rPr>
          <w:t>Notifying a licensee of an Action Matrix deviation</w:t>
        </w:r>
      </w:ins>
      <w:ins w:id="2244" w:author="kjl1" w:date="2011-09-26T10:38:00Z">
        <w:r w:rsidR="00DD09AC" w:rsidRPr="00175B8A">
          <w:rPr>
            <w:rFonts w:ascii="Arial" w:hAnsi="Arial" w:cs="Arial"/>
          </w:rPr>
          <w:t>; or</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45" w:author="KJL1" w:date="2011-06-02T08:44:00Z"/>
          <w:rFonts w:ascii="Arial" w:hAnsi="Arial" w:cs="Arial"/>
        </w:rPr>
      </w:pPr>
    </w:p>
    <w:p w:rsidR="00DD16AA" w:rsidRPr="00175B8A" w:rsidRDefault="00DD16AA" w:rsidP="00544759">
      <w:pPr>
        <w:pStyle w:val="ListParagraph"/>
        <w:numPr>
          <w:ilvl w:val="3"/>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46" w:author="KJL1" w:date="2011-06-02T08:44:00Z"/>
          <w:rFonts w:ascii="Arial" w:hAnsi="Arial" w:cs="Arial"/>
        </w:rPr>
      </w:pPr>
      <w:ins w:id="2247" w:author="KJL1" w:date="2011-06-02T08:44:00Z">
        <w:r w:rsidRPr="00175B8A">
          <w:rPr>
            <w:rFonts w:ascii="Arial" w:hAnsi="Arial" w:cs="Arial"/>
          </w:rPr>
          <w:t>Obtaining information affecting a plant and its placement in the Action Matrix.</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248" w:author="KJL1" w:date="2011-06-02T08:44:00Z"/>
          <w:rFonts w:ascii="Arial" w:hAnsi="Arial" w:cs="Arial"/>
        </w:rPr>
      </w:pPr>
    </w:p>
    <w:p w:rsidR="00DD16AA" w:rsidRPr="00175B8A"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249" w:author="KJL1" w:date="2011-06-02T08:44:00Z"/>
          <w:rFonts w:ascii="Arial" w:hAnsi="Arial" w:cs="Arial"/>
        </w:rPr>
      </w:pPr>
      <w:ins w:id="2250" w:author="KJL1" w:date="2011-06-02T08:44:00Z">
        <w:r w:rsidRPr="00175B8A">
          <w:rPr>
            <w:rFonts w:ascii="Arial" w:hAnsi="Arial" w:cs="Arial"/>
          </w:rPr>
          <w:t xml:space="preserve">The regional office shall email the AMS no later than 7 days after the information becomes publically available to support the ROP update. </w:t>
        </w:r>
      </w:ins>
    </w:p>
    <w:p w:rsidR="005917FF" w:rsidRPr="00175B8A" w:rsidRDefault="005917FF" w:rsidP="002304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03"/>
        <w:jc w:val="both"/>
        <w:rPr>
          <w:ins w:id="2251" w:author="KJL1" w:date="2011-06-02T08:44:00Z"/>
          <w:rFonts w:ascii="Arial" w:hAnsi="Arial" w:cs="Arial"/>
        </w:rPr>
      </w:pPr>
    </w:p>
    <w:p w:rsidR="00DD16AA" w:rsidRPr="00175B8A"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252" w:author="KJL1" w:date="2011-06-02T08:44:00Z"/>
          <w:rFonts w:ascii="Arial" w:hAnsi="Arial" w:cs="Arial"/>
        </w:rPr>
      </w:pPr>
      <w:ins w:id="2253" w:author="KJL1" w:date="2011-06-02T08:44:00Z">
        <w:r w:rsidRPr="00175B8A">
          <w:rPr>
            <w:rFonts w:ascii="Arial" w:hAnsi="Arial" w:cs="Arial"/>
          </w:rPr>
          <w:t xml:space="preserve">Before submitting this new information, the regional staff should update the PIM entries so that information can be verified and included on the ROP </w:t>
        </w:r>
      </w:ins>
      <w:ins w:id="2254" w:author="Jocelyn" w:date="2011-08-21T17:58:00Z">
        <w:r w:rsidR="00BD6038" w:rsidRPr="00175B8A">
          <w:rPr>
            <w:rFonts w:ascii="Arial" w:hAnsi="Arial" w:cs="Arial"/>
          </w:rPr>
          <w:t>Webpage</w:t>
        </w:r>
      </w:ins>
      <w:ins w:id="2255" w:author="KJL1" w:date="2011-06-02T08:44:00Z">
        <w:r w:rsidRPr="00175B8A">
          <w:rPr>
            <w:rFonts w:ascii="Arial" w:hAnsi="Arial" w:cs="Arial"/>
          </w:rPr>
          <w:t>.</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56" w:author="KJL1" w:date="2011-06-02T08:44:00Z"/>
          <w:rFonts w:ascii="Arial" w:hAnsi="Arial" w:cs="Arial"/>
        </w:rPr>
      </w:pPr>
    </w:p>
    <w:p w:rsidR="00DD16AA" w:rsidRPr="00175B8A" w:rsidRDefault="00DD16AA" w:rsidP="00544759">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257" w:author="KJL1" w:date="2011-06-02T08:44:00Z"/>
          <w:rFonts w:ascii="Arial" w:hAnsi="Arial" w:cs="Arial"/>
        </w:rPr>
      </w:pPr>
      <w:ins w:id="2258" w:author="KJL1" w:date="2011-06-02T08:44:00Z">
        <w:r w:rsidRPr="00175B8A">
          <w:rPr>
            <w:rFonts w:ascii="Arial" w:hAnsi="Arial" w:cs="Arial"/>
          </w:rPr>
          <w:t>For plants that are in Column 2, 3, 4, or 5, the basis for the Action Matrix column assignment should include the following:</w:t>
        </w:r>
      </w:ins>
    </w:p>
    <w:p w:rsidR="005917FF" w:rsidRPr="00175B8A" w:rsidRDefault="005917FF"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jc w:val="both"/>
        <w:rPr>
          <w:ins w:id="2259" w:author="KJL1" w:date="2011-06-02T08:44:00Z"/>
          <w:rFonts w:ascii="Arial" w:hAnsi="Arial" w:cs="Arial"/>
        </w:rPr>
      </w:pPr>
    </w:p>
    <w:p w:rsidR="00DD16AA" w:rsidRPr="00175B8A"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60" w:author="KJL1" w:date="2011-06-02T08:44:00Z"/>
          <w:rFonts w:ascii="Arial" w:hAnsi="Arial" w:cs="Arial"/>
        </w:rPr>
      </w:pPr>
      <w:ins w:id="2261" w:author="KJL1" w:date="2011-06-02T08:44:00Z">
        <w:r w:rsidRPr="00175B8A">
          <w:rPr>
            <w:rFonts w:ascii="Arial" w:hAnsi="Arial" w:cs="Arial"/>
          </w:rPr>
          <w:t>Safety-significant findings or PIs that caused the movement</w:t>
        </w:r>
      </w:ins>
      <w:ins w:id="2262" w:author="kjl1" w:date="2011-09-26T10:39:00Z">
        <w:r w:rsidR="00DD09AC" w:rsidRPr="00175B8A">
          <w:rPr>
            <w:rFonts w:ascii="Arial" w:hAnsi="Arial" w:cs="Arial"/>
          </w:rPr>
          <w:t>;</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63" w:author="KJL1" w:date="2011-06-02T08:44:00Z"/>
          <w:rFonts w:ascii="Arial" w:hAnsi="Arial" w:cs="Arial"/>
        </w:rPr>
      </w:pPr>
    </w:p>
    <w:p w:rsidR="00DD16AA" w:rsidRPr="00175B8A"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64" w:author="KJL1" w:date="2011-06-02T08:44:00Z"/>
          <w:rFonts w:ascii="Arial" w:hAnsi="Arial" w:cs="Arial"/>
        </w:rPr>
      </w:pPr>
      <w:ins w:id="2265" w:author="KJL1" w:date="2011-06-02T08:44:00Z">
        <w:r w:rsidRPr="00175B8A">
          <w:rPr>
            <w:rFonts w:ascii="Arial" w:hAnsi="Arial" w:cs="Arial"/>
          </w:rPr>
          <w:t>Affected cornerstone(s)</w:t>
        </w:r>
      </w:ins>
      <w:ins w:id="2266" w:author="kjl1" w:date="2011-09-26T10:39: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ins w:id="2267" w:author="KJL1" w:date="2011-06-02T08:44:00Z"/>
          <w:rFonts w:ascii="Arial" w:hAnsi="Arial" w:cs="Arial"/>
        </w:rPr>
      </w:pPr>
    </w:p>
    <w:p w:rsidR="00DD16AA" w:rsidRPr="00175B8A" w:rsidRDefault="00DD16AA" w:rsidP="00544759">
      <w:pPr>
        <w:pStyle w:val="ListParagraph"/>
        <w:numPr>
          <w:ilvl w:val="3"/>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268" w:author="KJL1" w:date="2011-06-02T08:44:00Z"/>
          <w:rFonts w:ascii="Arial" w:hAnsi="Arial" w:cs="Arial"/>
        </w:rPr>
      </w:pPr>
      <w:ins w:id="2269" w:author="KJL1" w:date="2011-06-02T08:44:00Z">
        <w:r w:rsidRPr="00175B8A">
          <w:rPr>
            <w:rFonts w:ascii="Arial" w:hAnsi="Arial" w:cs="Arial"/>
          </w:rPr>
          <w:t xml:space="preserve">Quarters in which the safety-significant Action Matrix inputs exist.  </w:t>
        </w:r>
      </w:ins>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270" w:author="KJL1" w:date="2011-06-02T08:44:00Z"/>
          <w:rFonts w:ascii="Arial" w:hAnsi="Arial" w:cs="Arial"/>
        </w:rPr>
      </w:pPr>
    </w:p>
    <w:p w:rsidR="00DD16AA" w:rsidRPr="00175B8A" w:rsidRDefault="005917FF"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271" w:author="KJL1" w:date="2011-06-02T08:44:00Z"/>
          <w:rFonts w:ascii="Arial" w:hAnsi="Arial" w:cs="Arial"/>
        </w:rPr>
      </w:pPr>
      <w:ins w:id="2272" w:author="KJL1" w:date="2011-06-02T08:44:00Z">
        <w:r w:rsidRPr="00175B8A">
          <w:rPr>
            <w:rFonts w:ascii="Arial" w:hAnsi="Arial" w:cs="Arial"/>
          </w:rPr>
          <w:tab/>
        </w:r>
        <w:r w:rsidR="00DD16AA" w:rsidRPr="00175B8A">
          <w:rPr>
            <w:rFonts w:ascii="Arial" w:hAnsi="Arial" w:cs="Arial"/>
          </w:rPr>
          <w:t>See sample below.</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ins w:id="2273" w:author="KJL1" w:date="2011-06-02T08:44:00Z"/>
          <w:rFonts w:ascii="Arial" w:hAnsi="Arial" w:cs="Arial"/>
        </w:rPr>
      </w:pPr>
    </w:p>
    <w:p w:rsidR="00DD16AA" w:rsidRPr="00175B8A" w:rsidRDefault="00DD16AA" w:rsidP="00C039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contextualSpacing/>
        <w:jc w:val="both"/>
        <w:rPr>
          <w:ins w:id="2274" w:author="KJL1" w:date="2011-06-02T08:44:00Z"/>
          <w:rFonts w:ascii="Arial" w:hAnsi="Arial" w:cs="Arial"/>
        </w:rPr>
      </w:pPr>
      <w:ins w:id="2275" w:author="KJL1" w:date="2011-06-02T08:44:00Z">
        <w:r w:rsidRPr="00175B8A">
          <w:rPr>
            <w:rFonts w:ascii="Arial" w:hAnsi="Arial" w:cs="Arial"/>
          </w:rPr>
          <w:t xml:space="preserve">Once the email is received, IPAB posts the AMS to the NRC’s public “ROP Action Matrix Summary and Current Regulatory Oversight” </w:t>
        </w:r>
      </w:ins>
      <w:ins w:id="2276" w:author="Jocelyn" w:date="2011-08-21T17:58:00Z">
        <w:r w:rsidR="00BD6038" w:rsidRPr="00175B8A">
          <w:rPr>
            <w:rFonts w:ascii="Arial" w:hAnsi="Arial" w:cs="Arial"/>
          </w:rPr>
          <w:t>Webpage</w:t>
        </w:r>
      </w:ins>
      <w:ins w:id="2277" w:author="KJL1" w:date="2011-06-02T08:44:00Z">
        <w:r w:rsidRPr="00175B8A">
          <w:rPr>
            <w:rFonts w:ascii="Arial" w:hAnsi="Arial" w:cs="Arial"/>
          </w:rPr>
          <w:t xml:space="preserve"> to describe to the public the reason a plant is not in Colum 1, the status of current regulatory oversight, and any open Action Matrix deviations.</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278" w:author="KJL1" w:date="2011-06-02T08:44:00Z"/>
          <w:rFonts w:ascii="Arial" w:hAnsi="Arial" w:cs="Arial"/>
        </w:rPr>
      </w:pPr>
    </w:p>
    <w:tbl>
      <w:tblPr>
        <w:tblW w:w="0" w:type="auto"/>
        <w:tblInd w:w="1724" w:type="dxa"/>
        <w:tblLayout w:type="fixed"/>
        <w:tblCellMar>
          <w:left w:w="120" w:type="dxa"/>
          <w:right w:w="120" w:type="dxa"/>
        </w:tblCellMar>
        <w:tblLook w:val="0000"/>
      </w:tblPr>
      <w:tblGrid>
        <w:gridCol w:w="7830"/>
      </w:tblGrid>
      <w:tr w:rsidR="003E3369" w:rsidRPr="00175B8A" w:rsidTr="003E3369">
        <w:tc>
          <w:tcPr>
            <w:tcW w:w="7830" w:type="dxa"/>
            <w:tcBorders>
              <w:top w:val="single" w:sz="7" w:space="0" w:color="000000"/>
              <w:left w:val="single" w:sz="7" w:space="0" w:color="000000"/>
              <w:bottom w:val="single" w:sz="7" w:space="0" w:color="000000"/>
              <w:right w:val="single" w:sz="7" w:space="0" w:color="000000"/>
            </w:tcBorders>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79" w:author="KJL1" w:date="2011-06-02T08:44:00Z"/>
                <w:rFonts w:ascii="Arial" w:hAnsi="Arial" w:cs="Arial"/>
                <w:u w:val="single"/>
              </w:rPr>
            </w:pPr>
            <w:ins w:id="2280" w:author="KJL1" w:date="2011-06-02T08:44:00Z">
              <w:r w:rsidRPr="00175B8A">
                <w:rPr>
                  <w:rFonts w:ascii="Arial" w:hAnsi="Arial" w:cs="Arial"/>
                  <w:u w:val="single"/>
                </w:rPr>
                <w:t>Sample format for AMS data submittal: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05"/>
              <w:gridCol w:w="4370"/>
            </w:tblGrid>
            <w:tr w:rsidR="003E3369" w:rsidRPr="00175B8A" w:rsidTr="00BF0440">
              <w:trPr>
                <w:ins w:id="2281" w:author="KJL1" w:date="2011-06-02T08:44:00Z"/>
              </w:trPr>
              <w:tc>
                <w:tcPr>
                  <w:tcW w:w="3205"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82" w:author="KJL1" w:date="2011-06-02T08:44:00Z"/>
                      <w:rFonts w:ascii="Arial" w:hAnsi="Arial" w:cs="Arial"/>
                    </w:rPr>
                  </w:pPr>
                  <w:ins w:id="2283" w:author="KJL1" w:date="2011-06-02T08:44:00Z">
                    <w:r w:rsidRPr="00175B8A">
                      <w:rPr>
                        <w:rFonts w:ascii="Arial" w:hAnsi="Arial" w:cs="Arial"/>
                      </w:rPr>
                      <w:t>Plant</w:t>
                    </w:r>
                  </w:ins>
                </w:p>
              </w:tc>
              <w:tc>
                <w:tcPr>
                  <w:tcW w:w="4370"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84" w:author="KJL1" w:date="2011-06-02T08:44:00Z"/>
                      <w:rFonts w:ascii="Arial" w:hAnsi="Arial" w:cs="Arial"/>
                    </w:rPr>
                  </w:pPr>
                  <w:ins w:id="2285" w:author="KJL1" w:date="2011-06-02T08:44:00Z">
                    <w:r w:rsidRPr="00175B8A">
                      <w:rPr>
                        <w:rFonts w:ascii="Arial" w:hAnsi="Arial" w:cs="Arial"/>
                      </w:rPr>
                      <w:t>List plant.</w:t>
                    </w:r>
                  </w:ins>
                </w:p>
              </w:tc>
            </w:tr>
            <w:tr w:rsidR="003E3369" w:rsidRPr="00175B8A" w:rsidTr="00BF0440">
              <w:trPr>
                <w:ins w:id="2286" w:author="KJL1" w:date="2011-06-02T08:44:00Z"/>
              </w:trPr>
              <w:tc>
                <w:tcPr>
                  <w:tcW w:w="3205"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87" w:author="KJL1" w:date="2011-06-02T08:44:00Z"/>
                      <w:rFonts w:ascii="Arial" w:hAnsi="Arial" w:cs="Arial"/>
                    </w:rPr>
                  </w:pPr>
                  <w:ins w:id="2288" w:author="KJL1" w:date="2011-06-02T08:44:00Z">
                    <w:r w:rsidRPr="00175B8A">
                      <w:rPr>
                        <w:rFonts w:ascii="Arial" w:hAnsi="Arial" w:cs="Arial"/>
                      </w:rPr>
                      <w:t>Action Matrix column</w:t>
                    </w:r>
                  </w:ins>
                </w:p>
              </w:tc>
              <w:tc>
                <w:tcPr>
                  <w:tcW w:w="4370"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89" w:author="KJL1" w:date="2011-06-02T08:44:00Z"/>
                      <w:rFonts w:ascii="Arial" w:hAnsi="Arial" w:cs="Arial"/>
                    </w:rPr>
                  </w:pPr>
                  <w:ins w:id="2290" w:author="KJL1" w:date="2011-06-02T08:44:00Z">
                    <w:r w:rsidRPr="00175B8A">
                      <w:rPr>
                        <w:rFonts w:ascii="Arial" w:hAnsi="Arial" w:cs="Arial"/>
                      </w:rPr>
                      <w:t>List column.</w:t>
                    </w:r>
                  </w:ins>
                </w:p>
              </w:tc>
            </w:tr>
            <w:tr w:rsidR="003E3369" w:rsidRPr="00175B8A" w:rsidTr="00BF0440">
              <w:trPr>
                <w:ins w:id="2291" w:author="KJL1" w:date="2011-06-02T08:44:00Z"/>
              </w:trPr>
              <w:tc>
                <w:tcPr>
                  <w:tcW w:w="3205"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2" w:author="KJL1" w:date="2011-06-02T08:44:00Z"/>
                      <w:rFonts w:ascii="Arial" w:hAnsi="Arial" w:cs="Arial"/>
                    </w:rPr>
                  </w:pPr>
                  <w:ins w:id="2293" w:author="KJL1" w:date="2011-06-02T08:44:00Z">
                    <w:r w:rsidRPr="00175B8A">
                      <w:rPr>
                        <w:rFonts w:ascii="Arial" w:hAnsi="Arial" w:cs="Arial"/>
                      </w:rPr>
                      <w:t>Basis for Action Matrix column</w:t>
                    </w:r>
                  </w:ins>
                </w:p>
              </w:tc>
              <w:tc>
                <w:tcPr>
                  <w:tcW w:w="4370"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4" w:author="KJL1" w:date="2011-06-02T08:44:00Z"/>
                      <w:rFonts w:ascii="Arial" w:hAnsi="Arial" w:cs="Arial"/>
                    </w:rPr>
                  </w:pPr>
                  <w:ins w:id="2295" w:author="KJL1" w:date="2011-06-02T08:44:00Z">
                    <w:r w:rsidRPr="00175B8A">
                      <w:rPr>
                        <w:rFonts w:ascii="Arial" w:hAnsi="Arial" w:cs="Arial"/>
                      </w:rPr>
                      <w:t>List basis if not in Column 1.</w:t>
                    </w:r>
                  </w:ins>
                </w:p>
              </w:tc>
            </w:tr>
            <w:tr w:rsidR="003E3369" w:rsidRPr="00175B8A" w:rsidTr="00BF0440">
              <w:trPr>
                <w:ins w:id="2296" w:author="KJL1" w:date="2011-06-02T08:44:00Z"/>
              </w:trPr>
              <w:tc>
                <w:tcPr>
                  <w:tcW w:w="3205"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7" w:author="KJL1" w:date="2011-06-02T08:44:00Z"/>
                      <w:rFonts w:ascii="Arial" w:hAnsi="Arial" w:cs="Arial"/>
                    </w:rPr>
                  </w:pPr>
                  <w:ins w:id="2298" w:author="KJL1" w:date="2011-06-02T08:44:00Z">
                    <w:r w:rsidRPr="00175B8A">
                      <w:rPr>
                        <w:rFonts w:ascii="Arial" w:hAnsi="Arial" w:cs="Arial"/>
                      </w:rPr>
                      <w:t>Current oversight</w:t>
                    </w:r>
                  </w:ins>
                </w:p>
              </w:tc>
              <w:tc>
                <w:tcPr>
                  <w:tcW w:w="4370"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9" w:author="KJL1" w:date="2011-06-02T08:44:00Z"/>
                      <w:rFonts w:ascii="Arial" w:hAnsi="Arial" w:cs="Arial"/>
                    </w:rPr>
                  </w:pPr>
                  <w:ins w:id="2300" w:author="KJL1" w:date="2011-06-02T08:44:00Z">
                    <w:r w:rsidRPr="00175B8A">
                      <w:rPr>
                        <w:rFonts w:ascii="Arial" w:hAnsi="Arial" w:cs="Arial"/>
                      </w:rPr>
                      <w:t xml:space="preserve">List status of supplemental inspections </w:t>
                    </w:r>
                    <w:r w:rsidRPr="00175B8A">
                      <w:rPr>
                        <w:rFonts w:ascii="Arial" w:hAnsi="Arial" w:cs="Arial"/>
                      </w:rPr>
                      <w:lastRenderedPageBreak/>
                      <w:t>and other oversight actions beyond the baseline.  If none, state “Baseline”.</w:t>
                    </w:r>
                  </w:ins>
                </w:p>
              </w:tc>
            </w:tr>
            <w:tr w:rsidR="003E3369" w:rsidRPr="00175B8A" w:rsidTr="00BF0440">
              <w:trPr>
                <w:ins w:id="2301" w:author="KJL1" w:date="2011-06-02T08:44:00Z"/>
              </w:trPr>
              <w:tc>
                <w:tcPr>
                  <w:tcW w:w="3205"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2" w:author="KJL1" w:date="2011-06-02T08:44:00Z"/>
                      <w:rFonts w:ascii="Arial" w:hAnsi="Arial" w:cs="Arial"/>
                    </w:rPr>
                  </w:pPr>
                  <w:ins w:id="2303" w:author="KJL1" w:date="2011-06-02T08:44:00Z">
                    <w:r w:rsidRPr="00175B8A">
                      <w:rPr>
                        <w:rFonts w:ascii="Arial" w:hAnsi="Arial" w:cs="Arial"/>
                      </w:rPr>
                      <w:lastRenderedPageBreak/>
                      <w:t>Deviations</w:t>
                    </w:r>
                  </w:ins>
                </w:p>
              </w:tc>
              <w:tc>
                <w:tcPr>
                  <w:tcW w:w="4370" w:type="dxa"/>
                </w:tcPr>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4" w:author="KJL1" w:date="2011-06-02T08:44:00Z"/>
                      <w:rFonts w:ascii="Arial" w:hAnsi="Arial" w:cs="Arial"/>
                    </w:rPr>
                  </w:pPr>
                  <w:ins w:id="2305" w:author="KJL1" w:date="2011-06-02T08:44:00Z">
                    <w:r w:rsidRPr="00175B8A">
                      <w:rPr>
                        <w:rFonts w:ascii="Arial" w:hAnsi="Arial" w:cs="Arial"/>
                      </w:rPr>
                      <w:t>List open Action Matrix deviations.</w:t>
                    </w:r>
                  </w:ins>
                </w:p>
              </w:tc>
            </w:tr>
          </w:tbl>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6" w:author="KJL1" w:date="2011-06-02T08:44:00Z"/>
                <w:rFonts w:ascii="Arial" w:hAnsi="Arial" w:cs="Arial"/>
                <w:u w:val="single"/>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7" w:author="KJL1" w:date="2011-06-02T08:44:00Z"/>
                <w:rFonts w:ascii="Arial" w:hAnsi="Arial" w:cs="Arial"/>
              </w:rPr>
            </w:pPr>
            <w:ins w:id="2308" w:author="KJL1" w:date="2011-06-02T08:44:00Z">
              <w:r w:rsidRPr="00175B8A">
                <w:rPr>
                  <w:rFonts w:ascii="Arial" w:hAnsi="Arial" w:cs="Arial"/>
                  <w:u w:val="single"/>
                </w:rPr>
                <w:t>Sample language for column basis:</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9"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10" w:author="KJL1" w:date="2011-06-02T08:44:00Z"/>
                <w:rFonts w:ascii="Arial" w:hAnsi="Arial" w:cs="Arial"/>
              </w:rPr>
            </w:pPr>
            <w:ins w:id="2311" w:author="KJL1" w:date="2011-06-02T08:44:00Z">
              <w:r w:rsidRPr="00175B8A">
                <w:rPr>
                  <w:rFonts w:ascii="Arial" w:hAnsi="Arial" w:cs="Arial"/>
                </w:rPr>
                <w:t>Plant X is in Column 2 because of one white inspection finding in the Emergency Preparedness Cornerstone originating in 2Q20YY  Additionally, one red inspection finding in the Mitigating Systems Cornerstone originating in 4Q20YYis being considered as an old design issue in accordance with IMC 0305 and is not considered as an Action Matrix input.</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12"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13" w:author="KJL1" w:date="2011-06-02T08:44:00Z"/>
                <w:rFonts w:ascii="Arial" w:hAnsi="Arial" w:cs="Arial"/>
              </w:rPr>
            </w:pPr>
            <w:ins w:id="2314" w:author="KJL1" w:date="2011-06-02T08:44:00Z">
              <w:r w:rsidRPr="00175B8A">
                <w:rPr>
                  <w:rFonts w:ascii="Arial" w:hAnsi="Arial" w:cs="Arial"/>
                </w:rPr>
                <w:t xml:space="preserve">Plant Y is in Column 3 because of one yellow inspection finding in the Mitigating Systems Cornerstone originating in 3Q20YY  This finding is being held open, in accordance with IMC 0305, for greater than 4 quarters because </w:t>
              </w:r>
              <w:r w:rsidRPr="00175B8A">
                <w:rPr>
                  <w:rFonts w:ascii="Arial" w:hAnsi="Arial" w:cs="Arial"/>
                  <w:i/>
                  <w:iCs/>
                </w:rPr>
                <w:t>(...give details from the correspondence to licensee describing the extension on the inspection finding)</w:t>
              </w:r>
              <w:r w:rsidRPr="00175B8A">
                <w:rPr>
                  <w:rFonts w:ascii="Arial" w:hAnsi="Arial" w:cs="Arial"/>
                </w:rPr>
                <w:t>.</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15"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16" w:author="KJL1" w:date="2011-06-02T08:44:00Z"/>
                <w:rFonts w:ascii="Arial" w:hAnsi="Arial" w:cs="Arial"/>
              </w:rPr>
            </w:pPr>
            <w:ins w:id="2317" w:author="KJL1" w:date="2011-06-02T08:44:00Z">
              <w:r w:rsidRPr="00175B8A">
                <w:rPr>
                  <w:rFonts w:ascii="Arial" w:hAnsi="Arial" w:cs="Arial"/>
                </w:rPr>
                <w:t>Plant Z is in Column 4 because of one yellow inspection finding in the Public Radiation Safety Cornerstone originating in 1Q20YY and three white Action Matrix inputs in the Reactor Safety Strategic Performance Area, including one white PI in the Initiating Events Cornerstone (provide the name of the PI) from 3Q20YY through 2QYY, one white inspection finding in the Mitigating Systems Cornerstone originating in 3Q20YY, and one white inspection finding in the Barrier Integrity Cornerstone originating in 2Q20YY.</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18"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19" w:author="KJL1" w:date="2011-06-02T08:44:00Z"/>
                <w:rFonts w:ascii="Arial" w:hAnsi="Arial" w:cs="Arial"/>
                <w:u w:val="single"/>
              </w:rPr>
            </w:pPr>
            <w:ins w:id="2320" w:author="KJL1" w:date="2011-06-02T08:44:00Z">
              <w:r w:rsidRPr="00175B8A">
                <w:rPr>
                  <w:rFonts w:ascii="Arial" w:hAnsi="Arial" w:cs="Arial"/>
                  <w:u w:val="single"/>
                </w:rPr>
                <w:t>Sample language for current oversight:</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1" w:author="KJL1" w:date="2011-06-02T08:44:00Z"/>
                <w:rFonts w:ascii="Arial" w:hAnsi="Arial" w:cs="Arial"/>
              </w:rPr>
            </w:pPr>
            <w:ins w:id="2322" w:author="KJL1" w:date="2011-06-02T08:44:00Z">
              <w:r w:rsidRPr="00175B8A">
                <w:rPr>
                  <w:rFonts w:ascii="Arial" w:hAnsi="Arial" w:cs="Arial"/>
                </w:rPr>
                <w:t>An IP 95001 supplemental inspection will be conducted to address the X finding in the Y cornerstone.</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3"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4" w:author="KJL1" w:date="2011-06-02T08:44:00Z"/>
                <w:rFonts w:ascii="Arial" w:hAnsi="Arial" w:cs="Arial"/>
              </w:rPr>
            </w:pPr>
            <w:ins w:id="2325" w:author="KJL1" w:date="2011-06-02T08:44:00Z">
              <w:r w:rsidRPr="00175B8A">
                <w:rPr>
                  <w:rFonts w:ascii="Arial" w:hAnsi="Arial" w:cs="Arial"/>
                </w:rPr>
                <w:t>An IP 95002 supplemental inspection was successfully completed (exited) on MM DD, 20YY, and barring any additional significant inputs into the Action Matrix, Plant X will return to Column 1 at the end of 4Q20YY.</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6" w:author="KJL1" w:date="2011-06-02T08:44:00Z"/>
                <w:rFonts w:ascii="Arial" w:hAnsi="Arial" w:cs="Arial"/>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7" w:author="KJL1" w:date="2011-06-02T08:44:00Z"/>
                <w:rFonts w:ascii="Arial" w:hAnsi="Arial" w:cs="Arial"/>
                <w:u w:val="single"/>
              </w:rPr>
            </w:pPr>
            <w:ins w:id="2328" w:author="KJL1" w:date="2011-06-02T08:44:00Z">
              <w:r w:rsidRPr="00175B8A">
                <w:rPr>
                  <w:rFonts w:ascii="Arial" w:hAnsi="Arial" w:cs="Arial"/>
                </w:rPr>
                <w:t>An IP 95003 supplemental inspection was successfully completed (exited) on MM DD, 20YY, and by an assessment follow-up letter dated June 24, 20YY, Plant X was transitioned to Column 1.</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29" w:author="KJL1" w:date="2011-06-02T08:44:00Z"/>
                <w:rFonts w:ascii="Arial" w:hAnsi="Arial" w:cs="Arial"/>
                <w:u w:val="single"/>
              </w:rPr>
            </w:pPr>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ins w:id="2330" w:author="KJL1" w:date="2011-06-02T08:44:00Z"/>
                <w:rFonts w:ascii="Arial" w:hAnsi="Arial" w:cs="Arial"/>
                <w:u w:val="single"/>
              </w:rPr>
            </w:pPr>
            <w:ins w:id="2331" w:author="KJL1" w:date="2011-06-02T08:44:00Z">
              <w:r w:rsidRPr="00175B8A">
                <w:rPr>
                  <w:rFonts w:ascii="Arial" w:hAnsi="Arial" w:cs="Arial"/>
                  <w:u w:val="single"/>
                </w:rPr>
                <w:t>Sample language for deviations:</w:t>
              </w:r>
            </w:ins>
          </w:p>
          <w:p w:rsidR="003E3369" w:rsidRPr="00175B8A" w:rsidRDefault="003E3369"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ins w:id="2332" w:author="KJL1" w:date="2011-06-02T08:44:00Z">
              <w:r w:rsidRPr="00175B8A">
                <w:rPr>
                  <w:rFonts w:ascii="Arial" w:hAnsi="Arial" w:cs="Arial"/>
                </w:rPr>
                <w:t>In accordance with IMC 0305, the staff is deviating from the ROP Action Matrix as described in the assessment follow-up letter dated MM DD, 20YY.</w:t>
              </w:r>
            </w:ins>
          </w:p>
        </w:tc>
      </w:tr>
    </w:tbl>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D16AA" w:rsidRPr="00175B8A" w:rsidRDefault="00DD16AA" w:rsidP="00544759">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jc w:val="both"/>
        <w:rPr>
          <w:ins w:id="2333" w:author="KJL1" w:date="2011-06-02T08:44:00Z"/>
          <w:rFonts w:ascii="Arial" w:hAnsi="Arial" w:cs="Arial"/>
        </w:rPr>
      </w:pPr>
      <w:ins w:id="2334" w:author="KJL1" w:date="2011-06-02T08:44:00Z">
        <w:r w:rsidRPr="00175B8A">
          <w:rPr>
            <w:rFonts w:ascii="Arial" w:hAnsi="Arial" w:cs="Arial"/>
            <w:u w:val="single"/>
          </w:rPr>
          <w:lastRenderedPageBreak/>
          <w:t xml:space="preserve">Action Matrix Deviations </w:t>
        </w:r>
      </w:ins>
      <w:ins w:id="2335" w:author="Jocelyn" w:date="2011-08-21T20:43:00Z">
        <w:r w:rsidR="00310DA0" w:rsidRPr="00175B8A">
          <w:rPr>
            <w:rFonts w:ascii="Arial" w:hAnsi="Arial" w:cs="Arial"/>
            <w:u w:val="single"/>
          </w:rPr>
          <w:t>Webpage</w:t>
        </w:r>
      </w:ins>
      <w:ins w:id="2336" w:author="KJL1" w:date="2011-06-02T08:44:00Z">
        <w:r w:rsidRPr="008B5882">
          <w:rPr>
            <w:rFonts w:ascii="Arial" w:hAnsi="Arial" w:cs="Arial"/>
          </w:rPr>
          <w:t>.</w:t>
        </w:r>
        <w:r w:rsidRPr="00175B8A">
          <w:rPr>
            <w:rFonts w:ascii="Arial" w:hAnsi="Arial" w:cs="Arial"/>
          </w:rPr>
          <w:t xml:space="preserve">  </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jc w:val="both"/>
        <w:rPr>
          <w:ins w:id="2337" w:author="KJL1" w:date="2011-06-02T08:44:00Z"/>
          <w:rFonts w:ascii="Arial" w:hAnsi="Arial" w:cs="Arial"/>
        </w:rPr>
      </w:pPr>
    </w:p>
    <w:p w:rsidR="00DD16AA" w:rsidRPr="00175B8A" w:rsidRDefault="00DD16AA" w:rsidP="00544759">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338" w:author="KJL1" w:date="2011-06-02T08:44:00Z"/>
          <w:rFonts w:ascii="Arial" w:hAnsi="Arial" w:cs="Arial"/>
        </w:rPr>
      </w:pPr>
      <w:ins w:id="2339" w:author="KJL1" w:date="2011-06-02T08:44:00Z">
        <w:r w:rsidRPr="00175B8A">
          <w:rPr>
            <w:rFonts w:ascii="Arial" w:hAnsi="Arial" w:cs="Arial"/>
          </w:rPr>
          <w:t xml:space="preserve">Within 14 days after a licensee has been notified of an Action Matrix deviation, IPAB will update the NRC’s public “ROP Action Matrix Deviations” </w:t>
        </w:r>
      </w:ins>
      <w:ins w:id="2340" w:author="Jocelyn" w:date="2011-08-21T20:43:00Z">
        <w:r w:rsidR="00310DA0" w:rsidRPr="00175B8A">
          <w:rPr>
            <w:rFonts w:ascii="Arial" w:hAnsi="Arial" w:cs="Arial"/>
          </w:rPr>
          <w:t>Webpage</w:t>
        </w:r>
      </w:ins>
      <w:ins w:id="2341" w:author="KJL1" w:date="2011-06-02T08:44:00Z">
        <w:r w:rsidRPr="00175B8A">
          <w:rPr>
            <w:rFonts w:ascii="Arial" w:hAnsi="Arial" w:cs="Arial"/>
          </w:rPr>
          <w:t xml:space="preserve"> to notify the public of the deviation and the basis for the deviation.  </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250"/>
        <w:jc w:val="both"/>
        <w:rPr>
          <w:ins w:id="2342" w:author="KJL1" w:date="2011-06-02T08:44:00Z"/>
          <w:rFonts w:ascii="Arial" w:hAnsi="Arial" w:cs="Arial"/>
        </w:rPr>
      </w:pPr>
    </w:p>
    <w:p w:rsidR="00DD16AA" w:rsidRPr="00175B8A" w:rsidRDefault="00DD16AA" w:rsidP="00544759">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2343" w:author="KJL1" w:date="2011-06-02T08:44:00Z"/>
          <w:rFonts w:ascii="Arial" w:hAnsi="Arial" w:cs="Arial"/>
        </w:rPr>
      </w:pPr>
      <w:ins w:id="2344" w:author="KJL1" w:date="2011-06-02T08:44:00Z">
        <w:r w:rsidRPr="00175B8A">
          <w:rPr>
            <w:rFonts w:ascii="Arial" w:hAnsi="Arial" w:cs="Arial"/>
          </w:rPr>
          <w:t xml:space="preserve">The regional office shall place </w:t>
        </w:r>
      </w:ins>
      <w:r w:rsidR="00FF3420" w:rsidRPr="00175B8A">
        <w:rPr>
          <w:rFonts w:ascii="Arial" w:hAnsi="Arial" w:cs="Arial"/>
        </w:rPr>
        <w:fldChar w:fldCharType="begin"/>
      </w:r>
      <w:r w:rsidR="00237D49" w:rsidRPr="00175B8A">
        <w:rPr>
          <w:rFonts w:ascii="Arial" w:hAnsi="Arial" w:cs="Arial"/>
        </w:rPr>
        <w:instrText>HYPERLINK "mailto:ROPassessment.Resource@nrc.gov"</w:instrText>
      </w:r>
      <w:r w:rsidR="00FF3420" w:rsidRPr="00175B8A">
        <w:rPr>
          <w:rFonts w:ascii="Arial" w:hAnsi="Arial" w:cs="Arial"/>
        </w:rPr>
        <w:fldChar w:fldCharType="separate"/>
      </w:r>
      <w:ins w:id="2345" w:author="KJL1" w:date="2011-06-02T08:44:00Z">
        <w:r w:rsidRPr="00175B8A">
          <w:rPr>
            <w:rStyle w:val="Hyperlink"/>
            <w:rFonts w:ascii="Arial" w:hAnsi="Arial" w:cs="Arial"/>
          </w:rPr>
          <w:t>ROPassessment.Resource@nrc.gov</w:t>
        </w:r>
        <w:r w:rsidR="00FF3420" w:rsidRPr="00175B8A">
          <w:rPr>
            <w:rFonts w:ascii="Arial" w:hAnsi="Arial" w:cs="Arial"/>
          </w:rPr>
          <w:fldChar w:fldCharType="end"/>
        </w:r>
        <w:r w:rsidRPr="00175B8A">
          <w:rPr>
            <w:rFonts w:ascii="Arial" w:hAnsi="Arial" w:cs="Arial"/>
          </w:rPr>
          <w:t xml:space="preserve"> on distribution of the assessment follow-up letter describing the deviation.  </w:t>
        </w:r>
      </w:ins>
    </w:p>
    <w:p w:rsidR="00CC0244" w:rsidRPr="00175B8A" w:rsidRDefault="00CC0244" w:rsidP="00C039AC">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46" w:author="KJL1" w:date="2011-06-02T08:44:00Z"/>
          <w:rFonts w:ascii="Arial" w:hAnsi="Arial" w:cs="Arial"/>
        </w:rPr>
      </w:pPr>
    </w:p>
    <w:p w:rsidR="00DD16AA" w:rsidRPr="00175B8A" w:rsidRDefault="00DD16AA" w:rsidP="00F2760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ins w:id="2347" w:author="KJL1" w:date="2011-06-02T08:44:00Z"/>
          <w:rFonts w:ascii="Arial" w:hAnsi="Arial" w:cs="Arial"/>
        </w:rPr>
      </w:pPr>
      <w:ins w:id="2348" w:author="KJL1" w:date="2011-06-02T08:44:00Z">
        <w:r w:rsidRPr="00175B8A">
          <w:rPr>
            <w:rFonts w:ascii="Arial" w:hAnsi="Arial" w:cs="Arial"/>
          </w:rPr>
          <w:t xml:space="preserve">The email should also contain a description of the deviation as it should appear on the public </w:t>
        </w:r>
      </w:ins>
      <w:ins w:id="2349" w:author="Jocelyn" w:date="2011-08-21T20:43:00Z">
        <w:r w:rsidR="00310DA0" w:rsidRPr="00175B8A">
          <w:rPr>
            <w:rFonts w:ascii="Arial" w:hAnsi="Arial" w:cs="Arial"/>
          </w:rPr>
          <w:t>Webpage</w:t>
        </w:r>
      </w:ins>
      <w:ins w:id="2350" w:author="KJL1" w:date="2011-06-02T08:44:00Z">
        <w:r w:rsidRPr="00175B8A">
          <w:rPr>
            <w:rFonts w:ascii="Arial" w:hAnsi="Arial" w:cs="Arial"/>
          </w:rPr>
          <w:t xml:space="preserve">.  IPAB may modify the text as necessary before posting it to the public </w:t>
        </w:r>
      </w:ins>
      <w:ins w:id="2351" w:author="Jocelyn" w:date="2011-08-21T20:43:00Z">
        <w:r w:rsidR="00310DA0" w:rsidRPr="00175B8A">
          <w:rPr>
            <w:rFonts w:ascii="Arial" w:hAnsi="Arial" w:cs="Arial"/>
          </w:rPr>
          <w:t>Webpage</w:t>
        </w:r>
      </w:ins>
      <w:ins w:id="2352" w:author="KJL1" w:date="2011-06-02T08:44:00Z">
        <w:r w:rsidRPr="00175B8A">
          <w:rPr>
            <w:rFonts w:ascii="Arial" w:hAnsi="Arial" w:cs="Arial"/>
          </w:rPr>
          <w:t>. The description should include:</w:t>
        </w:r>
      </w:ins>
    </w:p>
    <w:p w:rsidR="00DD16AA" w:rsidRPr="00175B8A" w:rsidRDefault="00DD16AA" w:rsidP="00C039AC">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53" w:author="KJL1" w:date="2011-06-02T08:44:00Z"/>
          <w:rFonts w:ascii="Arial" w:hAnsi="Arial" w:cs="Arial"/>
        </w:rPr>
      </w:pPr>
    </w:p>
    <w:p w:rsidR="00DD16AA" w:rsidRPr="00175B8A"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354" w:author="KJL1" w:date="2011-06-02T08:44:00Z"/>
          <w:rFonts w:ascii="Arial" w:hAnsi="Arial" w:cs="Arial"/>
        </w:rPr>
      </w:pPr>
      <w:ins w:id="2355" w:author="KJL1" w:date="2011-06-02T08:44:00Z">
        <w:r w:rsidRPr="00175B8A">
          <w:rPr>
            <w:rFonts w:ascii="Arial" w:hAnsi="Arial" w:cs="Arial"/>
          </w:rPr>
          <w:t>Affected reactor units</w:t>
        </w:r>
      </w:ins>
      <w:ins w:id="2356" w:author="kjl1" w:date="2011-09-26T10:39:00Z">
        <w:r w:rsidR="00DD09AC" w:rsidRPr="00175B8A">
          <w:rPr>
            <w:rFonts w:ascii="Arial" w:hAnsi="Arial" w:cs="Arial"/>
          </w:rPr>
          <w:t>;</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ins w:id="2357" w:author="KJL1" w:date="2011-06-02T08:44:00Z"/>
          <w:rFonts w:ascii="Arial" w:hAnsi="Arial" w:cs="Arial"/>
        </w:rPr>
      </w:pPr>
    </w:p>
    <w:p w:rsidR="00DD16AA" w:rsidRPr="00175B8A"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358" w:author="KJL1" w:date="2011-06-02T08:44:00Z"/>
          <w:rFonts w:ascii="Arial" w:hAnsi="Arial" w:cs="Arial"/>
        </w:rPr>
      </w:pPr>
      <w:ins w:id="2359" w:author="KJL1" w:date="2011-06-02T08:44:00Z">
        <w:r w:rsidRPr="00175B8A">
          <w:rPr>
            <w:rFonts w:ascii="Arial" w:hAnsi="Arial" w:cs="Arial"/>
          </w:rPr>
          <w:t>Date the EDO approved the deviation</w:t>
        </w:r>
      </w:ins>
      <w:ins w:id="2360" w:author="kjl1" w:date="2011-09-26T10:39:00Z">
        <w:r w:rsidR="00DD09AC" w:rsidRPr="00175B8A">
          <w:rPr>
            <w:rFonts w:ascii="Arial" w:hAnsi="Arial" w:cs="Arial"/>
          </w:rPr>
          <w:t>;</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ins w:id="2361" w:author="KJL1" w:date="2011-06-02T08:44:00Z"/>
          <w:rFonts w:ascii="Arial" w:hAnsi="Arial" w:cs="Arial"/>
        </w:rPr>
      </w:pPr>
    </w:p>
    <w:p w:rsidR="00DD16AA" w:rsidRPr="00175B8A"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362" w:author="KJL1" w:date="2011-06-02T08:44:00Z"/>
          <w:rFonts w:ascii="Arial" w:hAnsi="Arial" w:cs="Arial"/>
        </w:rPr>
      </w:pPr>
      <w:ins w:id="2363" w:author="KJL1" w:date="2011-06-02T08:44:00Z">
        <w:r w:rsidRPr="00175B8A">
          <w:rPr>
            <w:rFonts w:ascii="Arial" w:hAnsi="Arial" w:cs="Arial"/>
          </w:rPr>
          <w:t>Description of the deviation</w:t>
        </w:r>
      </w:ins>
      <w:ins w:id="2364" w:author="kjl1" w:date="2011-09-26T10:39:00Z">
        <w:r w:rsidR="00DD09AC" w:rsidRPr="00175B8A">
          <w:rPr>
            <w:rFonts w:ascii="Arial" w:hAnsi="Arial" w:cs="Arial"/>
          </w:rPr>
          <w:t>;</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ins w:id="2365" w:author="KJL1" w:date="2011-06-02T08:44:00Z"/>
          <w:rFonts w:ascii="Arial" w:hAnsi="Arial" w:cs="Arial"/>
        </w:rPr>
      </w:pPr>
    </w:p>
    <w:p w:rsidR="00DD16AA" w:rsidRPr="00175B8A" w:rsidRDefault="00DD16AA" w:rsidP="00544759">
      <w:pPr>
        <w:pStyle w:val="ListParagraph"/>
        <w:numPr>
          <w:ilvl w:val="3"/>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366" w:author="KJL1" w:date="2011-06-02T08:44:00Z"/>
          <w:rFonts w:ascii="Arial" w:hAnsi="Arial" w:cs="Arial"/>
        </w:rPr>
      </w:pPr>
      <w:ins w:id="2367" w:author="KJL1" w:date="2011-06-02T08:44:00Z">
        <w:r w:rsidRPr="00175B8A">
          <w:rPr>
            <w:rFonts w:ascii="Arial" w:hAnsi="Arial" w:cs="Arial"/>
          </w:rPr>
          <w:t>Description of when the deviation is expected to be closed</w:t>
        </w:r>
      </w:ins>
      <w:ins w:id="2368" w:author="kjl1" w:date="2011-09-26T10:39:00Z">
        <w:r w:rsidR="00DD09AC" w:rsidRPr="00175B8A">
          <w:rPr>
            <w:rFonts w:ascii="Arial" w:hAnsi="Arial" w:cs="Arial"/>
          </w:rPr>
          <w:t>; and</w:t>
        </w:r>
      </w:ins>
    </w:p>
    <w:p w:rsidR="00DD16AA" w:rsidRPr="00175B8A" w:rsidRDefault="00DD16AA" w:rsidP="00C039AC">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jc w:val="both"/>
        <w:rPr>
          <w:ins w:id="2369" w:author="KJL1" w:date="2011-06-02T08:44:00Z"/>
          <w:rFonts w:ascii="Arial" w:hAnsi="Arial" w:cs="Arial"/>
        </w:rPr>
      </w:pPr>
    </w:p>
    <w:p w:rsidR="00DD16AA" w:rsidRPr="00175B8A" w:rsidRDefault="00DD16AA" w:rsidP="00544759">
      <w:pPr>
        <w:pStyle w:val="ListParagraph"/>
        <w:numPr>
          <w:ilvl w:val="3"/>
          <w:numId w:val="7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jc w:val="both"/>
        <w:rPr>
          <w:ins w:id="2370" w:author="KJL1" w:date="2011-06-02T08:44:00Z"/>
          <w:rFonts w:ascii="Arial" w:hAnsi="Arial" w:cs="Arial"/>
        </w:rPr>
      </w:pPr>
      <w:ins w:id="2371" w:author="KJL1" w:date="2011-06-02T08:44:00Z">
        <w:r w:rsidRPr="00175B8A">
          <w:rPr>
            <w:rFonts w:ascii="Arial" w:hAnsi="Arial" w:cs="Arial"/>
          </w:rPr>
          <w:t xml:space="preserve">Description of changes to ROP guidance, if applicable.  </w:t>
        </w:r>
      </w:ins>
    </w:p>
    <w:p w:rsidR="00DD16AA" w:rsidRPr="00175B8A" w:rsidRDefault="00DD16AA" w:rsidP="00C03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72" w:author="KJL1" w:date="2011-06-02T08:44:00Z"/>
          <w:rFonts w:ascii="Arial" w:hAnsi="Arial" w:cs="Arial"/>
        </w:rPr>
      </w:pPr>
    </w:p>
    <w:p w:rsidR="009E7E83" w:rsidRPr="00175B8A" w:rsidRDefault="009E7E83" w:rsidP="004F3588">
      <w:pPr>
        <w:pStyle w:val="Heading1"/>
        <w:tabs>
          <w:tab w:val="left" w:pos="274"/>
          <w:tab w:val="left" w:pos="806"/>
          <w:tab w:val="left" w:pos="1440"/>
          <w:tab w:val="left" w:pos="2074"/>
          <w:tab w:val="left" w:pos="2707"/>
        </w:tabs>
        <w:spacing w:before="0" w:after="0"/>
        <w:jc w:val="both"/>
        <w:rPr>
          <w:ins w:id="2373" w:author="kjl1" w:date="2011-10-18T15:01:00Z"/>
        </w:rPr>
      </w:pPr>
      <w:ins w:id="2374" w:author="kjl1" w:date="2011-10-18T10:08:00Z">
        <w:r w:rsidRPr="00175B8A">
          <w:t>03</w:t>
        </w:r>
      </w:ins>
      <w:ins w:id="2375" w:author="kjl1" w:date="2011-10-18T10:22:00Z">
        <w:r w:rsidR="00736730" w:rsidRPr="00175B8A">
          <w:t>06-</w:t>
        </w:r>
        <w:r w:rsidR="00736730" w:rsidRPr="00175B8A">
          <w:rPr>
            <w:szCs w:val="24"/>
          </w:rPr>
          <w:t>07</w:t>
        </w:r>
      </w:ins>
      <w:ins w:id="2376" w:author="kjl1" w:date="2011-10-18T10:08:00Z">
        <w:r w:rsidRPr="00175B8A">
          <w:tab/>
        </w:r>
        <w:r w:rsidR="004F3588" w:rsidRPr="00175B8A">
          <w:t>REFERENCES</w:t>
        </w:r>
      </w:ins>
    </w:p>
    <w:p w:rsidR="007E58E2" w:rsidRPr="00175B8A" w:rsidRDefault="007E58E2" w:rsidP="007E58E2">
      <w:pPr>
        <w:rPr>
          <w:ins w:id="2377" w:author="kjl1" w:date="2011-10-18T10:08:00Z"/>
          <w:rFonts w:ascii="Arial" w:hAnsi="Arial" w:cs="Arial"/>
        </w:rPr>
      </w:pPr>
    </w:p>
    <w:p w:rsidR="00F82D77" w:rsidRPr="00175B8A" w:rsidRDefault="00F82D77" w:rsidP="00F82D77">
      <w:pPr>
        <w:rPr>
          <w:ins w:id="2378" w:author="kjl1" w:date="2011-10-18T14:39:00Z"/>
          <w:rFonts w:ascii="Arial" w:hAnsi="Arial" w:cs="Arial"/>
        </w:rPr>
      </w:pPr>
      <w:ins w:id="2379" w:author="kjl1" w:date="2011-10-18T14:16:00Z">
        <w:r w:rsidRPr="00175B8A">
          <w:rPr>
            <w:rFonts w:ascii="Arial" w:hAnsi="Arial" w:cs="Arial"/>
          </w:rPr>
          <w:t>IMC 0040, “Preparing, Revising, and Issuing Documents for the NRC Inspection Manual”</w:t>
        </w:r>
      </w:ins>
    </w:p>
    <w:p w:rsidR="00C916B9" w:rsidRPr="00175B8A" w:rsidRDefault="00C916B9" w:rsidP="00F82D77">
      <w:pPr>
        <w:rPr>
          <w:ins w:id="2380" w:author="kjl1" w:date="2011-10-18T14:18:00Z"/>
          <w:rFonts w:ascii="Arial" w:hAnsi="Arial" w:cs="Arial"/>
        </w:rPr>
      </w:pPr>
    </w:p>
    <w:p w:rsidR="00F82D77" w:rsidRPr="00175B8A" w:rsidRDefault="00F82D77" w:rsidP="00F82D77">
      <w:pPr>
        <w:rPr>
          <w:ins w:id="2381" w:author="kjl1" w:date="2011-10-18T14:40:00Z"/>
          <w:rFonts w:ascii="Arial" w:hAnsi="Arial" w:cs="Arial"/>
        </w:rPr>
      </w:pPr>
      <w:ins w:id="2382" w:author="kjl1" w:date="2011-10-18T14:18:00Z">
        <w:r w:rsidRPr="00175B8A">
          <w:rPr>
            <w:rFonts w:ascii="Arial" w:hAnsi="Arial" w:cs="Arial"/>
          </w:rPr>
          <w:t>IMC 0307</w:t>
        </w:r>
      </w:ins>
      <w:ins w:id="2383" w:author="kjl1" w:date="2011-11-15T10:38:00Z">
        <w:r w:rsidR="000F66A5">
          <w:rPr>
            <w:rFonts w:ascii="Arial" w:hAnsi="Arial" w:cs="Arial"/>
          </w:rPr>
          <w:t>,</w:t>
        </w:r>
      </w:ins>
      <w:ins w:id="2384" w:author="kjl1" w:date="2011-10-18T14:18:00Z">
        <w:r w:rsidRPr="00175B8A">
          <w:rPr>
            <w:rFonts w:ascii="Arial" w:hAnsi="Arial" w:cs="Arial"/>
          </w:rPr>
          <w:t xml:space="preserve"> Appendix B, ‘ROP Realignment Process’</w:t>
        </w:r>
      </w:ins>
    </w:p>
    <w:p w:rsidR="00C916B9" w:rsidRPr="00175B8A" w:rsidRDefault="00C916B9" w:rsidP="00F82D77">
      <w:pPr>
        <w:rPr>
          <w:ins w:id="2385" w:author="kjl1" w:date="2011-10-18T14:40:00Z"/>
          <w:rFonts w:ascii="Arial" w:hAnsi="Arial" w:cs="Arial"/>
        </w:rPr>
      </w:pPr>
    </w:p>
    <w:p w:rsidR="000F66A5" w:rsidRPr="00175B8A" w:rsidRDefault="00C916B9" w:rsidP="00F82D77">
      <w:pPr>
        <w:rPr>
          <w:ins w:id="2386" w:author="kjl1" w:date="2011-10-18T14:39:00Z"/>
          <w:rFonts w:ascii="Arial" w:hAnsi="Arial" w:cs="Arial"/>
        </w:rPr>
      </w:pPr>
      <w:ins w:id="2387" w:author="kjl1" w:date="2011-10-18T14:40:00Z">
        <w:r w:rsidRPr="00175B8A">
          <w:rPr>
            <w:rFonts w:ascii="Arial" w:hAnsi="Arial" w:cs="Arial"/>
          </w:rPr>
          <w:t>IMC 0320, “Operating Reactor Security Oversight Program”</w:t>
        </w:r>
      </w:ins>
    </w:p>
    <w:p w:rsidR="00C916B9" w:rsidRPr="00175B8A" w:rsidRDefault="00C916B9" w:rsidP="00F82D77">
      <w:pPr>
        <w:rPr>
          <w:ins w:id="2388" w:author="kjl1" w:date="2011-10-18T14:18:00Z"/>
          <w:rFonts w:ascii="Arial" w:hAnsi="Arial" w:cs="Arial"/>
        </w:rPr>
      </w:pPr>
    </w:p>
    <w:p w:rsidR="009E7E83" w:rsidRDefault="009E7E83" w:rsidP="00F82D77">
      <w:pPr>
        <w:rPr>
          <w:ins w:id="2389" w:author="kjl1" w:date="2011-11-16T10:03:00Z"/>
          <w:rFonts w:ascii="Arial" w:hAnsi="Arial" w:cs="Arial"/>
        </w:rPr>
      </w:pPr>
      <w:ins w:id="2390" w:author="kjl1" w:date="2011-10-18T10:08:00Z">
        <w:r w:rsidRPr="00175B8A">
          <w:rPr>
            <w:rFonts w:ascii="Arial" w:hAnsi="Arial" w:cs="Arial"/>
          </w:rPr>
          <w:t xml:space="preserve">IMC 0612, “Power Reactor Inspection Reports” </w:t>
        </w:r>
      </w:ins>
    </w:p>
    <w:p w:rsidR="003D1578" w:rsidRDefault="003D1578" w:rsidP="00F82D77">
      <w:pPr>
        <w:rPr>
          <w:ins w:id="2391" w:author="kjl1" w:date="2011-11-16T10:03:00Z"/>
          <w:rFonts w:ascii="Arial" w:hAnsi="Arial" w:cs="Arial"/>
        </w:rPr>
      </w:pPr>
    </w:p>
    <w:p w:rsidR="003D1578" w:rsidRPr="00175B8A" w:rsidRDefault="003D1578" w:rsidP="00F82D77">
      <w:pPr>
        <w:rPr>
          <w:ins w:id="2392" w:author="kjl1" w:date="2011-10-18T14:39:00Z"/>
          <w:rFonts w:ascii="Arial" w:hAnsi="Arial" w:cs="Arial"/>
        </w:rPr>
      </w:pPr>
      <w:ins w:id="2393" w:author="kjl1" w:date="2011-11-16T10:03:00Z">
        <w:r>
          <w:rPr>
            <w:rFonts w:ascii="Arial" w:hAnsi="Arial" w:cs="Arial"/>
          </w:rPr>
          <w:t>IMC 0612, Appendix</w:t>
        </w:r>
      </w:ins>
      <w:ins w:id="2394" w:author="kjl1" w:date="2011-11-16T10:04:00Z">
        <w:r>
          <w:rPr>
            <w:rFonts w:ascii="Arial" w:hAnsi="Arial" w:cs="Arial"/>
          </w:rPr>
          <w:t xml:space="preserve"> B, “Issue Screening”</w:t>
        </w:r>
      </w:ins>
    </w:p>
    <w:p w:rsidR="00C916B9" w:rsidRPr="00175B8A" w:rsidRDefault="00C916B9" w:rsidP="00F82D77">
      <w:pPr>
        <w:rPr>
          <w:ins w:id="2395" w:author="kjl1" w:date="2011-10-18T10:08:00Z"/>
          <w:rFonts w:ascii="Arial" w:hAnsi="Arial" w:cs="Arial"/>
        </w:rPr>
      </w:pPr>
    </w:p>
    <w:p w:rsidR="004F3588" w:rsidRPr="00287115" w:rsidRDefault="009E7E83" w:rsidP="00F82D77">
      <w:pPr>
        <w:rPr>
          <w:ins w:id="2396" w:author="kjl1" w:date="2011-10-18T14:39:00Z"/>
          <w:rFonts w:ascii="Arial" w:hAnsi="Arial" w:cs="Arial"/>
        </w:rPr>
      </w:pPr>
      <w:ins w:id="2397" w:author="kjl1" w:date="2011-10-18T10:08:00Z">
        <w:r w:rsidRPr="00175B8A">
          <w:rPr>
            <w:rFonts w:ascii="Arial" w:hAnsi="Arial" w:cs="Arial"/>
          </w:rPr>
          <w:t xml:space="preserve">IMC </w:t>
        </w:r>
        <w:r w:rsidRPr="00287115">
          <w:rPr>
            <w:rFonts w:ascii="Arial" w:hAnsi="Arial" w:cs="Arial"/>
          </w:rPr>
          <w:t>2201</w:t>
        </w:r>
      </w:ins>
      <w:ins w:id="2398" w:author="kjl1" w:date="2011-11-15T10:38:00Z">
        <w:r w:rsidR="000F66A5">
          <w:rPr>
            <w:rFonts w:ascii="Arial" w:hAnsi="Arial" w:cs="Arial"/>
          </w:rPr>
          <w:t>,</w:t>
        </w:r>
      </w:ins>
      <w:ins w:id="2399" w:author="kjl1" w:date="2011-11-08T15:38:00Z">
        <w:r w:rsidR="00287115" w:rsidRPr="00287115">
          <w:rPr>
            <w:rFonts w:ascii="Arial" w:hAnsi="Arial" w:cs="Arial"/>
          </w:rPr>
          <w:t xml:space="preserve"> Appendix A</w:t>
        </w:r>
      </w:ins>
      <w:ins w:id="2400" w:author="kjl1" w:date="2011-10-18T10:08:00Z">
        <w:r w:rsidRPr="00287115">
          <w:rPr>
            <w:rFonts w:ascii="Arial" w:hAnsi="Arial" w:cs="Arial"/>
          </w:rPr>
          <w:t>, “</w:t>
        </w:r>
      </w:ins>
      <w:ins w:id="2401" w:author="kjl1" w:date="2011-11-08T15:38:00Z">
        <w:r w:rsidR="00287115" w:rsidRPr="00287115">
          <w:rPr>
            <w:rFonts w:ascii="Arial" w:hAnsi="Arial" w:cs="Arial"/>
          </w:rPr>
          <w:t>Security Baseline Inspection Program</w:t>
        </w:r>
      </w:ins>
      <w:ins w:id="2402" w:author="kjl1" w:date="2011-10-18T10:08:00Z">
        <w:r w:rsidRPr="00287115">
          <w:rPr>
            <w:rFonts w:ascii="Arial" w:hAnsi="Arial" w:cs="Arial"/>
          </w:rPr>
          <w:t xml:space="preserve">” </w:t>
        </w:r>
      </w:ins>
    </w:p>
    <w:p w:rsidR="00C916B9" w:rsidRPr="00287115" w:rsidRDefault="00C916B9" w:rsidP="00F82D77">
      <w:pPr>
        <w:rPr>
          <w:ins w:id="2403" w:author="kjl1" w:date="2011-10-18T13:52:00Z"/>
          <w:rFonts w:ascii="Arial" w:hAnsi="Arial" w:cs="Arial"/>
        </w:rPr>
      </w:pPr>
    </w:p>
    <w:p w:rsidR="00C916B9" w:rsidRPr="00175B8A" w:rsidRDefault="004F3588" w:rsidP="004F3588">
      <w:pPr>
        <w:widowControl/>
        <w:autoSpaceDE/>
        <w:autoSpaceDN/>
        <w:adjustRightInd/>
        <w:spacing w:line="276" w:lineRule="auto"/>
        <w:rPr>
          <w:ins w:id="2404" w:author="kjl1" w:date="2011-10-18T14:39:00Z"/>
          <w:rFonts w:ascii="Arial" w:hAnsi="Arial" w:cs="Arial"/>
        </w:rPr>
      </w:pPr>
      <w:ins w:id="2405" w:author="kjl1" w:date="2011-10-18T13:52:00Z">
        <w:r w:rsidRPr="00175B8A">
          <w:rPr>
            <w:rFonts w:ascii="Arial" w:hAnsi="Arial" w:cs="Arial"/>
          </w:rPr>
          <w:t>IMC 2515, “Light Wa</w:t>
        </w:r>
        <w:r w:rsidR="00C916B9" w:rsidRPr="00175B8A">
          <w:rPr>
            <w:rFonts w:ascii="Arial" w:hAnsi="Arial" w:cs="Arial"/>
          </w:rPr>
          <w:t>ter Reaction Inspection Program</w:t>
        </w:r>
        <w:r w:rsidRPr="00175B8A">
          <w:rPr>
            <w:rFonts w:ascii="Arial" w:hAnsi="Arial" w:cs="Arial"/>
          </w:rPr>
          <w:t>”</w:t>
        </w:r>
      </w:ins>
    </w:p>
    <w:p w:rsidR="00C916B9" w:rsidRPr="00175B8A" w:rsidRDefault="00C916B9" w:rsidP="004F3588">
      <w:pPr>
        <w:widowControl/>
        <w:autoSpaceDE/>
        <w:autoSpaceDN/>
        <w:adjustRightInd/>
        <w:spacing w:line="276" w:lineRule="auto"/>
        <w:rPr>
          <w:ins w:id="2406" w:author="kjl1" w:date="2011-10-18T14:39:00Z"/>
          <w:rFonts w:ascii="Arial" w:hAnsi="Arial" w:cs="Arial"/>
        </w:rPr>
      </w:pPr>
    </w:p>
    <w:p w:rsidR="00C916B9" w:rsidRPr="0082052D" w:rsidRDefault="00C916B9" w:rsidP="004F3588">
      <w:pPr>
        <w:widowControl/>
        <w:autoSpaceDE/>
        <w:autoSpaceDN/>
        <w:adjustRightInd/>
        <w:spacing w:line="276" w:lineRule="auto"/>
        <w:rPr>
          <w:ins w:id="2407" w:author="kjl1" w:date="2011-10-18T14:39:00Z"/>
          <w:rFonts w:ascii="Arial" w:hAnsi="Arial" w:cs="Arial"/>
        </w:rPr>
      </w:pPr>
      <w:ins w:id="2408" w:author="kjl1" w:date="2011-10-18T14:39:00Z">
        <w:r w:rsidRPr="0082052D">
          <w:rPr>
            <w:rFonts w:ascii="Arial" w:hAnsi="Arial" w:cs="Arial"/>
          </w:rPr>
          <w:t>5 USC 552a</w:t>
        </w:r>
      </w:ins>
      <w:ins w:id="2409" w:author="kjl1" w:date="2011-11-08T15:41:00Z">
        <w:r w:rsidR="0082052D" w:rsidRPr="0082052D">
          <w:rPr>
            <w:rFonts w:ascii="Arial" w:hAnsi="Arial" w:cs="Arial"/>
          </w:rPr>
          <w:t>, “Records maintained on individuals”</w:t>
        </w:r>
      </w:ins>
    </w:p>
    <w:p w:rsidR="00C916B9" w:rsidRPr="00175B8A" w:rsidRDefault="00C916B9" w:rsidP="004F3588">
      <w:pPr>
        <w:widowControl/>
        <w:autoSpaceDE/>
        <w:autoSpaceDN/>
        <w:adjustRightInd/>
        <w:spacing w:line="276" w:lineRule="auto"/>
        <w:rPr>
          <w:ins w:id="2410" w:author="kjl1" w:date="2011-10-18T14:39:00Z"/>
          <w:rFonts w:ascii="Arial" w:hAnsi="Arial" w:cs="Arial"/>
        </w:rPr>
      </w:pPr>
    </w:p>
    <w:p w:rsidR="003D1578" w:rsidRDefault="00C916B9" w:rsidP="004F3588">
      <w:pPr>
        <w:widowControl/>
        <w:autoSpaceDE/>
        <w:autoSpaceDN/>
        <w:adjustRightInd/>
        <w:spacing w:line="276" w:lineRule="auto"/>
        <w:rPr>
          <w:ins w:id="2411" w:author="kjl1" w:date="2011-11-16T10:04:00Z"/>
          <w:rFonts w:ascii="Arial" w:hAnsi="Arial" w:cs="Arial"/>
        </w:rPr>
      </w:pPr>
      <w:ins w:id="2412" w:author="kjl1" w:date="2011-10-18T14:39:00Z">
        <w:r w:rsidRPr="00175B8A">
          <w:rPr>
            <w:rFonts w:ascii="Arial" w:hAnsi="Arial" w:cs="Arial"/>
          </w:rPr>
          <w:t xml:space="preserve">10 CFR </w:t>
        </w:r>
        <w:proofErr w:type="gramStart"/>
        <w:r w:rsidRPr="00175B8A">
          <w:rPr>
            <w:rFonts w:ascii="Arial" w:hAnsi="Arial" w:cs="Arial"/>
          </w:rPr>
          <w:t>Part</w:t>
        </w:r>
        <w:proofErr w:type="gramEnd"/>
        <w:r w:rsidRPr="00175B8A">
          <w:rPr>
            <w:rFonts w:ascii="Arial" w:hAnsi="Arial" w:cs="Arial"/>
          </w:rPr>
          <w:t xml:space="preserve"> 9</w:t>
        </w:r>
      </w:ins>
      <w:ins w:id="2413" w:author="kjl1" w:date="2011-11-08T15:39:00Z">
        <w:r w:rsidR="0082052D">
          <w:rPr>
            <w:rFonts w:ascii="Arial" w:hAnsi="Arial" w:cs="Arial"/>
          </w:rPr>
          <w:t>, “Public Records”</w:t>
        </w:r>
      </w:ins>
    </w:p>
    <w:p w:rsidR="003D1578" w:rsidRDefault="003D1578" w:rsidP="004F3588">
      <w:pPr>
        <w:widowControl/>
        <w:autoSpaceDE/>
        <w:autoSpaceDN/>
        <w:adjustRightInd/>
        <w:spacing w:line="276" w:lineRule="auto"/>
        <w:rPr>
          <w:ins w:id="2414" w:author="kjl1" w:date="2011-11-16T10:04:00Z"/>
          <w:rFonts w:ascii="Arial" w:hAnsi="Arial" w:cs="Arial"/>
        </w:rPr>
      </w:pPr>
    </w:p>
    <w:p w:rsidR="00F160F4" w:rsidRDefault="003D1578" w:rsidP="004F3588">
      <w:pPr>
        <w:widowControl/>
        <w:autoSpaceDE/>
        <w:autoSpaceDN/>
        <w:adjustRightInd/>
        <w:spacing w:line="276" w:lineRule="auto"/>
        <w:rPr>
          <w:ins w:id="2415" w:author="kjl1" w:date="2011-11-16T10:04:00Z"/>
          <w:rFonts w:ascii="Arial" w:hAnsi="Arial" w:cs="Arial"/>
        </w:rPr>
      </w:pPr>
      <w:ins w:id="2416" w:author="kjl1" w:date="2011-11-16T10:04:00Z">
        <w:r>
          <w:rPr>
            <w:rFonts w:ascii="Arial" w:hAnsi="Arial" w:cs="Arial"/>
          </w:rPr>
          <w:lastRenderedPageBreak/>
          <w:t>NEI 99-02, “Regulatory Assessment Performance Indicator Guid</w:t>
        </w:r>
      </w:ins>
      <w:ins w:id="2417" w:author="kjl1" w:date="2011-11-16T10:05:00Z">
        <w:r>
          <w:rPr>
            <w:rFonts w:ascii="Arial" w:hAnsi="Arial" w:cs="Arial"/>
          </w:rPr>
          <w:t>eline”</w:t>
        </w:r>
      </w:ins>
    </w:p>
    <w:p w:rsidR="003D1578" w:rsidRDefault="003D1578" w:rsidP="004F3588">
      <w:pPr>
        <w:widowControl/>
        <w:autoSpaceDE/>
        <w:autoSpaceDN/>
        <w:adjustRightInd/>
        <w:spacing w:line="276" w:lineRule="auto"/>
        <w:rPr>
          <w:ins w:id="2418" w:author="kjl1" w:date="2011-11-16T10:04:00Z"/>
          <w:rFonts w:ascii="Arial" w:hAnsi="Arial" w:cs="Arial"/>
        </w:rPr>
      </w:pPr>
    </w:p>
    <w:p w:rsidR="003D1578" w:rsidRPr="00175B8A" w:rsidRDefault="003D1578" w:rsidP="004F3588">
      <w:pPr>
        <w:widowControl/>
        <w:autoSpaceDE/>
        <w:autoSpaceDN/>
        <w:adjustRightInd/>
        <w:spacing w:line="276" w:lineRule="auto"/>
        <w:rPr>
          <w:ins w:id="2419" w:author="KJL1" w:date="2011-06-02T08:44:00Z"/>
          <w:rFonts w:ascii="Arial" w:hAnsi="Arial" w:cs="Arial"/>
        </w:rPr>
        <w:sectPr w:rsidR="003D1578" w:rsidRPr="00175B8A" w:rsidSect="00003B95">
          <w:headerReference w:type="default" r:id="rId14"/>
          <w:footerReference w:type="default" r:id="rId15"/>
          <w:headerReference w:type="first" r:id="rId16"/>
          <w:footerReference w:type="first" r:id="rId17"/>
          <w:pgSz w:w="12240" w:h="15840"/>
          <w:pgMar w:top="1080" w:right="1440" w:bottom="720" w:left="1440" w:header="1080" w:footer="720" w:gutter="0"/>
          <w:pgNumType w:start="1"/>
          <w:cols w:space="720"/>
          <w:titlePg/>
          <w:docGrid w:linePitch="360"/>
        </w:sectPr>
      </w:pPr>
    </w:p>
    <w:p w:rsidR="00F160F4" w:rsidRPr="00175B8A" w:rsidRDefault="00F160F4" w:rsidP="0054215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center"/>
        <w:rPr>
          <w:rFonts w:ascii="Arial" w:hAnsi="Arial" w:cs="Arial"/>
        </w:rPr>
      </w:pPr>
      <w:r w:rsidRPr="00175B8A">
        <w:rPr>
          <w:rFonts w:ascii="Arial" w:hAnsi="Arial" w:cs="Arial"/>
        </w:rPr>
        <w:lastRenderedPageBreak/>
        <w:t>ATTACHMENT 1</w:t>
      </w:r>
    </w:p>
    <w:p w:rsidR="00F160F4" w:rsidRPr="00175B8A" w:rsidRDefault="00F160F4" w:rsidP="00C039AC">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both"/>
        <w:rPr>
          <w:rFonts w:ascii="Arial" w:hAnsi="Arial" w:cs="Arial"/>
        </w:rPr>
      </w:pPr>
    </w:p>
    <w:p w:rsidR="00F160F4" w:rsidRPr="00175B8A" w:rsidRDefault="00F160F4" w:rsidP="0054215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center"/>
        <w:rPr>
          <w:rFonts w:ascii="Arial" w:hAnsi="Arial" w:cs="Arial"/>
          <w:u w:val="single"/>
        </w:rPr>
      </w:pPr>
      <w:r w:rsidRPr="00175B8A">
        <w:rPr>
          <w:rFonts w:ascii="Arial" w:hAnsi="Arial" w:cs="Arial"/>
          <w:u w:val="single"/>
        </w:rPr>
        <w:t>Revision History for IMC 0306</w:t>
      </w:r>
    </w:p>
    <w:p w:rsidR="00F160F4" w:rsidRPr="00175B8A" w:rsidRDefault="00F160F4" w:rsidP="00C039AC">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both"/>
        <w:rPr>
          <w:rFonts w:ascii="Arial" w:hAnsi="Arial" w:cs="Arial"/>
          <w:u w:val="single"/>
        </w:rPr>
      </w:pPr>
    </w:p>
    <w:tbl>
      <w:tblPr>
        <w:tblW w:w="0" w:type="auto"/>
        <w:tblInd w:w="120" w:type="dxa"/>
        <w:tblLayout w:type="fixed"/>
        <w:tblCellMar>
          <w:left w:w="120" w:type="dxa"/>
          <w:right w:w="120" w:type="dxa"/>
        </w:tblCellMar>
        <w:tblLook w:val="0000"/>
      </w:tblPr>
      <w:tblGrid>
        <w:gridCol w:w="1530"/>
        <w:gridCol w:w="1800"/>
        <w:gridCol w:w="4140"/>
        <w:gridCol w:w="1440"/>
        <w:gridCol w:w="1440"/>
        <w:gridCol w:w="2430"/>
      </w:tblGrid>
      <w:tr w:rsidR="00F160F4" w:rsidRPr="00175B8A" w:rsidTr="00542155">
        <w:tc>
          <w:tcPr>
            <w:tcW w:w="15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Issue Date</w:t>
            </w:r>
          </w:p>
        </w:tc>
        <w:tc>
          <w:tcPr>
            <w:tcW w:w="41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Description of the Change</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Training Required</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Training Completed</w:t>
            </w:r>
          </w:p>
        </w:tc>
        <w:tc>
          <w:tcPr>
            <w:tcW w:w="24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Comment Resolution Accession Number</w:t>
            </w:r>
          </w:p>
        </w:tc>
      </w:tr>
      <w:tr w:rsidR="00F160F4" w:rsidRPr="00175B8A" w:rsidTr="00542155">
        <w:trPr>
          <w:trHeight w:hRule="exact" w:val="800"/>
        </w:trPr>
        <w:tc>
          <w:tcPr>
            <w:tcW w:w="15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04/04/07</w:t>
            </w:r>
          </w:p>
        </w:tc>
        <w:tc>
          <w:tcPr>
            <w:tcW w:w="41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jc w:val="both"/>
              <w:rPr>
                <w:rFonts w:ascii="Arial" w:hAnsi="Arial" w:cs="Arial"/>
              </w:rPr>
            </w:pPr>
            <w:r w:rsidRPr="00175B8A">
              <w:rPr>
                <w:rFonts w:ascii="Arial" w:hAnsi="Arial" w:cs="Arial"/>
              </w:rPr>
              <w:t>Researched commitments</w:t>
            </w:r>
          </w:p>
          <w:p w:rsidR="00F160F4" w:rsidRPr="00175B8A" w:rsidRDefault="00F160F4" w:rsidP="00BE312A">
            <w:pPr>
              <w:tabs>
                <w:tab w:val="left" w:pos="274"/>
                <w:tab w:val="left" w:pos="806"/>
                <w:tab w:val="left" w:pos="1440"/>
                <w:tab w:val="left" w:pos="2074"/>
                <w:tab w:val="left" w:pos="2707"/>
                <w:tab w:val="left" w:pos="2880"/>
              </w:tabs>
              <w:jc w:val="both"/>
              <w:rPr>
                <w:rFonts w:ascii="Arial" w:hAnsi="Arial" w:cs="Arial"/>
                <w:u w:val="single"/>
              </w:rPr>
            </w:pPr>
            <w:proofErr w:type="gramStart"/>
            <w:r w:rsidRPr="00175B8A">
              <w:rPr>
                <w:rFonts w:ascii="Arial" w:hAnsi="Arial" w:cs="Arial"/>
              </w:rPr>
              <w:t>back</w:t>
            </w:r>
            <w:proofErr w:type="gramEnd"/>
            <w:r w:rsidRPr="00175B8A">
              <w:rPr>
                <w:rFonts w:ascii="Arial" w:hAnsi="Arial" w:cs="Arial"/>
              </w:rPr>
              <w:t xml:space="preserve"> four years - none found.</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N/A</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N/A</w:t>
            </w:r>
          </w:p>
        </w:tc>
        <w:tc>
          <w:tcPr>
            <w:tcW w:w="24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u w:val="single"/>
              </w:rPr>
            </w:pPr>
            <w:r w:rsidRPr="00175B8A">
              <w:rPr>
                <w:rFonts w:ascii="Arial" w:hAnsi="Arial" w:cs="Arial"/>
              </w:rPr>
              <w:t>N/A</w:t>
            </w:r>
          </w:p>
        </w:tc>
      </w:tr>
      <w:tr w:rsidR="00F160F4" w:rsidRPr="00175B8A" w:rsidTr="00542155">
        <w:tc>
          <w:tcPr>
            <w:tcW w:w="15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jc w:val="both"/>
              <w:rPr>
                <w:rFonts w:ascii="Arial" w:hAnsi="Arial" w:cs="Arial"/>
              </w:rPr>
            </w:pPr>
            <w:r w:rsidRPr="00175B8A">
              <w:rPr>
                <w:rFonts w:ascii="Arial" w:hAnsi="Arial" w:cs="Arial"/>
              </w:rPr>
              <w:t>04/04/07</w:t>
            </w: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CN 07-012</w:t>
            </w:r>
          </w:p>
        </w:tc>
        <w:tc>
          <w:tcPr>
            <w:tcW w:w="41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 xml:space="preserve">Revised to inform the Program Offices and the Regions of updated guidance and procedures for the RPS and the ROP </w:t>
            </w:r>
            <w:ins w:id="2423" w:author="Jocelyn" w:date="2011-08-21T17:58:00Z">
              <w:r w:rsidR="00BD6038" w:rsidRPr="00175B8A">
                <w:rPr>
                  <w:rFonts w:ascii="Arial" w:hAnsi="Arial" w:cs="Arial"/>
                </w:rPr>
                <w:t>Webpage</w:t>
              </w:r>
            </w:ins>
            <w:r w:rsidRPr="00175B8A">
              <w:rPr>
                <w:rFonts w:ascii="Arial" w:hAnsi="Arial" w:cs="Arial"/>
              </w:rPr>
              <w:t>.</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24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sz w:val="18"/>
                <w:szCs w:val="18"/>
              </w:rPr>
            </w:pPr>
            <w:r w:rsidRPr="00175B8A">
              <w:rPr>
                <w:rFonts w:ascii="Arial" w:hAnsi="Arial" w:cs="Arial"/>
              </w:rPr>
              <w:t>ML070790675</w:t>
            </w:r>
          </w:p>
        </w:tc>
      </w:tr>
      <w:tr w:rsidR="00F160F4" w:rsidRPr="00175B8A" w:rsidTr="00542155">
        <w:trPr>
          <w:trHeight w:val="20"/>
        </w:trPr>
        <w:tc>
          <w:tcPr>
            <w:tcW w:w="15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u w:val="single"/>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12/04/08</w:t>
            </w: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CN 08-034</w:t>
            </w:r>
          </w:p>
        </w:tc>
        <w:tc>
          <w:tcPr>
            <w:tcW w:w="41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 xml:space="preserve">Revised to include guidance on Confirmatory Orders, clarifying the use of URI’s, and Security items being entered into the PIM. In addition to incorporate feedback from stakeholders. </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N/A</w:t>
            </w:r>
          </w:p>
        </w:tc>
        <w:tc>
          <w:tcPr>
            <w:tcW w:w="24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rFonts w:ascii="Arial" w:hAnsi="Arial" w:cs="Arial"/>
              </w:rPr>
            </w:pPr>
            <w:r w:rsidRPr="00175B8A">
              <w:rPr>
                <w:rFonts w:ascii="Arial" w:hAnsi="Arial" w:cs="Arial"/>
              </w:rPr>
              <w:t>ML083290136</w:t>
            </w:r>
          </w:p>
        </w:tc>
      </w:tr>
      <w:tr w:rsidR="00F160F4" w:rsidRPr="00175B8A" w:rsidTr="00542155">
        <w:trPr>
          <w:trHeight w:val="973"/>
          <w:ins w:id="2424" w:author="KJL1" w:date="2011-06-02T08:44:00Z"/>
        </w:trPr>
        <w:tc>
          <w:tcPr>
            <w:tcW w:w="15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ins w:id="2425" w:author="KJL1" w:date="2011-06-02T08:44:00Z"/>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ins w:id="2426" w:author="KJL1" w:date="2011-06-02T08:44:00Z"/>
                <w:rFonts w:ascii="Arial" w:hAnsi="Arial" w:cs="Arial"/>
              </w:rPr>
            </w:pPr>
            <w:ins w:id="2427" w:author="KJL1" w:date="2011-06-02T08:44:00Z">
              <w:r w:rsidRPr="00175B8A">
                <w:rPr>
                  <w:rFonts w:ascii="Arial" w:hAnsi="Arial" w:cs="Arial"/>
                </w:rPr>
                <w:t>N/A</w:t>
              </w:r>
            </w:ins>
          </w:p>
        </w:tc>
        <w:tc>
          <w:tcPr>
            <w:tcW w:w="1800" w:type="dxa"/>
            <w:tcBorders>
              <w:top w:val="single" w:sz="7" w:space="0" w:color="000000"/>
              <w:left w:val="single" w:sz="7" w:space="0" w:color="000000"/>
              <w:bottom w:val="single" w:sz="7" w:space="0" w:color="000000"/>
              <w:right w:val="single" w:sz="7" w:space="0" w:color="000000"/>
            </w:tcBorders>
          </w:tcPr>
          <w:p w:rsidR="00F160F4" w:rsidRDefault="00542155" w:rsidP="00C039AC">
            <w:pPr>
              <w:tabs>
                <w:tab w:val="left" w:pos="274"/>
                <w:tab w:val="left" w:pos="806"/>
                <w:tab w:val="left" w:pos="1440"/>
                <w:tab w:val="left" w:pos="2074"/>
                <w:tab w:val="left" w:pos="2707"/>
                <w:tab w:val="left" w:pos="2880"/>
              </w:tabs>
              <w:spacing w:after="58"/>
              <w:jc w:val="both"/>
              <w:rPr>
                <w:ins w:id="2428" w:author="btc1" w:date="2011-11-17T12:22:00Z"/>
                <w:rFonts w:ascii="Arial" w:hAnsi="Arial" w:cs="Arial"/>
              </w:rPr>
            </w:pPr>
            <w:ins w:id="2429" w:author="btc1" w:date="2011-11-17T12:22:00Z">
              <w:r>
                <w:rPr>
                  <w:rFonts w:ascii="Arial" w:hAnsi="Arial" w:cs="Arial"/>
                </w:rPr>
                <w:t>11/17/11</w:t>
              </w:r>
            </w:ins>
          </w:p>
          <w:p w:rsidR="00542155" w:rsidRDefault="00542155" w:rsidP="00C039AC">
            <w:pPr>
              <w:tabs>
                <w:tab w:val="left" w:pos="274"/>
                <w:tab w:val="left" w:pos="806"/>
                <w:tab w:val="left" w:pos="1440"/>
                <w:tab w:val="left" w:pos="2074"/>
                <w:tab w:val="left" w:pos="2707"/>
                <w:tab w:val="left" w:pos="2880"/>
              </w:tabs>
              <w:spacing w:after="58"/>
              <w:jc w:val="both"/>
              <w:rPr>
                <w:ins w:id="2430" w:author="btc1" w:date="2011-11-17T12:22:00Z"/>
                <w:rFonts w:ascii="Arial" w:hAnsi="Arial" w:cs="Arial"/>
              </w:rPr>
            </w:pPr>
            <w:ins w:id="2431" w:author="btc1" w:date="2011-11-17T12:22:00Z">
              <w:r>
                <w:rPr>
                  <w:rFonts w:ascii="Arial" w:hAnsi="Arial" w:cs="Arial"/>
                </w:rPr>
                <w:t>CN 11-036</w:t>
              </w:r>
            </w:ins>
          </w:p>
          <w:p w:rsidR="00542155" w:rsidRPr="00175B8A" w:rsidRDefault="00542155" w:rsidP="00C039AC">
            <w:pPr>
              <w:tabs>
                <w:tab w:val="left" w:pos="274"/>
                <w:tab w:val="left" w:pos="806"/>
                <w:tab w:val="left" w:pos="1440"/>
                <w:tab w:val="left" w:pos="2074"/>
                <w:tab w:val="left" w:pos="2707"/>
                <w:tab w:val="left" w:pos="2880"/>
              </w:tabs>
              <w:spacing w:after="58"/>
              <w:jc w:val="both"/>
              <w:rPr>
                <w:ins w:id="2432" w:author="KJL1" w:date="2011-06-02T08:44:00Z"/>
                <w:rFonts w:ascii="Arial" w:hAnsi="Arial" w:cs="Arial"/>
              </w:rPr>
            </w:pPr>
            <w:ins w:id="2433" w:author="btc1" w:date="2011-11-17T12:22:00Z">
              <w:r>
                <w:rPr>
                  <w:rFonts w:ascii="Arial" w:hAnsi="Arial" w:cs="Arial"/>
                </w:rPr>
                <w:t>ML111430179</w:t>
              </w:r>
            </w:ins>
          </w:p>
        </w:tc>
        <w:tc>
          <w:tcPr>
            <w:tcW w:w="4140" w:type="dxa"/>
            <w:tcBorders>
              <w:top w:val="single" w:sz="7" w:space="0" w:color="000000"/>
              <w:left w:val="single" w:sz="7" w:space="0" w:color="000000"/>
              <w:bottom w:val="single" w:sz="7" w:space="0" w:color="000000"/>
              <w:right w:val="single" w:sz="7" w:space="0" w:color="000000"/>
            </w:tcBorders>
          </w:tcPr>
          <w:p w:rsidR="00F160F4" w:rsidRPr="00175B8A" w:rsidRDefault="00F160F4" w:rsidP="0011181F">
            <w:pPr>
              <w:tabs>
                <w:tab w:val="left" w:pos="274"/>
                <w:tab w:val="left" w:pos="806"/>
                <w:tab w:val="left" w:pos="1440"/>
                <w:tab w:val="left" w:pos="2074"/>
                <w:tab w:val="left" w:pos="2707"/>
                <w:tab w:val="left" w:pos="2880"/>
              </w:tabs>
              <w:spacing w:after="58"/>
              <w:jc w:val="both"/>
              <w:rPr>
                <w:ins w:id="2434" w:author="KJL1" w:date="2011-06-02T08:44:00Z"/>
                <w:rFonts w:ascii="Arial" w:hAnsi="Arial" w:cs="Arial"/>
              </w:rPr>
            </w:pPr>
            <w:ins w:id="2435" w:author="KJL1" w:date="2011-06-02T08:44:00Z">
              <w:r w:rsidRPr="00175B8A">
                <w:rPr>
                  <w:rFonts w:ascii="Arial" w:hAnsi="Arial" w:cs="Arial"/>
                </w:rPr>
                <w:t>Rewrite</w:t>
              </w:r>
              <w:r w:rsidR="005D765B" w:rsidRPr="00175B8A">
                <w:rPr>
                  <w:rFonts w:ascii="Arial" w:hAnsi="Arial" w:cs="Arial"/>
                </w:rPr>
                <w:t xml:space="preserve"> for organization</w:t>
              </w:r>
            </w:ins>
            <w:proofErr w:type="gramStart"/>
            <w:ins w:id="2436" w:author="kjl1" w:date="2011-09-27T14:46:00Z">
              <w:r w:rsidR="0011181F" w:rsidRPr="00175B8A">
                <w:rPr>
                  <w:rFonts w:ascii="Arial" w:hAnsi="Arial" w:cs="Arial"/>
                </w:rPr>
                <w:t>.</w:t>
              </w:r>
            </w:ins>
            <w:ins w:id="2437" w:author="KJL1" w:date="2011-06-02T08:44:00Z">
              <w:r w:rsidR="005D765B" w:rsidRPr="00175B8A">
                <w:rPr>
                  <w:rFonts w:ascii="Arial" w:hAnsi="Arial" w:cs="Arial"/>
                </w:rPr>
                <w:t>.</w:t>
              </w:r>
              <w:proofErr w:type="gramEnd"/>
              <w:r w:rsidR="005D765B" w:rsidRPr="00175B8A">
                <w:rPr>
                  <w:rFonts w:ascii="Arial" w:hAnsi="Arial" w:cs="Arial"/>
                </w:rPr>
                <w:t xml:space="preserve">  Revised to make the format consistent with IMC 00</w:t>
              </w:r>
            </w:ins>
            <w:ins w:id="2438" w:author="kjl1" w:date="2011-09-28T16:21:00Z">
              <w:r w:rsidR="00B75190" w:rsidRPr="00175B8A">
                <w:rPr>
                  <w:rFonts w:ascii="Arial" w:hAnsi="Arial" w:cs="Arial"/>
                </w:rPr>
                <w:t>4</w:t>
              </w:r>
            </w:ins>
            <w:ins w:id="2439" w:author="KJL1" w:date="2011-06-02T08:44:00Z">
              <w:r w:rsidR="005D765B" w:rsidRPr="00175B8A">
                <w:rPr>
                  <w:rFonts w:ascii="Arial" w:hAnsi="Arial" w:cs="Arial"/>
                </w:rPr>
                <w:t xml:space="preserve">0; to improve readability; to incorporate changes resulted from FBF (1579, 1516, </w:t>
              </w:r>
            </w:ins>
            <w:ins w:id="2440" w:author="kjl1" w:date="2011-10-18T10:17:00Z">
              <w:r w:rsidR="00AB1D85" w:rsidRPr="00175B8A">
                <w:rPr>
                  <w:rFonts w:ascii="Arial" w:hAnsi="Arial" w:cs="Arial"/>
                </w:rPr>
                <w:t xml:space="preserve">1488 </w:t>
              </w:r>
            </w:ins>
            <w:ins w:id="2441" w:author="KJL1" w:date="2011-06-02T08:44:00Z">
              <w:r w:rsidR="005D765B" w:rsidRPr="00175B8A">
                <w:rPr>
                  <w:rFonts w:ascii="Arial" w:hAnsi="Arial" w:cs="Arial"/>
                </w:rPr>
                <w:t>and 1388); to correct outdated guidance; and to be consistent with IMC 0612 and 0305.</w:t>
              </w:r>
            </w:ins>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ins w:id="2442" w:author="KJL1" w:date="2011-06-02T08:44:00Z"/>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ins w:id="2443" w:author="KJL1" w:date="2011-06-02T08:44:00Z"/>
                <w:rFonts w:ascii="Arial" w:hAnsi="Arial" w:cs="Arial"/>
              </w:rPr>
            </w:pPr>
            <w:ins w:id="2444" w:author="KJL1" w:date="2011-06-02T08:44:00Z">
              <w:r w:rsidRPr="00175B8A">
                <w:rPr>
                  <w:rFonts w:ascii="Arial" w:hAnsi="Arial" w:cs="Arial"/>
                </w:rPr>
                <w:t>N/A</w:t>
              </w:r>
            </w:ins>
          </w:p>
        </w:tc>
        <w:tc>
          <w:tcPr>
            <w:tcW w:w="144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s>
              <w:spacing w:line="120" w:lineRule="exact"/>
              <w:jc w:val="both"/>
              <w:rPr>
                <w:ins w:id="2445" w:author="KJL1" w:date="2011-06-02T08:44:00Z"/>
                <w:rFonts w:ascii="Arial" w:hAnsi="Arial" w:cs="Arial"/>
              </w:rPr>
            </w:pPr>
          </w:p>
          <w:p w:rsidR="00F160F4" w:rsidRPr="00175B8A" w:rsidRDefault="00F160F4" w:rsidP="00C039AC">
            <w:pPr>
              <w:tabs>
                <w:tab w:val="left" w:pos="274"/>
                <w:tab w:val="left" w:pos="806"/>
                <w:tab w:val="left" w:pos="1440"/>
                <w:tab w:val="left" w:pos="2074"/>
                <w:tab w:val="left" w:pos="2707"/>
                <w:tab w:val="left" w:pos="2880"/>
              </w:tabs>
              <w:spacing w:after="58"/>
              <w:jc w:val="both"/>
              <w:rPr>
                <w:ins w:id="2446" w:author="KJL1" w:date="2011-06-02T08:44:00Z"/>
                <w:rFonts w:ascii="Arial" w:hAnsi="Arial" w:cs="Arial"/>
              </w:rPr>
            </w:pPr>
            <w:ins w:id="2447" w:author="KJL1" w:date="2011-06-02T08:44:00Z">
              <w:r w:rsidRPr="00175B8A">
                <w:rPr>
                  <w:rFonts w:ascii="Arial" w:hAnsi="Arial" w:cs="Arial"/>
                </w:rPr>
                <w:t>N/A</w:t>
              </w:r>
            </w:ins>
          </w:p>
        </w:tc>
        <w:tc>
          <w:tcPr>
            <w:tcW w:w="2430" w:type="dxa"/>
            <w:tcBorders>
              <w:top w:val="single" w:sz="7" w:space="0" w:color="000000"/>
              <w:left w:val="single" w:sz="7" w:space="0" w:color="000000"/>
              <w:bottom w:val="single" w:sz="7" w:space="0" w:color="000000"/>
              <w:right w:val="single" w:sz="7" w:space="0" w:color="000000"/>
            </w:tcBorders>
          </w:tcPr>
          <w:p w:rsidR="00F160F4" w:rsidRPr="00175B8A" w:rsidRDefault="00F160F4" w:rsidP="00C039AC">
            <w:pPr>
              <w:tabs>
                <w:tab w:val="left" w:pos="274"/>
                <w:tab w:val="left" w:pos="806"/>
                <w:tab w:val="left" w:pos="1440"/>
                <w:tab w:val="left" w:pos="2074"/>
                <w:tab w:val="left" w:pos="2707"/>
                <w:tab w:val="left" w:pos="2880"/>
              </w:tabs>
              <w:spacing w:after="58"/>
              <w:jc w:val="both"/>
              <w:rPr>
                <w:ins w:id="2448" w:author="KJL1" w:date="2011-06-02T08:44:00Z"/>
                <w:rFonts w:ascii="Arial" w:hAnsi="Arial" w:cs="Arial"/>
              </w:rPr>
            </w:pPr>
          </w:p>
        </w:tc>
      </w:tr>
    </w:tbl>
    <w:p w:rsidR="00DD16AA" w:rsidRPr="00175B8A" w:rsidRDefault="00DD16AA" w:rsidP="00BE312A">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jc w:val="both"/>
        <w:rPr>
          <w:rFonts w:ascii="Arial" w:hAnsi="Arial" w:cs="Arial"/>
        </w:rPr>
      </w:pPr>
    </w:p>
    <w:sectPr w:rsidR="00DD16AA" w:rsidRPr="00175B8A" w:rsidSect="00CA08FB">
      <w:footerReference w:type="default" r:id="rId18"/>
      <w:footerReference w:type="first" r:id="rId19"/>
      <w:pgSz w:w="15840" w:h="12240" w:orient="landscape"/>
      <w:pgMar w:top="1440" w:right="1440" w:bottom="1440" w:left="1440" w:header="108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728" w:rsidRDefault="00774728" w:rsidP="002207A6">
      <w:r>
        <w:separator/>
      </w:r>
    </w:p>
  </w:endnote>
  <w:endnote w:type="continuationSeparator" w:id="0">
    <w:p w:rsidR="00774728" w:rsidRDefault="00774728" w:rsidP="002207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Prin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3" w:author="kjl1" w:date="2011-10-18T13:57:00Z"/>
  <w:sdt>
    <w:sdtPr>
      <w:id w:val="428797376"/>
      <w:docPartObj>
        <w:docPartGallery w:val="Page Numbers (Bottom of Page)"/>
        <w:docPartUnique/>
      </w:docPartObj>
    </w:sdtPr>
    <w:sdtContent>
      <w:customXmlInsRangeEnd w:id="3"/>
      <w:p w:rsidR="00EE7A26" w:rsidRDefault="00EE7A26">
        <w:pPr>
          <w:pStyle w:val="Footer"/>
          <w:jc w:val="center"/>
          <w:rPr>
            <w:ins w:id="4" w:author="kjl1" w:date="2011-10-18T13:57:00Z"/>
          </w:rPr>
        </w:pPr>
        <w:ins w:id="5" w:author="kjl1" w:date="2011-10-18T13:57:00Z">
          <w:r>
            <w:fldChar w:fldCharType="begin"/>
          </w:r>
          <w:r>
            <w:instrText xml:space="preserve"> PAGE   \* MERGEFORMAT </w:instrText>
          </w:r>
          <w:r>
            <w:fldChar w:fldCharType="separate"/>
          </w:r>
        </w:ins>
        <w:r>
          <w:rPr>
            <w:noProof/>
          </w:rPr>
          <w:t>3</w:t>
        </w:r>
        <w:ins w:id="6" w:author="kjl1" w:date="2011-10-18T13:57:00Z">
          <w:r>
            <w:fldChar w:fldCharType="end"/>
          </w:r>
        </w:ins>
      </w:p>
    </w:sdtContent>
    <w:customXmlInsRangeStart w:id="7" w:author="kjl1" w:date="2011-10-18T13:57:00Z"/>
  </w:sdt>
  <w:customXmlInsRangeEnd w:id="7"/>
  <w:p w:rsidR="00EE7A26" w:rsidRDefault="00EE7A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26" w:rsidRPr="00EE7A26" w:rsidRDefault="00EE7A26" w:rsidP="00003B95">
    <w:pPr>
      <w:pStyle w:val="Footer"/>
      <w:tabs>
        <w:tab w:val="clear" w:pos="4320"/>
        <w:tab w:val="clear" w:pos="8640"/>
        <w:tab w:val="center" w:pos="4680"/>
        <w:tab w:val="right" w:pos="9360"/>
      </w:tabs>
      <w:rPr>
        <w:rFonts w:ascii="Arial" w:hAnsi="Arial" w:cs="Arial"/>
      </w:rPr>
    </w:pPr>
    <w:r w:rsidRPr="00EE7A26">
      <w:rPr>
        <w:rFonts w:ascii="Arial" w:hAnsi="Arial" w:cs="Arial"/>
      </w:rPr>
      <w:t>Issue Date</w:t>
    </w:r>
    <w:sdt>
      <w:sdtPr>
        <w:rPr>
          <w:rFonts w:ascii="Arial" w:hAnsi="Arial" w:cs="Arial"/>
        </w:rPr>
        <w:id w:val="274902098"/>
        <w:docPartObj>
          <w:docPartGallery w:val="Page Numbers (Bottom of Page)"/>
          <w:docPartUnique/>
        </w:docPartObj>
      </w:sdtPr>
      <w:sdtContent>
        <w:r>
          <w:rPr>
            <w:rFonts w:ascii="Arial" w:hAnsi="Arial" w:cs="Arial"/>
          </w:rPr>
          <w:t>:  11/17/11</w:t>
        </w:r>
        <w:r>
          <w:rPr>
            <w:rFonts w:ascii="Arial" w:hAnsi="Arial" w:cs="Arial"/>
          </w:rPr>
          <w:tab/>
        </w:r>
        <w:r w:rsidRPr="00EE7A26">
          <w:rPr>
            <w:rFonts w:ascii="Arial" w:hAnsi="Arial" w:cs="Arial"/>
          </w:rPr>
          <w:fldChar w:fldCharType="begin"/>
        </w:r>
        <w:r w:rsidRPr="00EE7A26">
          <w:rPr>
            <w:rFonts w:ascii="Arial" w:hAnsi="Arial" w:cs="Arial"/>
          </w:rPr>
          <w:instrText xml:space="preserve"> PAGE   \* MERGEFORMAT </w:instrText>
        </w:r>
        <w:r w:rsidRPr="00EE7A26">
          <w:rPr>
            <w:rFonts w:ascii="Arial" w:hAnsi="Arial" w:cs="Arial"/>
          </w:rPr>
          <w:fldChar w:fldCharType="separate"/>
        </w:r>
        <w:r w:rsidR="00542155">
          <w:rPr>
            <w:rFonts w:ascii="Arial" w:hAnsi="Arial" w:cs="Arial"/>
            <w:noProof/>
          </w:rPr>
          <w:t>i</w:t>
        </w:r>
        <w:r w:rsidRPr="00EE7A26">
          <w:rPr>
            <w:rFonts w:ascii="Arial" w:hAnsi="Arial" w:cs="Arial"/>
          </w:rPr>
          <w:fldChar w:fldCharType="end"/>
        </w:r>
        <w:r>
          <w:rPr>
            <w:rFonts w:ascii="Arial" w:hAnsi="Arial" w:cs="Arial"/>
          </w:rPr>
          <w:tab/>
          <w:t>0306</w:t>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797387"/>
      <w:docPartObj>
        <w:docPartGallery w:val="Page Numbers (Bottom of Page)"/>
        <w:docPartUnique/>
      </w:docPartObj>
    </w:sdtPr>
    <w:sdtEndPr>
      <w:rPr>
        <w:rFonts w:ascii="Arial" w:hAnsi="Arial" w:cs="Arial"/>
      </w:rPr>
    </w:sdtEndPr>
    <w:sdtContent>
      <w:p w:rsidR="00EE7A26" w:rsidRPr="00003B95" w:rsidRDefault="00003B95" w:rsidP="00CA08FB">
        <w:pPr>
          <w:pStyle w:val="Footer"/>
          <w:tabs>
            <w:tab w:val="clear" w:pos="4320"/>
            <w:tab w:val="clear" w:pos="8640"/>
            <w:tab w:val="center" w:pos="4680"/>
            <w:tab w:val="right" w:pos="9360"/>
          </w:tabs>
          <w:rPr>
            <w:rFonts w:ascii="Arial" w:hAnsi="Arial" w:cs="Arial"/>
          </w:rPr>
        </w:pPr>
        <w:r w:rsidRPr="00003B95">
          <w:rPr>
            <w:rFonts w:ascii="Arial" w:hAnsi="Arial" w:cs="Arial"/>
          </w:rPr>
          <w:t>Issue Date:  11/17/11</w:t>
        </w:r>
        <w:ins w:id="2420" w:author="btc1" w:date="2011-11-17T11:06:00Z">
          <w:r>
            <w:rPr>
              <w:rFonts w:ascii="Arial" w:hAnsi="Arial" w:cs="Arial"/>
            </w:rPr>
            <w:tab/>
          </w:r>
        </w:ins>
        <w:r w:rsidR="00EE7A26" w:rsidRPr="00003B95">
          <w:rPr>
            <w:rFonts w:ascii="Arial" w:hAnsi="Arial" w:cs="Arial"/>
          </w:rPr>
          <w:fldChar w:fldCharType="begin"/>
        </w:r>
        <w:r w:rsidR="00EE7A26" w:rsidRPr="00003B95">
          <w:rPr>
            <w:rFonts w:ascii="Arial" w:hAnsi="Arial" w:cs="Arial"/>
          </w:rPr>
          <w:instrText xml:space="preserve"> PAGE   \* MERGEFORMAT </w:instrText>
        </w:r>
        <w:r w:rsidR="00EE7A26" w:rsidRPr="00003B95">
          <w:rPr>
            <w:rFonts w:ascii="Arial" w:hAnsi="Arial" w:cs="Arial"/>
          </w:rPr>
          <w:fldChar w:fldCharType="separate"/>
        </w:r>
        <w:r w:rsidR="00542155">
          <w:rPr>
            <w:rFonts w:ascii="Arial" w:hAnsi="Arial" w:cs="Arial"/>
            <w:noProof/>
          </w:rPr>
          <w:t>2</w:t>
        </w:r>
        <w:r w:rsidR="00EE7A26" w:rsidRPr="00003B95">
          <w:rPr>
            <w:rFonts w:ascii="Arial" w:hAnsi="Arial" w:cs="Arial"/>
          </w:rPr>
          <w:fldChar w:fldCharType="end"/>
        </w:r>
        <w:ins w:id="2421" w:author="btc1" w:date="2011-11-17T11:07:00Z">
          <w:r>
            <w:rPr>
              <w:rFonts w:ascii="Arial" w:hAnsi="Arial" w:cs="Arial"/>
            </w:rPr>
            <w:tab/>
          </w:r>
        </w:ins>
        <w:r>
          <w:rPr>
            <w:rFonts w:ascii="Arial" w:hAnsi="Arial" w:cs="Arial"/>
          </w:rPr>
          <w:t>0306</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902189"/>
      <w:docPartObj>
        <w:docPartGallery w:val="Page Numbers (Bottom of Page)"/>
        <w:docPartUnique/>
      </w:docPartObj>
    </w:sdtPr>
    <w:sdtEndPr>
      <w:rPr>
        <w:rFonts w:ascii="Arial" w:hAnsi="Arial" w:cs="Arial"/>
      </w:rPr>
    </w:sdtEndPr>
    <w:sdtContent>
      <w:p w:rsidR="00EE7A26" w:rsidRDefault="00003B95" w:rsidP="00003B95">
        <w:pPr>
          <w:pStyle w:val="Footer"/>
          <w:tabs>
            <w:tab w:val="clear" w:pos="4320"/>
            <w:tab w:val="clear" w:pos="8640"/>
            <w:tab w:val="center" w:pos="4680"/>
            <w:tab w:val="right" w:pos="9360"/>
          </w:tabs>
        </w:pPr>
        <w:r w:rsidRPr="00003B95">
          <w:rPr>
            <w:rFonts w:ascii="Arial" w:hAnsi="Arial" w:cs="Arial"/>
          </w:rPr>
          <w:t>Issue Date:  11/17/11</w:t>
        </w:r>
        <w:ins w:id="2422" w:author="btc1" w:date="2011-11-17T11:04:00Z">
          <w:r>
            <w:rPr>
              <w:rFonts w:ascii="Arial" w:hAnsi="Arial" w:cs="Arial"/>
            </w:rPr>
            <w:tab/>
          </w:r>
        </w:ins>
        <w:r w:rsidR="00EE7A26" w:rsidRPr="00EE7A26">
          <w:rPr>
            <w:rFonts w:ascii="Arial" w:hAnsi="Arial" w:cs="Arial"/>
          </w:rPr>
          <w:fldChar w:fldCharType="begin"/>
        </w:r>
        <w:r w:rsidR="00EE7A26" w:rsidRPr="00EE7A26">
          <w:rPr>
            <w:rFonts w:ascii="Arial" w:hAnsi="Arial" w:cs="Arial"/>
          </w:rPr>
          <w:instrText xml:space="preserve"> PAGE   \* MERGEFORMAT </w:instrText>
        </w:r>
        <w:r w:rsidR="00EE7A26" w:rsidRPr="00EE7A26">
          <w:rPr>
            <w:rFonts w:ascii="Arial" w:hAnsi="Arial" w:cs="Arial"/>
          </w:rPr>
          <w:fldChar w:fldCharType="separate"/>
        </w:r>
        <w:r w:rsidR="00542155">
          <w:rPr>
            <w:rFonts w:ascii="Arial" w:hAnsi="Arial" w:cs="Arial"/>
            <w:noProof/>
          </w:rPr>
          <w:t>1</w:t>
        </w:r>
        <w:r w:rsidR="00EE7A26" w:rsidRPr="00EE7A26">
          <w:rPr>
            <w:rFonts w:ascii="Arial" w:hAnsi="Arial" w:cs="Arial"/>
          </w:rPr>
          <w:fldChar w:fldCharType="end"/>
        </w:r>
        <w:r>
          <w:rPr>
            <w:rFonts w:ascii="Arial" w:hAnsi="Arial" w:cs="Arial"/>
          </w:rPr>
          <w:tab/>
          <w:t>0306</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902196"/>
      <w:docPartObj>
        <w:docPartGallery w:val="Page Numbers (Bottom of Page)"/>
        <w:docPartUnique/>
      </w:docPartObj>
    </w:sdtPr>
    <w:sdtEndPr>
      <w:rPr>
        <w:rFonts w:ascii="Arial" w:hAnsi="Arial" w:cs="Arial"/>
      </w:rPr>
    </w:sdtEndPr>
    <w:sdtContent>
      <w:p w:rsidR="00CA08FB" w:rsidRPr="00003B95" w:rsidRDefault="00CA08FB" w:rsidP="00CA08FB">
        <w:pPr>
          <w:pStyle w:val="Footer"/>
          <w:tabs>
            <w:tab w:val="clear" w:pos="4320"/>
            <w:tab w:val="clear" w:pos="8640"/>
            <w:tab w:val="center" w:pos="6480"/>
            <w:tab w:val="right" w:pos="12960"/>
          </w:tabs>
          <w:rPr>
            <w:rFonts w:ascii="Arial" w:hAnsi="Arial" w:cs="Arial"/>
          </w:rPr>
        </w:pPr>
        <w:r w:rsidRPr="00003B95">
          <w:rPr>
            <w:rFonts w:ascii="Arial" w:hAnsi="Arial" w:cs="Arial"/>
          </w:rPr>
          <w:t>Issue Date:  11/17/11</w:t>
        </w:r>
        <w:ins w:id="2449" w:author="btc1" w:date="2011-11-17T11:06:00Z">
          <w:r>
            <w:rPr>
              <w:rFonts w:ascii="Arial" w:hAnsi="Arial" w:cs="Arial"/>
            </w:rPr>
            <w:tab/>
          </w:r>
        </w:ins>
        <w:r w:rsidRPr="00003B95">
          <w:rPr>
            <w:rFonts w:ascii="Arial" w:hAnsi="Arial" w:cs="Arial"/>
          </w:rPr>
          <w:fldChar w:fldCharType="begin"/>
        </w:r>
        <w:r w:rsidRPr="00003B95">
          <w:rPr>
            <w:rFonts w:ascii="Arial" w:hAnsi="Arial" w:cs="Arial"/>
          </w:rPr>
          <w:instrText xml:space="preserve"> PAGE   \* MERGEFORMAT </w:instrText>
        </w:r>
        <w:r w:rsidRPr="00003B95">
          <w:rPr>
            <w:rFonts w:ascii="Arial" w:hAnsi="Arial" w:cs="Arial"/>
          </w:rPr>
          <w:fldChar w:fldCharType="separate"/>
        </w:r>
        <w:r w:rsidR="00BE312A">
          <w:rPr>
            <w:rFonts w:ascii="Arial" w:hAnsi="Arial" w:cs="Arial"/>
            <w:noProof/>
          </w:rPr>
          <w:t>33</w:t>
        </w:r>
        <w:r w:rsidRPr="00003B95">
          <w:rPr>
            <w:rFonts w:ascii="Arial" w:hAnsi="Arial" w:cs="Arial"/>
          </w:rPr>
          <w:fldChar w:fldCharType="end"/>
        </w:r>
        <w:ins w:id="2450" w:author="btc1" w:date="2011-11-17T11:07:00Z">
          <w:r>
            <w:rPr>
              <w:rFonts w:ascii="Arial" w:hAnsi="Arial" w:cs="Arial"/>
            </w:rPr>
            <w:tab/>
          </w:r>
        </w:ins>
        <w:r>
          <w:rPr>
            <w:rFonts w:ascii="Arial" w:hAnsi="Arial" w:cs="Arial"/>
          </w:rPr>
          <w:t>0306</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902168"/>
      <w:docPartObj>
        <w:docPartGallery w:val="Page Numbers (Bottom of Page)"/>
        <w:docPartUnique/>
      </w:docPartObj>
    </w:sdtPr>
    <w:sdtEndPr>
      <w:rPr>
        <w:rFonts w:ascii="Arial" w:hAnsi="Arial" w:cs="Arial"/>
      </w:rPr>
    </w:sdtEndPr>
    <w:sdtContent>
      <w:p w:rsidR="00003B95" w:rsidRDefault="00003B95" w:rsidP="00CA08FB">
        <w:pPr>
          <w:pStyle w:val="Footer"/>
          <w:tabs>
            <w:tab w:val="clear" w:pos="4320"/>
            <w:tab w:val="clear" w:pos="8640"/>
            <w:tab w:val="center" w:pos="6480"/>
            <w:tab w:val="right" w:pos="12960"/>
          </w:tabs>
        </w:pPr>
        <w:r w:rsidRPr="00003B95">
          <w:rPr>
            <w:rFonts w:ascii="Arial" w:hAnsi="Arial" w:cs="Arial"/>
          </w:rPr>
          <w:t>Issue Date:  11/17/11</w:t>
        </w:r>
        <w:r>
          <w:rPr>
            <w:rFonts w:ascii="Arial" w:hAnsi="Arial" w:cs="Arial"/>
          </w:rPr>
          <w:tab/>
        </w:r>
        <w:r w:rsidR="00542155">
          <w:rPr>
            <w:rFonts w:ascii="Arial" w:hAnsi="Arial" w:cs="Arial"/>
          </w:rPr>
          <w:t>Att1-1</w:t>
        </w:r>
        <w:r>
          <w:rPr>
            <w:rFonts w:ascii="Arial" w:hAnsi="Arial" w:cs="Arial"/>
          </w:rPr>
          <w:tab/>
          <w:t>0306</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728" w:rsidRDefault="00774728" w:rsidP="002207A6">
      <w:r>
        <w:separator/>
      </w:r>
    </w:p>
  </w:footnote>
  <w:footnote w:type="continuationSeparator" w:id="0">
    <w:p w:rsidR="00774728" w:rsidRDefault="00774728" w:rsidP="002207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26" w:rsidRDefault="00EE7A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26" w:rsidRDefault="00EE7A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23FD"/>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nsid w:val="039F1D03"/>
    <w:multiLevelType w:val="hybridMultilevel"/>
    <w:tmpl w:val="48543EB2"/>
    <w:lvl w:ilvl="0" w:tplc="0CBE48FC">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7796037"/>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09577F3E"/>
    <w:multiLevelType w:val="hybridMultilevel"/>
    <w:tmpl w:val="BF3C18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34138"/>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B8A6CCD"/>
    <w:multiLevelType w:val="hybridMultilevel"/>
    <w:tmpl w:val="753638B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
    <w:nsid w:val="0D46694B"/>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7">
    <w:nsid w:val="0DDD7C7B"/>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8">
    <w:nsid w:val="10F37E96"/>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9">
    <w:nsid w:val="16DA6D36"/>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0">
    <w:nsid w:val="19297CCC"/>
    <w:multiLevelType w:val="hybridMultilevel"/>
    <w:tmpl w:val="42A65540"/>
    <w:lvl w:ilvl="0" w:tplc="60CE3FE2">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9D115D2"/>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B454E76"/>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B942C65"/>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4">
    <w:nsid w:val="1C9B0C3E"/>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nsid w:val="1D5B6C58"/>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6">
    <w:nsid w:val="1EB94C76"/>
    <w:multiLevelType w:val="hybridMultilevel"/>
    <w:tmpl w:val="B3FEBB3C"/>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1F176266"/>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8">
    <w:nsid w:val="1F3576A9"/>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9">
    <w:nsid w:val="2207244E"/>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0">
    <w:nsid w:val="23965B4F"/>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nsid w:val="23E710A3"/>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2">
    <w:nsid w:val="25B65D92"/>
    <w:multiLevelType w:val="hybridMultilevel"/>
    <w:tmpl w:val="F8E89C56"/>
    <w:lvl w:ilvl="0" w:tplc="5D2256F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9D7426"/>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28481F58"/>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5">
    <w:nsid w:val="29641D5A"/>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6">
    <w:nsid w:val="2B173FE0"/>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7">
    <w:nsid w:val="2C1A222F"/>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8">
    <w:nsid w:val="2E7217BB"/>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2FA57E0C"/>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0">
    <w:nsid w:val="32AA5220"/>
    <w:multiLevelType w:val="hybridMultilevel"/>
    <w:tmpl w:val="B25C2978"/>
    <w:lvl w:ilvl="0" w:tplc="304EAF88">
      <w:start w:val="1"/>
      <w:numFmt w:val="decimal"/>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35067100"/>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32">
    <w:nsid w:val="35677333"/>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3">
    <w:nsid w:val="3688430E"/>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nsid w:val="374C2CB7"/>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5">
    <w:nsid w:val="384C0961"/>
    <w:multiLevelType w:val="hybridMultilevel"/>
    <w:tmpl w:val="13B09D82"/>
    <w:lvl w:ilvl="0" w:tplc="04090019">
      <w:start w:val="1"/>
      <w:numFmt w:val="lowerLetter"/>
      <w:lvlText w:val="%1."/>
      <w:lvlJc w:val="left"/>
      <w:pPr>
        <w:ind w:left="634" w:hanging="360"/>
      </w:pPr>
    </w:lvl>
    <w:lvl w:ilvl="1" w:tplc="0409000F">
      <w:start w:val="1"/>
      <w:numFmt w:val="decimal"/>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6">
    <w:nsid w:val="3C013870"/>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7">
    <w:nsid w:val="3C5C4ADB"/>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3FBA7F13"/>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9">
    <w:nsid w:val="41326262"/>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40">
    <w:nsid w:val="41481943"/>
    <w:multiLevelType w:val="hybridMultilevel"/>
    <w:tmpl w:val="87CE61F4"/>
    <w:lvl w:ilvl="0" w:tplc="EA66D65E">
      <w:start w:val="4"/>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470D020D"/>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DD229B"/>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3">
    <w:nsid w:val="483737C5"/>
    <w:multiLevelType w:val="hybridMultilevel"/>
    <w:tmpl w:val="6546CD52"/>
    <w:lvl w:ilvl="0" w:tplc="689CBACA">
      <w:start w:val="1"/>
      <w:numFmt w:val="decimal"/>
      <w:lvlText w:val="%1."/>
      <w:lvlJc w:val="left"/>
      <w:pPr>
        <w:ind w:left="1080" w:hanging="360"/>
      </w:pPr>
      <w:rPr>
        <w:color w:val="FF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A78308C"/>
    <w:multiLevelType w:val="hybridMultilevel"/>
    <w:tmpl w:val="31249C4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4DBA1195"/>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4FF77824"/>
    <w:multiLevelType w:val="hybridMultilevel"/>
    <w:tmpl w:val="8CB6A5A0"/>
    <w:lvl w:ilvl="0" w:tplc="0CBE48FC">
      <w:start w:val="1"/>
      <w:numFmt w:val="lowerLetter"/>
      <w:lvlText w:val="(%1)"/>
      <w:lvlJc w:val="left"/>
      <w:pPr>
        <w:ind w:left="1714" w:hanging="36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7">
    <w:nsid w:val="50C5664F"/>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8">
    <w:nsid w:val="52C63E9F"/>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9">
    <w:nsid w:val="5316304E"/>
    <w:multiLevelType w:val="hybridMultilevel"/>
    <w:tmpl w:val="96B2BED4"/>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50">
    <w:nsid w:val="53CA272F"/>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nsid w:val="53CF66DD"/>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2">
    <w:nsid w:val="549633C6"/>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3">
    <w:nsid w:val="54CA1B18"/>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54">
    <w:nsid w:val="55795952"/>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nsid w:val="557D6368"/>
    <w:multiLevelType w:val="hybridMultilevel"/>
    <w:tmpl w:val="6546CD52"/>
    <w:lvl w:ilvl="0" w:tplc="689CBACA">
      <w:start w:val="1"/>
      <w:numFmt w:val="decimal"/>
      <w:lvlText w:val="%1."/>
      <w:lvlJc w:val="left"/>
      <w:pPr>
        <w:ind w:left="1080" w:hanging="360"/>
      </w:pPr>
      <w:rPr>
        <w:color w:val="FF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6333D25"/>
    <w:multiLevelType w:val="hybridMultilevel"/>
    <w:tmpl w:val="56A2184A"/>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57">
    <w:nsid w:val="57D13E48"/>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nsid w:val="57D4312C"/>
    <w:multiLevelType w:val="hybridMultilevel"/>
    <w:tmpl w:val="221AA338"/>
    <w:lvl w:ilvl="0" w:tplc="0CBE48FC">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9">
    <w:nsid w:val="59E909E8"/>
    <w:multiLevelType w:val="multilevel"/>
    <w:tmpl w:val="A2D66BBE"/>
    <w:styleLink w:val="Style1"/>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0">
    <w:nsid w:val="5A400542"/>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1">
    <w:nsid w:val="617D422A"/>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62">
    <w:nsid w:val="62471B28"/>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3">
    <w:nsid w:val="62FF1294"/>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4">
    <w:nsid w:val="63435005"/>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5">
    <w:nsid w:val="635D3A55"/>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6">
    <w:nsid w:val="637C6083"/>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7">
    <w:nsid w:val="65B931F1"/>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68">
    <w:nsid w:val="67225D0A"/>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nsid w:val="6B3B7F7E"/>
    <w:multiLevelType w:val="hybridMultilevel"/>
    <w:tmpl w:val="221AA338"/>
    <w:lvl w:ilvl="0" w:tplc="0CBE48FC">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0">
    <w:nsid w:val="6B764ECA"/>
    <w:multiLevelType w:val="multilevel"/>
    <w:tmpl w:val="0158C61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1">
    <w:nsid w:val="72395447"/>
    <w:multiLevelType w:val="hybridMultilevel"/>
    <w:tmpl w:val="9C98140A"/>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2">
    <w:nsid w:val="75760AF7"/>
    <w:multiLevelType w:val="hybridMultilevel"/>
    <w:tmpl w:val="661CC594"/>
    <w:lvl w:ilvl="0" w:tplc="04090019">
      <w:start w:val="1"/>
      <w:numFmt w:val="lowerLetter"/>
      <w:lvlText w:val="%1."/>
      <w:lvlJc w:val="left"/>
      <w:pPr>
        <w:ind w:left="634" w:hanging="360"/>
      </w:pPr>
    </w:lvl>
    <w:lvl w:ilvl="1" w:tplc="0409000F">
      <w:start w:val="1"/>
      <w:numFmt w:val="decimal"/>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3">
    <w:nsid w:val="76072B21"/>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74">
    <w:nsid w:val="77304E01"/>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5">
    <w:nsid w:val="77EA1B72"/>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6">
    <w:nsid w:val="7A7D507B"/>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7">
    <w:nsid w:val="7B28020C"/>
    <w:multiLevelType w:val="hybridMultilevel"/>
    <w:tmpl w:val="E9A2B466"/>
    <w:lvl w:ilvl="0" w:tplc="BBDECC2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8">
    <w:nsid w:val="7D021212"/>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79">
    <w:nsid w:val="7DC375D3"/>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num w:numId="1">
    <w:abstractNumId w:val="14"/>
  </w:num>
  <w:num w:numId="2">
    <w:abstractNumId w:val="24"/>
  </w:num>
  <w:num w:numId="3">
    <w:abstractNumId w:val="3"/>
  </w:num>
  <w:num w:numId="4">
    <w:abstractNumId w:val="59"/>
  </w:num>
  <w:num w:numId="5">
    <w:abstractNumId w:val="18"/>
  </w:num>
  <w:num w:numId="6">
    <w:abstractNumId w:val="71"/>
  </w:num>
  <w:num w:numId="7">
    <w:abstractNumId w:val="22"/>
  </w:num>
  <w:num w:numId="8">
    <w:abstractNumId w:val="35"/>
  </w:num>
  <w:num w:numId="9">
    <w:abstractNumId w:val="30"/>
  </w:num>
  <w:num w:numId="10">
    <w:abstractNumId w:val="56"/>
  </w:num>
  <w:num w:numId="11">
    <w:abstractNumId w:val="41"/>
  </w:num>
  <w:num w:numId="12">
    <w:abstractNumId w:val="28"/>
  </w:num>
  <w:num w:numId="13">
    <w:abstractNumId w:val="1"/>
  </w:num>
  <w:num w:numId="14">
    <w:abstractNumId w:val="16"/>
  </w:num>
  <w:num w:numId="15">
    <w:abstractNumId w:val="5"/>
  </w:num>
  <w:num w:numId="16">
    <w:abstractNumId w:val="50"/>
  </w:num>
  <w:num w:numId="17">
    <w:abstractNumId w:val="21"/>
  </w:num>
  <w:num w:numId="18">
    <w:abstractNumId w:val="39"/>
  </w:num>
  <w:num w:numId="19">
    <w:abstractNumId w:val="58"/>
  </w:num>
  <w:num w:numId="20">
    <w:abstractNumId w:val="69"/>
  </w:num>
  <w:num w:numId="21">
    <w:abstractNumId w:val="46"/>
  </w:num>
  <w:num w:numId="22">
    <w:abstractNumId w:val="40"/>
  </w:num>
  <w:num w:numId="23">
    <w:abstractNumId w:val="55"/>
  </w:num>
  <w:num w:numId="24">
    <w:abstractNumId w:val="44"/>
  </w:num>
  <w:num w:numId="25">
    <w:abstractNumId w:val="7"/>
  </w:num>
  <w:num w:numId="26">
    <w:abstractNumId w:val="29"/>
  </w:num>
  <w:num w:numId="27">
    <w:abstractNumId w:val="13"/>
  </w:num>
  <w:num w:numId="28">
    <w:abstractNumId w:val="75"/>
  </w:num>
  <w:num w:numId="29">
    <w:abstractNumId w:val="38"/>
  </w:num>
  <w:num w:numId="30">
    <w:abstractNumId w:val="36"/>
  </w:num>
  <w:num w:numId="31">
    <w:abstractNumId w:val="10"/>
  </w:num>
  <w:num w:numId="32">
    <w:abstractNumId w:val="23"/>
  </w:num>
  <w:num w:numId="33">
    <w:abstractNumId w:val="68"/>
  </w:num>
  <w:num w:numId="34">
    <w:abstractNumId w:val="4"/>
  </w:num>
  <w:num w:numId="35">
    <w:abstractNumId w:val="63"/>
  </w:num>
  <w:num w:numId="36">
    <w:abstractNumId w:val="54"/>
  </w:num>
  <w:num w:numId="37">
    <w:abstractNumId w:val="12"/>
  </w:num>
  <w:num w:numId="38">
    <w:abstractNumId w:val="0"/>
  </w:num>
  <w:num w:numId="39">
    <w:abstractNumId w:val="37"/>
  </w:num>
  <w:num w:numId="40">
    <w:abstractNumId w:val="48"/>
  </w:num>
  <w:num w:numId="41">
    <w:abstractNumId w:val="20"/>
  </w:num>
  <w:num w:numId="42">
    <w:abstractNumId w:val="51"/>
  </w:num>
  <w:num w:numId="43">
    <w:abstractNumId w:val="57"/>
  </w:num>
  <w:num w:numId="44">
    <w:abstractNumId w:val="77"/>
  </w:num>
  <w:num w:numId="45">
    <w:abstractNumId w:val="76"/>
  </w:num>
  <w:num w:numId="46">
    <w:abstractNumId w:val="64"/>
  </w:num>
  <w:num w:numId="47">
    <w:abstractNumId w:val="74"/>
  </w:num>
  <w:num w:numId="48">
    <w:abstractNumId w:val="6"/>
  </w:num>
  <w:num w:numId="49">
    <w:abstractNumId w:val="15"/>
  </w:num>
  <w:num w:numId="50">
    <w:abstractNumId w:val="32"/>
  </w:num>
  <w:num w:numId="51">
    <w:abstractNumId w:val="17"/>
  </w:num>
  <w:num w:numId="52">
    <w:abstractNumId w:val="66"/>
  </w:num>
  <w:num w:numId="53">
    <w:abstractNumId w:val="34"/>
  </w:num>
  <w:num w:numId="54">
    <w:abstractNumId w:val="65"/>
  </w:num>
  <w:num w:numId="55">
    <w:abstractNumId w:val="31"/>
  </w:num>
  <w:num w:numId="56">
    <w:abstractNumId w:val="78"/>
  </w:num>
  <w:num w:numId="57">
    <w:abstractNumId w:val="72"/>
  </w:num>
  <w:num w:numId="58">
    <w:abstractNumId w:val="11"/>
  </w:num>
  <w:num w:numId="59">
    <w:abstractNumId w:val="19"/>
  </w:num>
  <w:num w:numId="60">
    <w:abstractNumId w:val="42"/>
  </w:num>
  <w:num w:numId="61">
    <w:abstractNumId w:val="2"/>
  </w:num>
  <w:num w:numId="62">
    <w:abstractNumId w:val="27"/>
  </w:num>
  <w:num w:numId="63">
    <w:abstractNumId w:val="60"/>
  </w:num>
  <w:num w:numId="64">
    <w:abstractNumId w:val="62"/>
  </w:num>
  <w:num w:numId="65">
    <w:abstractNumId w:val="45"/>
  </w:num>
  <w:num w:numId="66">
    <w:abstractNumId w:val="73"/>
  </w:num>
  <w:num w:numId="67">
    <w:abstractNumId w:val="9"/>
  </w:num>
  <w:num w:numId="68">
    <w:abstractNumId w:val="70"/>
  </w:num>
  <w:num w:numId="69">
    <w:abstractNumId w:val="47"/>
  </w:num>
  <w:num w:numId="70">
    <w:abstractNumId w:val="52"/>
  </w:num>
  <w:num w:numId="71">
    <w:abstractNumId w:val="8"/>
  </w:num>
  <w:num w:numId="72">
    <w:abstractNumId w:val="33"/>
  </w:num>
  <w:num w:numId="73">
    <w:abstractNumId w:val="26"/>
  </w:num>
  <w:num w:numId="74">
    <w:abstractNumId w:val="53"/>
  </w:num>
  <w:num w:numId="75">
    <w:abstractNumId w:val="79"/>
  </w:num>
  <w:num w:numId="76">
    <w:abstractNumId w:val="67"/>
  </w:num>
  <w:num w:numId="77">
    <w:abstractNumId w:val="49"/>
  </w:num>
  <w:num w:numId="78">
    <w:abstractNumId w:val="43"/>
  </w:num>
  <w:num w:numId="79">
    <w:abstractNumId w:val="61"/>
  </w:num>
  <w:num w:numId="80">
    <w:abstractNumId w:val="25"/>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oNotTrackFormatting/>
  <w:defaultTabStop w:val="720"/>
  <w:drawingGridHorizontalSpacing w:val="120"/>
  <w:displayHorizontalDrawingGridEvery w:val="2"/>
  <w:characterSpacingControl w:val="doNotCompress"/>
  <w:hdrShapeDefaults>
    <o:shapedefaults v:ext="edit" spidmax="113666"/>
  </w:hdrShapeDefaults>
  <w:footnotePr>
    <w:footnote w:id="-1"/>
    <w:footnote w:id="0"/>
  </w:footnotePr>
  <w:endnotePr>
    <w:endnote w:id="-1"/>
    <w:endnote w:id="0"/>
  </w:endnotePr>
  <w:compat/>
  <w:rsids>
    <w:rsidRoot w:val="00AD335A"/>
    <w:rsid w:val="00003B95"/>
    <w:rsid w:val="0001077E"/>
    <w:rsid w:val="000134A5"/>
    <w:rsid w:val="00016BDB"/>
    <w:rsid w:val="0002626A"/>
    <w:rsid w:val="00031871"/>
    <w:rsid w:val="00040741"/>
    <w:rsid w:val="000407AF"/>
    <w:rsid w:val="00051FC7"/>
    <w:rsid w:val="00053D3E"/>
    <w:rsid w:val="00060B9C"/>
    <w:rsid w:val="0006180F"/>
    <w:rsid w:val="00070D46"/>
    <w:rsid w:val="0007277C"/>
    <w:rsid w:val="000749D8"/>
    <w:rsid w:val="000756D0"/>
    <w:rsid w:val="000769BF"/>
    <w:rsid w:val="00077300"/>
    <w:rsid w:val="00081FED"/>
    <w:rsid w:val="00085890"/>
    <w:rsid w:val="000878CC"/>
    <w:rsid w:val="00090E17"/>
    <w:rsid w:val="0009522C"/>
    <w:rsid w:val="00096911"/>
    <w:rsid w:val="000B0F8F"/>
    <w:rsid w:val="000C0B9C"/>
    <w:rsid w:val="000C1355"/>
    <w:rsid w:val="000C1376"/>
    <w:rsid w:val="000C58A4"/>
    <w:rsid w:val="000C6F05"/>
    <w:rsid w:val="000D1B38"/>
    <w:rsid w:val="000E0B23"/>
    <w:rsid w:val="000E286A"/>
    <w:rsid w:val="000E4D63"/>
    <w:rsid w:val="000F233C"/>
    <w:rsid w:val="000F38D0"/>
    <w:rsid w:val="000F480A"/>
    <w:rsid w:val="000F66A5"/>
    <w:rsid w:val="00100CDB"/>
    <w:rsid w:val="00101C59"/>
    <w:rsid w:val="00101CF6"/>
    <w:rsid w:val="00103F78"/>
    <w:rsid w:val="00105FB2"/>
    <w:rsid w:val="00106AAD"/>
    <w:rsid w:val="0011181F"/>
    <w:rsid w:val="001255C1"/>
    <w:rsid w:val="00127615"/>
    <w:rsid w:val="001328BF"/>
    <w:rsid w:val="00134EF0"/>
    <w:rsid w:val="00137597"/>
    <w:rsid w:val="001449F5"/>
    <w:rsid w:val="00147C61"/>
    <w:rsid w:val="00156995"/>
    <w:rsid w:val="00163C4B"/>
    <w:rsid w:val="001666C1"/>
    <w:rsid w:val="00173CC6"/>
    <w:rsid w:val="00173D07"/>
    <w:rsid w:val="00175619"/>
    <w:rsid w:val="00175B8A"/>
    <w:rsid w:val="0017722B"/>
    <w:rsid w:val="0019067E"/>
    <w:rsid w:val="00192292"/>
    <w:rsid w:val="00193033"/>
    <w:rsid w:val="001B2D5C"/>
    <w:rsid w:val="001B5BE4"/>
    <w:rsid w:val="001C09C9"/>
    <w:rsid w:val="001C2F0D"/>
    <w:rsid w:val="001C3042"/>
    <w:rsid w:val="001C42F6"/>
    <w:rsid w:val="001C5E8C"/>
    <w:rsid w:val="001D0544"/>
    <w:rsid w:val="001D0594"/>
    <w:rsid w:val="001D2802"/>
    <w:rsid w:val="001D3B13"/>
    <w:rsid w:val="001D56E8"/>
    <w:rsid w:val="001D62E1"/>
    <w:rsid w:val="001D747A"/>
    <w:rsid w:val="001D7D66"/>
    <w:rsid w:val="001E0EED"/>
    <w:rsid w:val="001E2857"/>
    <w:rsid w:val="001E4C51"/>
    <w:rsid w:val="001F0167"/>
    <w:rsid w:val="001F0233"/>
    <w:rsid w:val="001F0693"/>
    <w:rsid w:val="001F7B66"/>
    <w:rsid w:val="00201619"/>
    <w:rsid w:val="00207310"/>
    <w:rsid w:val="00207658"/>
    <w:rsid w:val="00210ED8"/>
    <w:rsid w:val="00210EF1"/>
    <w:rsid w:val="002122D7"/>
    <w:rsid w:val="002142B6"/>
    <w:rsid w:val="002149ED"/>
    <w:rsid w:val="002207A6"/>
    <w:rsid w:val="002222DF"/>
    <w:rsid w:val="00225DB4"/>
    <w:rsid w:val="00230407"/>
    <w:rsid w:val="002337D3"/>
    <w:rsid w:val="0023390D"/>
    <w:rsid w:val="00236312"/>
    <w:rsid w:val="00236541"/>
    <w:rsid w:val="00237D49"/>
    <w:rsid w:val="002546AA"/>
    <w:rsid w:val="00256B1C"/>
    <w:rsid w:val="002634A1"/>
    <w:rsid w:val="00264D62"/>
    <w:rsid w:val="00273AFB"/>
    <w:rsid w:val="00281F98"/>
    <w:rsid w:val="002824FA"/>
    <w:rsid w:val="00283C16"/>
    <w:rsid w:val="002843D0"/>
    <w:rsid w:val="002845FF"/>
    <w:rsid w:val="00285618"/>
    <w:rsid w:val="00287115"/>
    <w:rsid w:val="00290B82"/>
    <w:rsid w:val="002927ED"/>
    <w:rsid w:val="002A1E45"/>
    <w:rsid w:val="002A5F9C"/>
    <w:rsid w:val="002A750E"/>
    <w:rsid w:val="002A76C2"/>
    <w:rsid w:val="002A7BCD"/>
    <w:rsid w:val="002B1B97"/>
    <w:rsid w:val="002B557C"/>
    <w:rsid w:val="002B73C4"/>
    <w:rsid w:val="002C31A4"/>
    <w:rsid w:val="002C5039"/>
    <w:rsid w:val="002C6972"/>
    <w:rsid w:val="002D2526"/>
    <w:rsid w:val="002D270D"/>
    <w:rsid w:val="002D6211"/>
    <w:rsid w:val="002D6410"/>
    <w:rsid w:val="002E1C92"/>
    <w:rsid w:val="002F36E7"/>
    <w:rsid w:val="002F4A36"/>
    <w:rsid w:val="002F6164"/>
    <w:rsid w:val="002F6500"/>
    <w:rsid w:val="002F6E80"/>
    <w:rsid w:val="00302CF4"/>
    <w:rsid w:val="00302DE9"/>
    <w:rsid w:val="00302F4A"/>
    <w:rsid w:val="00303D71"/>
    <w:rsid w:val="00310DA0"/>
    <w:rsid w:val="00314391"/>
    <w:rsid w:val="003153FC"/>
    <w:rsid w:val="0033300D"/>
    <w:rsid w:val="00333263"/>
    <w:rsid w:val="00334A61"/>
    <w:rsid w:val="00343811"/>
    <w:rsid w:val="003511AB"/>
    <w:rsid w:val="00353B98"/>
    <w:rsid w:val="00354F61"/>
    <w:rsid w:val="003562C6"/>
    <w:rsid w:val="003656DA"/>
    <w:rsid w:val="0037107C"/>
    <w:rsid w:val="0037319D"/>
    <w:rsid w:val="00382E42"/>
    <w:rsid w:val="00384914"/>
    <w:rsid w:val="003900EC"/>
    <w:rsid w:val="003904AE"/>
    <w:rsid w:val="0039332E"/>
    <w:rsid w:val="00394BD1"/>
    <w:rsid w:val="0039671A"/>
    <w:rsid w:val="003A1D52"/>
    <w:rsid w:val="003A4CE9"/>
    <w:rsid w:val="003A6D85"/>
    <w:rsid w:val="003A6EB2"/>
    <w:rsid w:val="003A7315"/>
    <w:rsid w:val="003A7834"/>
    <w:rsid w:val="003B68F1"/>
    <w:rsid w:val="003B6D4F"/>
    <w:rsid w:val="003B7A80"/>
    <w:rsid w:val="003C451E"/>
    <w:rsid w:val="003C77B8"/>
    <w:rsid w:val="003D0BEF"/>
    <w:rsid w:val="003D1578"/>
    <w:rsid w:val="003D3D84"/>
    <w:rsid w:val="003D4F5B"/>
    <w:rsid w:val="003E0B5C"/>
    <w:rsid w:val="003E3369"/>
    <w:rsid w:val="003F0898"/>
    <w:rsid w:val="003F10C7"/>
    <w:rsid w:val="003F202A"/>
    <w:rsid w:val="003F3462"/>
    <w:rsid w:val="003F4DF3"/>
    <w:rsid w:val="003F5DF8"/>
    <w:rsid w:val="003F5F8F"/>
    <w:rsid w:val="00406C66"/>
    <w:rsid w:val="00413964"/>
    <w:rsid w:val="004153F8"/>
    <w:rsid w:val="00417602"/>
    <w:rsid w:val="00422786"/>
    <w:rsid w:val="00423747"/>
    <w:rsid w:val="004237F3"/>
    <w:rsid w:val="00424E96"/>
    <w:rsid w:val="0042605A"/>
    <w:rsid w:val="00430F52"/>
    <w:rsid w:val="00434F62"/>
    <w:rsid w:val="004357B2"/>
    <w:rsid w:val="00447A7F"/>
    <w:rsid w:val="00452A21"/>
    <w:rsid w:val="00452BE9"/>
    <w:rsid w:val="00457B09"/>
    <w:rsid w:val="004621C7"/>
    <w:rsid w:val="00463ADF"/>
    <w:rsid w:val="00467468"/>
    <w:rsid w:val="00474853"/>
    <w:rsid w:val="0048136A"/>
    <w:rsid w:val="0048166B"/>
    <w:rsid w:val="004816EF"/>
    <w:rsid w:val="00481BB9"/>
    <w:rsid w:val="00482DCE"/>
    <w:rsid w:val="004935ED"/>
    <w:rsid w:val="00497BA4"/>
    <w:rsid w:val="004A00C6"/>
    <w:rsid w:val="004A1008"/>
    <w:rsid w:val="004A25DF"/>
    <w:rsid w:val="004A2F1A"/>
    <w:rsid w:val="004A3F84"/>
    <w:rsid w:val="004A45E9"/>
    <w:rsid w:val="004A62A0"/>
    <w:rsid w:val="004B2360"/>
    <w:rsid w:val="004B2817"/>
    <w:rsid w:val="004B3A2D"/>
    <w:rsid w:val="004B6921"/>
    <w:rsid w:val="004C2BC9"/>
    <w:rsid w:val="004C6B4E"/>
    <w:rsid w:val="004D3060"/>
    <w:rsid w:val="004D31B6"/>
    <w:rsid w:val="004D37AA"/>
    <w:rsid w:val="004D41B5"/>
    <w:rsid w:val="004D558A"/>
    <w:rsid w:val="004D562B"/>
    <w:rsid w:val="004D5BD2"/>
    <w:rsid w:val="004E399F"/>
    <w:rsid w:val="004E4FC1"/>
    <w:rsid w:val="004E7982"/>
    <w:rsid w:val="004F3588"/>
    <w:rsid w:val="004F4F11"/>
    <w:rsid w:val="004F56FD"/>
    <w:rsid w:val="00510D94"/>
    <w:rsid w:val="00511994"/>
    <w:rsid w:val="00522796"/>
    <w:rsid w:val="00525A58"/>
    <w:rsid w:val="005379EC"/>
    <w:rsid w:val="00537A41"/>
    <w:rsid w:val="00542155"/>
    <w:rsid w:val="00544759"/>
    <w:rsid w:val="00547F60"/>
    <w:rsid w:val="005563A9"/>
    <w:rsid w:val="00556E01"/>
    <w:rsid w:val="00565F8F"/>
    <w:rsid w:val="00567B9F"/>
    <w:rsid w:val="005717A9"/>
    <w:rsid w:val="005736EA"/>
    <w:rsid w:val="00574C3E"/>
    <w:rsid w:val="00576361"/>
    <w:rsid w:val="00587606"/>
    <w:rsid w:val="005917FF"/>
    <w:rsid w:val="00592A3C"/>
    <w:rsid w:val="00594257"/>
    <w:rsid w:val="00596A3B"/>
    <w:rsid w:val="005A212A"/>
    <w:rsid w:val="005A7AAB"/>
    <w:rsid w:val="005C11DA"/>
    <w:rsid w:val="005C136D"/>
    <w:rsid w:val="005C2A1B"/>
    <w:rsid w:val="005D1BE4"/>
    <w:rsid w:val="005D2449"/>
    <w:rsid w:val="005D556B"/>
    <w:rsid w:val="005D5E95"/>
    <w:rsid w:val="005D765B"/>
    <w:rsid w:val="005E7804"/>
    <w:rsid w:val="005F2D22"/>
    <w:rsid w:val="005F3F13"/>
    <w:rsid w:val="005F43E7"/>
    <w:rsid w:val="005F5757"/>
    <w:rsid w:val="006027C7"/>
    <w:rsid w:val="00603C36"/>
    <w:rsid w:val="00606BAD"/>
    <w:rsid w:val="00607012"/>
    <w:rsid w:val="00607DBF"/>
    <w:rsid w:val="00610F32"/>
    <w:rsid w:val="006130CD"/>
    <w:rsid w:val="00615603"/>
    <w:rsid w:val="006202BB"/>
    <w:rsid w:val="006252DB"/>
    <w:rsid w:val="00625E07"/>
    <w:rsid w:val="0063062F"/>
    <w:rsid w:val="006432DF"/>
    <w:rsid w:val="00645450"/>
    <w:rsid w:val="00656E5F"/>
    <w:rsid w:val="0066465B"/>
    <w:rsid w:val="00674DA5"/>
    <w:rsid w:val="0067516D"/>
    <w:rsid w:val="0067670E"/>
    <w:rsid w:val="00693410"/>
    <w:rsid w:val="00694A0E"/>
    <w:rsid w:val="00694F2A"/>
    <w:rsid w:val="006968E9"/>
    <w:rsid w:val="006A0A1D"/>
    <w:rsid w:val="006B75BE"/>
    <w:rsid w:val="006C0BBB"/>
    <w:rsid w:val="006C58DA"/>
    <w:rsid w:val="006C5C36"/>
    <w:rsid w:val="006D48E6"/>
    <w:rsid w:val="006D73DC"/>
    <w:rsid w:val="006E7572"/>
    <w:rsid w:val="006F04A0"/>
    <w:rsid w:val="006F5158"/>
    <w:rsid w:val="0070073D"/>
    <w:rsid w:val="00702A11"/>
    <w:rsid w:val="007038B6"/>
    <w:rsid w:val="0070760A"/>
    <w:rsid w:val="007108A0"/>
    <w:rsid w:val="00713FBB"/>
    <w:rsid w:val="0071411B"/>
    <w:rsid w:val="007170EF"/>
    <w:rsid w:val="00723418"/>
    <w:rsid w:val="00723425"/>
    <w:rsid w:val="00723A6A"/>
    <w:rsid w:val="00723C1F"/>
    <w:rsid w:val="007266A6"/>
    <w:rsid w:val="0073327D"/>
    <w:rsid w:val="00734A1D"/>
    <w:rsid w:val="00736730"/>
    <w:rsid w:val="007374E1"/>
    <w:rsid w:val="007429AE"/>
    <w:rsid w:val="00745B1E"/>
    <w:rsid w:val="00750376"/>
    <w:rsid w:val="00752D27"/>
    <w:rsid w:val="007539CC"/>
    <w:rsid w:val="007567A6"/>
    <w:rsid w:val="007576EE"/>
    <w:rsid w:val="00757E37"/>
    <w:rsid w:val="00766DB5"/>
    <w:rsid w:val="007721B7"/>
    <w:rsid w:val="0077253A"/>
    <w:rsid w:val="007730B5"/>
    <w:rsid w:val="007745AA"/>
    <w:rsid w:val="00774728"/>
    <w:rsid w:val="00775418"/>
    <w:rsid w:val="0078320C"/>
    <w:rsid w:val="00790252"/>
    <w:rsid w:val="00793F30"/>
    <w:rsid w:val="00795F39"/>
    <w:rsid w:val="00797C48"/>
    <w:rsid w:val="007A5181"/>
    <w:rsid w:val="007A64E5"/>
    <w:rsid w:val="007A6DDA"/>
    <w:rsid w:val="007A73F1"/>
    <w:rsid w:val="007B02FA"/>
    <w:rsid w:val="007B1A3F"/>
    <w:rsid w:val="007B76E6"/>
    <w:rsid w:val="007C5C98"/>
    <w:rsid w:val="007C7765"/>
    <w:rsid w:val="007D1038"/>
    <w:rsid w:val="007D6A47"/>
    <w:rsid w:val="007E38EA"/>
    <w:rsid w:val="007E52B7"/>
    <w:rsid w:val="007E58E2"/>
    <w:rsid w:val="007E6269"/>
    <w:rsid w:val="007F0590"/>
    <w:rsid w:val="007F2806"/>
    <w:rsid w:val="007F33F1"/>
    <w:rsid w:val="008028A8"/>
    <w:rsid w:val="008032FF"/>
    <w:rsid w:val="00806817"/>
    <w:rsid w:val="00810DD8"/>
    <w:rsid w:val="00815664"/>
    <w:rsid w:val="00815ABB"/>
    <w:rsid w:val="00816735"/>
    <w:rsid w:val="0082052D"/>
    <w:rsid w:val="00824351"/>
    <w:rsid w:val="00824CEA"/>
    <w:rsid w:val="008274FE"/>
    <w:rsid w:val="00831AA1"/>
    <w:rsid w:val="008322A1"/>
    <w:rsid w:val="00833E80"/>
    <w:rsid w:val="00836838"/>
    <w:rsid w:val="00844186"/>
    <w:rsid w:val="00845B44"/>
    <w:rsid w:val="00846325"/>
    <w:rsid w:val="00850435"/>
    <w:rsid w:val="00850F7E"/>
    <w:rsid w:val="00860566"/>
    <w:rsid w:val="008611D4"/>
    <w:rsid w:val="00870B20"/>
    <w:rsid w:val="00872ACE"/>
    <w:rsid w:val="00872C90"/>
    <w:rsid w:val="00875E37"/>
    <w:rsid w:val="008801F8"/>
    <w:rsid w:val="00880555"/>
    <w:rsid w:val="00881E94"/>
    <w:rsid w:val="0088557E"/>
    <w:rsid w:val="00886B9F"/>
    <w:rsid w:val="008A3CA2"/>
    <w:rsid w:val="008A67AE"/>
    <w:rsid w:val="008B1A27"/>
    <w:rsid w:val="008B5882"/>
    <w:rsid w:val="008B6A56"/>
    <w:rsid w:val="008C2466"/>
    <w:rsid w:val="008C6966"/>
    <w:rsid w:val="008D1E13"/>
    <w:rsid w:val="008E22BE"/>
    <w:rsid w:val="008E35A2"/>
    <w:rsid w:val="008E39B4"/>
    <w:rsid w:val="008E5E70"/>
    <w:rsid w:val="008F5937"/>
    <w:rsid w:val="008F7F95"/>
    <w:rsid w:val="00900E2E"/>
    <w:rsid w:val="00901832"/>
    <w:rsid w:val="0090260B"/>
    <w:rsid w:val="0090272B"/>
    <w:rsid w:val="00907E6B"/>
    <w:rsid w:val="009145A3"/>
    <w:rsid w:val="009174CB"/>
    <w:rsid w:val="00920AD6"/>
    <w:rsid w:val="00921CCF"/>
    <w:rsid w:val="00921EE3"/>
    <w:rsid w:val="00923BBF"/>
    <w:rsid w:val="0092413A"/>
    <w:rsid w:val="00930847"/>
    <w:rsid w:val="00930E63"/>
    <w:rsid w:val="009345F2"/>
    <w:rsid w:val="0093646C"/>
    <w:rsid w:val="00937D9D"/>
    <w:rsid w:val="00943F2F"/>
    <w:rsid w:val="00947448"/>
    <w:rsid w:val="00950E92"/>
    <w:rsid w:val="009526C1"/>
    <w:rsid w:val="00952F8E"/>
    <w:rsid w:val="00954131"/>
    <w:rsid w:val="00954BA9"/>
    <w:rsid w:val="00956B58"/>
    <w:rsid w:val="00961469"/>
    <w:rsid w:val="00961AE9"/>
    <w:rsid w:val="0096269B"/>
    <w:rsid w:val="00970D12"/>
    <w:rsid w:val="0097192B"/>
    <w:rsid w:val="00977F06"/>
    <w:rsid w:val="009840BC"/>
    <w:rsid w:val="009867DE"/>
    <w:rsid w:val="00990928"/>
    <w:rsid w:val="00990A56"/>
    <w:rsid w:val="00992BB3"/>
    <w:rsid w:val="009966AC"/>
    <w:rsid w:val="0099795D"/>
    <w:rsid w:val="009A7B10"/>
    <w:rsid w:val="009B2371"/>
    <w:rsid w:val="009B521F"/>
    <w:rsid w:val="009C0B5E"/>
    <w:rsid w:val="009C0C4D"/>
    <w:rsid w:val="009C2F9D"/>
    <w:rsid w:val="009C5CAF"/>
    <w:rsid w:val="009C667A"/>
    <w:rsid w:val="009C6738"/>
    <w:rsid w:val="009D2237"/>
    <w:rsid w:val="009D225C"/>
    <w:rsid w:val="009D7299"/>
    <w:rsid w:val="009E3C28"/>
    <w:rsid w:val="009E4056"/>
    <w:rsid w:val="009E642A"/>
    <w:rsid w:val="009E738B"/>
    <w:rsid w:val="009E7E83"/>
    <w:rsid w:val="009F1101"/>
    <w:rsid w:val="009F59FE"/>
    <w:rsid w:val="009F6BC5"/>
    <w:rsid w:val="00A01D7A"/>
    <w:rsid w:val="00A05808"/>
    <w:rsid w:val="00A1653A"/>
    <w:rsid w:val="00A270E6"/>
    <w:rsid w:val="00A319D6"/>
    <w:rsid w:val="00A32F83"/>
    <w:rsid w:val="00A403A9"/>
    <w:rsid w:val="00A41E25"/>
    <w:rsid w:val="00A442D6"/>
    <w:rsid w:val="00A44C2C"/>
    <w:rsid w:val="00A46485"/>
    <w:rsid w:val="00A64BE5"/>
    <w:rsid w:val="00A66D51"/>
    <w:rsid w:val="00A709A2"/>
    <w:rsid w:val="00A7125F"/>
    <w:rsid w:val="00A74793"/>
    <w:rsid w:val="00A74FD3"/>
    <w:rsid w:val="00A84DEF"/>
    <w:rsid w:val="00A90676"/>
    <w:rsid w:val="00A92C41"/>
    <w:rsid w:val="00A9411C"/>
    <w:rsid w:val="00A972C5"/>
    <w:rsid w:val="00AA21BC"/>
    <w:rsid w:val="00AA3EBC"/>
    <w:rsid w:val="00AB027D"/>
    <w:rsid w:val="00AB1D85"/>
    <w:rsid w:val="00AB2B4B"/>
    <w:rsid w:val="00AB2B69"/>
    <w:rsid w:val="00AB2C48"/>
    <w:rsid w:val="00AB487F"/>
    <w:rsid w:val="00AB4E76"/>
    <w:rsid w:val="00AB7DC1"/>
    <w:rsid w:val="00AC76F4"/>
    <w:rsid w:val="00AD041A"/>
    <w:rsid w:val="00AD335A"/>
    <w:rsid w:val="00AE007F"/>
    <w:rsid w:val="00AE0537"/>
    <w:rsid w:val="00AE1F09"/>
    <w:rsid w:val="00AE1F20"/>
    <w:rsid w:val="00AE48F6"/>
    <w:rsid w:val="00AE55E3"/>
    <w:rsid w:val="00AF6260"/>
    <w:rsid w:val="00B07767"/>
    <w:rsid w:val="00B14E10"/>
    <w:rsid w:val="00B2023C"/>
    <w:rsid w:val="00B23797"/>
    <w:rsid w:val="00B23E94"/>
    <w:rsid w:val="00B25C30"/>
    <w:rsid w:val="00B26702"/>
    <w:rsid w:val="00B343A1"/>
    <w:rsid w:val="00B353D7"/>
    <w:rsid w:val="00B43147"/>
    <w:rsid w:val="00B5126D"/>
    <w:rsid w:val="00B5283F"/>
    <w:rsid w:val="00B52F8C"/>
    <w:rsid w:val="00B54CBD"/>
    <w:rsid w:val="00B54F11"/>
    <w:rsid w:val="00B6328B"/>
    <w:rsid w:val="00B723F9"/>
    <w:rsid w:val="00B75190"/>
    <w:rsid w:val="00B828A7"/>
    <w:rsid w:val="00B829D0"/>
    <w:rsid w:val="00B82DB4"/>
    <w:rsid w:val="00B8337C"/>
    <w:rsid w:val="00B84C13"/>
    <w:rsid w:val="00B85116"/>
    <w:rsid w:val="00B87B21"/>
    <w:rsid w:val="00B90365"/>
    <w:rsid w:val="00BA06E1"/>
    <w:rsid w:val="00BA0B01"/>
    <w:rsid w:val="00BA2142"/>
    <w:rsid w:val="00BB1443"/>
    <w:rsid w:val="00BB34D0"/>
    <w:rsid w:val="00BB5B26"/>
    <w:rsid w:val="00BB6B4C"/>
    <w:rsid w:val="00BD2ECE"/>
    <w:rsid w:val="00BD3606"/>
    <w:rsid w:val="00BD3E73"/>
    <w:rsid w:val="00BD6038"/>
    <w:rsid w:val="00BE1607"/>
    <w:rsid w:val="00BE2965"/>
    <w:rsid w:val="00BE312A"/>
    <w:rsid w:val="00BE7FDA"/>
    <w:rsid w:val="00BF0440"/>
    <w:rsid w:val="00BF3AFA"/>
    <w:rsid w:val="00C039AC"/>
    <w:rsid w:val="00C039F6"/>
    <w:rsid w:val="00C16138"/>
    <w:rsid w:val="00C21782"/>
    <w:rsid w:val="00C3180F"/>
    <w:rsid w:val="00C3368B"/>
    <w:rsid w:val="00C40F37"/>
    <w:rsid w:val="00C55F80"/>
    <w:rsid w:val="00C57375"/>
    <w:rsid w:val="00C609DD"/>
    <w:rsid w:val="00C72A5E"/>
    <w:rsid w:val="00C73C81"/>
    <w:rsid w:val="00C767B3"/>
    <w:rsid w:val="00C80F74"/>
    <w:rsid w:val="00C85FAD"/>
    <w:rsid w:val="00C9012E"/>
    <w:rsid w:val="00C916B9"/>
    <w:rsid w:val="00C94E27"/>
    <w:rsid w:val="00C9512B"/>
    <w:rsid w:val="00CA08FB"/>
    <w:rsid w:val="00CA538C"/>
    <w:rsid w:val="00CA55F9"/>
    <w:rsid w:val="00CB3161"/>
    <w:rsid w:val="00CB5719"/>
    <w:rsid w:val="00CB5DE0"/>
    <w:rsid w:val="00CC0244"/>
    <w:rsid w:val="00CC2994"/>
    <w:rsid w:val="00CC6DD7"/>
    <w:rsid w:val="00CC7AAE"/>
    <w:rsid w:val="00CD38B6"/>
    <w:rsid w:val="00CD6F8D"/>
    <w:rsid w:val="00CE4875"/>
    <w:rsid w:val="00CE48CC"/>
    <w:rsid w:val="00CF100E"/>
    <w:rsid w:val="00CF19FB"/>
    <w:rsid w:val="00CF3234"/>
    <w:rsid w:val="00CF4FDF"/>
    <w:rsid w:val="00D00ED1"/>
    <w:rsid w:val="00D049D8"/>
    <w:rsid w:val="00D117FF"/>
    <w:rsid w:val="00D15F17"/>
    <w:rsid w:val="00D16668"/>
    <w:rsid w:val="00D178AA"/>
    <w:rsid w:val="00D25A81"/>
    <w:rsid w:val="00D25F54"/>
    <w:rsid w:val="00D272C1"/>
    <w:rsid w:val="00D345EC"/>
    <w:rsid w:val="00D351D0"/>
    <w:rsid w:val="00D46287"/>
    <w:rsid w:val="00D47D08"/>
    <w:rsid w:val="00D6302B"/>
    <w:rsid w:val="00D6688F"/>
    <w:rsid w:val="00D735B3"/>
    <w:rsid w:val="00D742BE"/>
    <w:rsid w:val="00D7662A"/>
    <w:rsid w:val="00D814F6"/>
    <w:rsid w:val="00D84EDD"/>
    <w:rsid w:val="00D861E9"/>
    <w:rsid w:val="00D87951"/>
    <w:rsid w:val="00D92384"/>
    <w:rsid w:val="00D94238"/>
    <w:rsid w:val="00D965D4"/>
    <w:rsid w:val="00DA20F0"/>
    <w:rsid w:val="00DB1495"/>
    <w:rsid w:val="00DB2DFA"/>
    <w:rsid w:val="00DB6420"/>
    <w:rsid w:val="00DB7205"/>
    <w:rsid w:val="00DC0912"/>
    <w:rsid w:val="00DC0F5E"/>
    <w:rsid w:val="00DC4597"/>
    <w:rsid w:val="00DD09AC"/>
    <w:rsid w:val="00DD16AA"/>
    <w:rsid w:val="00DD2DFF"/>
    <w:rsid w:val="00DD629F"/>
    <w:rsid w:val="00DE3599"/>
    <w:rsid w:val="00DE46DC"/>
    <w:rsid w:val="00E02696"/>
    <w:rsid w:val="00E065D9"/>
    <w:rsid w:val="00E0723F"/>
    <w:rsid w:val="00E10845"/>
    <w:rsid w:val="00E21769"/>
    <w:rsid w:val="00E25572"/>
    <w:rsid w:val="00E27386"/>
    <w:rsid w:val="00E405F8"/>
    <w:rsid w:val="00E56D36"/>
    <w:rsid w:val="00E71F1C"/>
    <w:rsid w:val="00E732D3"/>
    <w:rsid w:val="00E736C5"/>
    <w:rsid w:val="00E73C76"/>
    <w:rsid w:val="00E74C05"/>
    <w:rsid w:val="00E86C60"/>
    <w:rsid w:val="00E92AB5"/>
    <w:rsid w:val="00E97E2E"/>
    <w:rsid w:val="00EA1C4A"/>
    <w:rsid w:val="00EA2127"/>
    <w:rsid w:val="00EB04E7"/>
    <w:rsid w:val="00EB18C2"/>
    <w:rsid w:val="00EB210E"/>
    <w:rsid w:val="00EB558A"/>
    <w:rsid w:val="00EB6494"/>
    <w:rsid w:val="00EC1F58"/>
    <w:rsid w:val="00EC5735"/>
    <w:rsid w:val="00ED626F"/>
    <w:rsid w:val="00ED7A0D"/>
    <w:rsid w:val="00EE14F2"/>
    <w:rsid w:val="00EE7256"/>
    <w:rsid w:val="00EE7A26"/>
    <w:rsid w:val="00EF20BF"/>
    <w:rsid w:val="00EF292B"/>
    <w:rsid w:val="00EF2B02"/>
    <w:rsid w:val="00EF41AB"/>
    <w:rsid w:val="00F01586"/>
    <w:rsid w:val="00F05419"/>
    <w:rsid w:val="00F05811"/>
    <w:rsid w:val="00F05EAE"/>
    <w:rsid w:val="00F160F4"/>
    <w:rsid w:val="00F229DC"/>
    <w:rsid w:val="00F2437D"/>
    <w:rsid w:val="00F27606"/>
    <w:rsid w:val="00F31F15"/>
    <w:rsid w:val="00F32D03"/>
    <w:rsid w:val="00F34074"/>
    <w:rsid w:val="00F36D22"/>
    <w:rsid w:val="00F40547"/>
    <w:rsid w:val="00F40603"/>
    <w:rsid w:val="00F4257E"/>
    <w:rsid w:val="00F427E3"/>
    <w:rsid w:val="00F43004"/>
    <w:rsid w:val="00F52812"/>
    <w:rsid w:val="00F52BBE"/>
    <w:rsid w:val="00F552DC"/>
    <w:rsid w:val="00F56B16"/>
    <w:rsid w:val="00F622F8"/>
    <w:rsid w:val="00F624A7"/>
    <w:rsid w:val="00F63D0D"/>
    <w:rsid w:val="00F711A8"/>
    <w:rsid w:val="00F74617"/>
    <w:rsid w:val="00F759D0"/>
    <w:rsid w:val="00F82D77"/>
    <w:rsid w:val="00F9003F"/>
    <w:rsid w:val="00F96373"/>
    <w:rsid w:val="00FA03D3"/>
    <w:rsid w:val="00FA3F2E"/>
    <w:rsid w:val="00FA6868"/>
    <w:rsid w:val="00FC7772"/>
    <w:rsid w:val="00FC7E17"/>
    <w:rsid w:val="00FD53B8"/>
    <w:rsid w:val="00FF1390"/>
    <w:rsid w:val="00FF3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35A"/>
    <w:pPr>
      <w:widowControl w:val="0"/>
      <w:autoSpaceDE w:val="0"/>
      <w:autoSpaceDN w:val="0"/>
      <w:adjustRightInd w:val="0"/>
      <w:spacing w:line="240" w:lineRule="auto"/>
    </w:pPr>
    <w:rPr>
      <w:rFonts w:ascii="Segoe Print" w:eastAsia="Times New Roman" w:hAnsi="Segoe Print" w:cs="Times New Roman"/>
      <w:sz w:val="24"/>
      <w:szCs w:val="24"/>
    </w:rPr>
  </w:style>
  <w:style w:type="paragraph" w:styleId="Heading1">
    <w:name w:val="heading 1"/>
    <w:basedOn w:val="Normal"/>
    <w:next w:val="Normal"/>
    <w:link w:val="Heading1Char"/>
    <w:qFormat/>
    <w:rsid w:val="00AD335A"/>
    <w:pPr>
      <w:keepNext/>
      <w:spacing w:before="240" w:after="60"/>
      <w:outlineLvl w:val="0"/>
    </w:pPr>
    <w:rPr>
      <w:rFonts w:ascii="Arial" w:hAnsi="Arial" w:cs="Arial"/>
      <w:bCs/>
      <w:kern w:val="32"/>
      <w:szCs w:val="32"/>
    </w:rPr>
  </w:style>
  <w:style w:type="paragraph" w:styleId="Heading2">
    <w:name w:val="heading 2"/>
    <w:basedOn w:val="Normal"/>
    <w:next w:val="Normal"/>
    <w:link w:val="Heading2Char"/>
    <w:qFormat/>
    <w:rsid w:val="00AD335A"/>
    <w:pPr>
      <w:keepNext/>
      <w:spacing w:before="240" w:after="60"/>
      <w:outlineLvl w:val="1"/>
    </w:pPr>
    <w:rPr>
      <w:rFonts w:ascii="Arial"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35A"/>
    <w:rPr>
      <w:rFonts w:eastAsia="Times New Roman"/>
      <w:bCs/>
      <w:kern w:val="32"/>
      <w:sz w:val="24"/>
      <w:szCs w:val="32"/>
    </w:rPr>
  </w:style>
  <w:style w:type="character" w:customStyle="1" w:styleId="Heading2Char">
    <w:name w:val="Heading 2 Char"/>
    <w:basedOn w:val="DefaultParagraphFont"/>
    <w:link w:val="Heading2"/>
    <w:rsid w:val="00AD335A"/>
    <w:rPr>
      <w:rFonts w:eastAsia="Times New Roman"/>
      <w:bCs/>
      <w:iCs/>
      <w:sz w:val="24"/>
      <w:szCs w:val="28"/>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character" w:styleId="PageNumber">
    <w:name w:val="page number"/>
    <w:basedOn w:val="DefaultParagraphFont"/>
    <w:rsid w:val="00AD335A"/>
  </w:style>
  <w:style w:type="character" w:styleId="CommentReference">
    <w:name w:val="annotation reference"/>
    <w:basedOn w:val="DefaultParagraphFont"/>
    <w:uiPriority w:val="99"/>
    <w:rsid w:val="00AD335A"/>
    <w:rPr>
      <w:sz w:val="18"/>
      <w:szCs w:val="18"/>
    </w:rPr>
  </w:style>
  <w:style w:type="paragraph" w:styleId="CommentText">
    <w:name w:val="annotation text"/>
    <w:basedOn w:val="Normal"/>
    <w:link w:val="CommentTextChar"/>
    <w:uiPriority w:val="99"/>
    <w:rsid w:val="00AD335A"/>
  </w:style>
  <w:style w:type="character" w:customStyle="1" w:styleId="CommentTextChar">
    <w:name w:val="Comment Text Char"/>
    <w:basedOn w:val="DefaultParagraphFont"/>
    <w:link w:val="CommentText"/>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52A21"/>
    <w:rPr>
      <w:b/>
      <w:bCs/>
      <w:sz w:val="20"/>
      <w:szCs w:val="20"/>
    </w:rPr>
  </w:style>
  <w:style w:type="character" w:customStyle="1" w:styleId="CommentSubjectChar">
    <w:name w:val="Comment Subject Char"/>
    <w:basedOn w:val="CommentTextChar"/>
    <w:link w:val="CommentSubject"/>
    <w:uiPriority w:val="99"/>
    <w:semiHidden/>
    <w:rsid w:val="00452A21"/>
    <w:rPr>
      <w:b/>
      <w:bCs/>
      <w:sz w:val="20"/>
      <w:szCs w:val="20"/>
    </w:rPr>
  </w:style>
  <w:style w:type="numbering" w:customStyle="1" w:styleId="Style1">
    <w:name w:val="Style1"/>
    <w:uiPriority w:val="99"/>
    <w:rsid w:val="00DD16AA"/>
    <w:pPr>
      <w:numPr>
        <w:numId w:val="4"/>
      </w:numPr>
    </w:pPr>
  </w:style>
  <w:style w:type="character" w:customStyle="1" w:styleId="Hypertext">
    <w:name w:val="Hypertext"/>
    <w:rsid w:val="00DD16AA"/>
    <w:rPr>
      <w:color w:val="0000FF"/>
      <w:u w:val="single"/>
    </w:rPr>
  </w:style>
  <w:style w:type="paragraph" w:styleId="Header">
    <w:name w:val="header"/>
    <w:basedOn w:val="Normal"/>
    <w:link w:val="HeaderChar"/>
    <w:uiPriority w:val="99"/>
    <w:semiHidden/>
    <w:unhideWhenUsed/>
    <w:rsid w:val="003B7A80"/>
    <w:pPr>
      <w:tabs>
        <w:tab w:val="center" w:pos="4680"/>
        <w:tab w:val="right" w:pos="9360"/>
      </w:tabs>
    </w:pPr>
  </w:style>
  <w:style w:type="character" w:customStyle="1" w:styleId="HeaderChar">
    <w:name w:val="Header Char"/>
    <w:basedOn w:val="DefaultParagraphFont"/>
    <w:link w:val="Header"/>
    <w:uiPriority w:val="99"/>
    <w:semiHidden/>
    <w:rsid w:val="003B7A80"/>
    <w:rPr>
      <w:rFonts w:ascii="Segoe Print" w:eastAsia="Times New Roman" w:hAnsi="Segoe Print" w:cs="Times New Roman"/>
      <w:sz w:val="24"/>
      <w:szCs w:val="24"/>
    </w:rPr>
  </w:style>
  <w:style w:type="paragraph" w:styleId="TOC1">
    <w:name w:val="toc 1"/>
    <w:basedOn w:val="Normal"/>
    <w:next w:val="Normal"/>
    <w:autoRedefine/>
    <w:semiHidden/>
    <w:rsid w:val="003153FC"/>
    <w:pPr>
      <w:spacing w:before="240"/>
    </w:pPr>
    <w:rPr>
      <w:rFonts w:ascii="Arial" w:hAnsi="Arial"/>
    </w:rPr>
  </w:style>
  <w:style w:type="paragraph" w:styleId="TOC2">
    <w:name w:val="toc 2"/>
    <w:basedOn w:val="Normal"/>
    <w:next w:val="Normal"/>
    <w:autoRedefine/>
    <w:semiHidden/>
    <w:rsid w:val="003153FC"/>
    <w:pPr>
      <w:ind w:left="288"/>
    </w:pPr>
    <w:rPr>
      <w:rFonts w:ascii="Arial" w:hAnsi="Arial"/>
    </w:rPr>
  </w:style>
  <w:style w:type="paragraph" w:styleId="TOC3">
    <w:name w:val="toc 3"/>
    <w:basedOn w:val="Normal"/>
    <w:next w:val="Normal"/>
    <w:autoRedefine/>
    <w:semiHidden/>
    <w:rsid w:val="003153FC"/>
    <w:pPr>
      <w:ind w:left="480"/>
    </w:pPr>
    <w:rPr>
      <w:rFonts w:ascii="Arial" w:hAnsi="Arial"/>
    </w:r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s>
</file>

<file path=word/webSettings.xml><?xml version="1.0" encoding="utf-8"?>
<w:webSettings xmlns:r="http://schemas.openxmlformats.org/officeDocument/2006/relationships" xmlns:w="http://schemas.openxmlformats.org/wordprocessingml/2006/main">
  <w:divs>
    <w:div w:id="382363878">
      <w:bodyDiv w:val="1"/>
      <w:marLeft w:val="0"/>
      <w:marRight w:val="0"/>
      <w:marTop w:val="0"/>
      <w:marBottom w:val="0"/>
      <w:divBdr>
        <w:top w:val="none" w:sz="0" w:space="0" w:color="auto"/>
        <w:left w:val="none" w:sz="0" w:space="0" w:color="auto"/>
        <w:bottom w:val="none" w:sz="0" w:space="0" w:color="auto"/>
        <w:right w:val="none" w:sz="0" w:space="0" w:color="auto"/>
      </w:divBdr>
    </w:div>
    <w:div w:id="568617751">
      <w:bodyDiv w:val="1"/>
      <w:marLeft w:val="0"/>
      <w:marRight w:val="0"/>
      <w:marTop w:val="0"/>
      <w:marBottom w:val="0"/>
      <w:divBdr>
        <w:top w:val="none" w:sz="0" w:space="0" w:color="auto"/>
        <w:left w:val="none" w:sz="0" w:space="0" w:color="auto"/>
        <w:bottom w:val="none" w:sz="0" w:space="0" w:color="auto"/>
        <w:right w:val="none" w:sz="0" w:space="0" w:color="auto"/>
      </w:divBdr>
    </w:div>
    <w:div w:id="1996957938">
      <w:bodyDiv w:val="1"/>
      <w:marLeft w:val="0"/>
      <w:marRight w:val="0"/>
      <w:marTop w:val="0"/>
      <w:marBottom w:val="0"/>
      <w:divBdr>
        <w:top w:val="none" w:sz="0" w:space="0" w:color="auto"/>
        <w:left w:val="none" w:sz="0" w:space="0" w:color="auto"/>
        <w:bottom w:val="none" w:sz="0" w:space="0" w:color="auto"/>
        <w:right w:val="none" w:sz="0" w:space="0" w:color="auto"/>
      </w:divBdr>
      <w:divsChild>
        <w:div w:id="1366523682">
          <w:marLeft w:val="0"/>
          <w:marRight w:val="0"/>
          <w:marTop w:val="0"/>
          <w:marBottom w:val="0"/>
          <w:divBdr>
            <w:top w:val="none" w:sz="0" w:space="0" w:color="auto"/>
            <w:left w:val="none" w:sz="0" w:space="0" w:color="auto"/>
            <w:bottom w:val="none" w:sz="0" w:space="0" w:color="auto"/>
            <w:right w:val="none" w:sz="0" w:space="0" w:color="auto"/>
          </w:divBdr>
          <w:divsChild>
            <w:div w:id="1954050959">
              <w:marLeft w:val="0"/>
              <w:marRight w:val="0"/>
              <w:marTop w:val="0"/>
              <w:marBottom w:val="0"/>
              <w:divBdr>
                <w:top w:val="none" w:sz="0" w:space="0" w:color="auto"/>
                <w:left w:val="none" w:sz="0" w:space="0" w:color="auto"/>
                <w:bottom w:val="none" w:sz="0" w:space="0" w:color="auto"/>
                <w:right w:val="none" w:sz="0" w:space="0" w:color="auto"/>
              </w:divBdr>
              <w:divsChild>
                <w:div w:id="453182794">
                  <w:marLeft w:val="0"/>
                  <w:marRight w:val="0"/>
                  <w:marTop w:val="0"/>
                  <w:marBottom w:val="0"/>
                  <w:divBdr>
                    <w:top w:val="none" w:sz="0" w:space="0" w:color="auto"/>
                    <w:left w:val="none" w:sz="0" w:space="0" w:color="auto"/>
                    <w:bottom w:val="none" w:sz="0" w:space="0" w:color="auto"/>
                    <w:right w:val="none" w:sz="0" w:space="0" w:color="auto"/>
                  </w:divBdr>
                  <w:divsChild>
                    <w:div w:id="995064194">
                      <w:marLeft w:val="0"/>
                      <w:marRight w:val="0"/>
                      <w:marTop w:val="0"/>
                      <w:marBottom w:val="0"/>
                      <w:divBdr>
                        <w:top w:val="none" w:sz="0" w:space="0" w:color="auto"/>
                        <w:left w:val="none" w:sz="0" w:space="0" w:color="auto"/>
                        <w:bottom w:val="none" w:sz="0" w:space="0" w:color="auto"/>
                        <w:right w:val="none" w:sz="0" w:space="0" w:color="auto"/>
                      </w:divBdr>
                      <w:divsChild>
                        <w:div w:id="588005399">
                          <w:marLeft w:val="0"/>
                          <w:marRight w:val="0"/>
                          <w:marTop w:val="0"/>
                          <w:marBottom w:val="0"/>
                          <w:divBdr>
                            <w:top w:val="none" w:sz="0" w:space="0" w:color="auto"/>
                            <w:left w:val="none" w:sz="0" w:space="0" w:color="auto"/>
                            <w:bottom w:val="none" w:sz="0" w:space="0" w:color="auto"/>
                            <w:right w:val="none" w:sz="0" w:space="0" w:color="auto"/>
                          </w:divBdr>
                          <w:divsChild>
                            <w:div w:id="1433283461">
                              <w:marLeft w:val="-225"/>
                              <w:marRight w:val="0"/>
                              <w:marTop w:val="0"/>
                              <w:marBottom w:val="0"/>
                              <w:divBdr>
                                <w:top w:val="none" w:sz="0" w:space="0" w:color="auto"/>
                                <w:left w:val="none" w:sz="0" w:space="0" w:color="auto"/>
                                <w:bottom w:val="none" w:sz="0" w:space="0" w:color="auto"/>
                                <w:right w:val="none" w:sz="0" w:space="0" w:color="auto"/>
                              </w:divBdr>
                              <w:divsChild>
                                <w:div w:id="1767921452">
                                  <w:marLeft w:val="0"/>
                                  <w:marRight w:val="0"/>
                                  <w:marTop w:val="0"/>
                                  <w:marBottom w:val="0"/>
                                  <w:divBdr>
                                    <w:top w:val="none" w:sz="0" w:space="0" w:color="auto"/>
                                    <w:left w:val="none" w:sz="0" w:space="0" w:color="auto"/>
                                    <w:bottom w:val="none" w:sz="0" w:space="0" w:color="auto"/>
                                    <w:right w:val="none" w:sz="0" w:space="0" w:color="auto"/>
                                  </w:divBdr>
                                  <w:divsChild>
                                    <w:div w:id="124547329">
                                      <w:marLeft w:val="0"/>
                                      <w:marRight w:val="0"/>
                                      <w:marTop w:val="0"/>
                                      <w:marBottom w:val="0"/>
                                      <w:divBdr>
                                        <w:top w:val="none" w:sz="0" w:space="0" w:color="auto"/>
                                        <w:left w:val="none" w:sz="0" w:space="0" w:color="auto"/>
                                        <w:bottom w:val="none" w:sz="0" w:space="0" w:color="auto"/>
                                        <w:right w:val="none" w:sz="0" w:space="0" w:color="auto"/>
                                      </w:divBdr>
                                      <w:divsChild>
                                        <w:div w:id="1231766673">
                                          <w:marLeft w:val="0"/>
                                          <w:marRight w:val="0"/>
                                          <w:marTop w:val="0"/>
                                          <w:marBottom w:val="0"/>
                                          <w:divBdr>
                                            <w:top w:val="none" w:sz="0" w:space="0" w:color="auto"/>
                                            <w:left w:val="none" w:sz="0" w:space="0" w:color="auto"/>
                                            <w:bottom w:val="none" w:sz="0" w:space="0" w:color="auto"/>
                                            <w:right w:val="none" w:sz="0" w:space="0" w:color="auto"/>
                                          </w:divBdr>
                                          <w:divsChild>
                                            <w:div w:id="1294750798">
                                              <w:marLeft w:val="0"/>
                                              <w:marRight w:val="0"/>
                                              <w:marTop w:val="0"/>
                                              <w:marBottom w:val="0"/>
                                              <w:divBdr>
                                                <w:top w:val="none" w:sz="0" w:space="0" w:color="auto"/>
                                                <w:left w:val="none" w:sz="0" w:space="0" w:color="auto"/>
                                                <w:bottom w:val="none" w:sz="0" w:space="0" w:color="auto"/>
                                                <w:right w:val="none" w:sz="0" w:space="0" w:color="auto"/>
                                              </w:divBdr>
                                              <w:divsChild>
                                                <w:div w:id="1600411459">
                                                  <w:marLeft w:val="0"/>
                                                  <w:marRight w:val="0"/>
                                                  <w:marTop w:val="0"/>
                                                  <w:marBottom w:val="0"/>
                                                  <w:divBdr>
                                                    <w:top w:val="none" w:sz="0" w:space="0" w:color="auto"/>
                                                    <w:left w:val="none" w:sz="0" w:space="0" w:color="auto"/>
                                                    <w:bottom w:val="none" w:sz="0" w:space="0" w:color="auto"/>
                                                    <w:right w:val="none" w:sz="0" w:space="0" w:color="auto"/>
                                                  </w:divBdr>
                                                  <w:divsChild>
                                                    <w:div w:id="225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rr10.nrc.gov/rps/how-do-i/ir-adding-samples.htm%20" TargetMode="Externa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360D80828EE349B4BA7722025096C1" ma:contentTypeVersion="6" ma:contentTypeDescription="Create a new document." ma:contentTypeScope="" ma:versionID="928f917300b0c79276d3312040ec3145">
  <xsd:schema xmlns:xsd="http://www.w3.org/2001/XMLSchema" xmlns:p="http://schemas.microsoft.com/office/2006/metadata/properties" xmlns:ns2="8441c729-d369-47b3-afef-77fb8f5d6d82" targetNamespace="http://schemas.microsoft.com/office/2006/metadata/properties" ma:root="true" ma:fieldsID="89619e085bbd28531e00677e7381c85a" ns2:_="">
    <xsd:import namespace="8441c729-d369-47b3-afef-77fb8f5d6d82"/>
    <xsd:element name="properties">
      <xsd:complexType>
        <xsd:sequence>
          <xsd:element name="documentManagement">
            <xsd:complexType>
              <xsd:all>
                <xsd:element ref="ns2:Document_x0020_Name"/>
                <xsd:element ref="ns2:Comment_x0020_Due_x0020_Date"/>
                <xsd:element ref="ns2:Document_x0020_Lead"/>
                <xsd:element ref="ns2:Doc_x0020_Comment" minOccurs="0"/>
              </xsd:all>
            </xsd:complexType>
          </xsd:element>
        </xsd:sequence>
      </xsd:complexType>
    </xsd:element>
  </xsd:schema>
  <xsd:schema xmlns:xsd="http://www.w3.org/2001/XMLSchema" xmlns:dms="http://schemas.microsoft.com/office/2006/documentManagement/types" targetNamespace="8441c729-d369-47b3-afef-77fb8f5d6d82" elementFormDefault="qualified">
    <xsd:import namespace="http://schemas.microsoft.com/office/2006/documentManagement/types"/>
    <xsd:element name="Document_x0020_Name" ma:index="8" ma:displayName="Document Name" ma:internalName="Document_x0020_Name">
      <xsd:simpleType>
        <xsd:restriction base="dms:Note"/>
      </xsd:simpleType>
    </xsd:element>
    <xsd:element name="Comment_x0020_Due_x0020_Date" ma:index="9" ma:displayName="Comment Due Date" ma:format="DateOnly" ma:internalName="Comment_x0020_Due_x0020_Date">
      <xsd:simpleType>
        <xsd:restriction base="dms:DateTime"/>
      </xsd:simpleType>
    </xsd:element>
    <xsd:element name="Document_x0020_Lead" ma:index="10" ma:displayName="Document Lead" ma:internalName="Document_x0020_Lead">
      <xsd:simpleType>
        <xsd:restriction base="dms:Text">
          <xsd:maxLength value="255"/>
        </xsd:restriction>
      </xsd:simpleType>
    </xsd:element>
    <xsd:element name="Doc_x0020_Comment" ma:index="11" nillable="true" ma:displayName="Doc Comment" ma:format="Hyperlink" ma:internalName="Doc_x0020_Commen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_x0020_Comment xmlns="8441c729-d369-47b3-afef-77fb8f5d6d82">
      <Url>https://adamsxt.nrc.gov/WorkplaceXT/getContent?id=current&amp;vsId=%7BC31BD39A-FE7A-4E08-8563-B78F3636BA84%7D&amp;objectStoreName=Main.__.Library&amp;objectType=document</Url>
      <Description>DC 11-10</Description>
    </Doc_x0020_Comment>
    <Document_x0020_Lead xmlns="8441c729-d369-47b3-afef-77fb8f5d6d82">Jocelyn Lian</Document_x0020_Lead>
    <Document_x0020_Name xmlns="8441c729-d369-47b3-afef-77fb8f5d6d82">Information Technology Support for the Reactor Oversight Process</Document_x0020_Name>
    <Comment_x0020_Due_x0020_Date xmlns="8441c729-d369-47b3-afef-77fb8f5d6d82">2011-06-27T04:00:00+00:00</Comment_x0020_Due_x0020_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03B2A-7B92-4C71-A16D-014786B0A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1c729-d369-47b3-afef-77fb8f5d6d8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EDBE597-939A-45E5-AB23-5BC617103C45}">
  <ds:schemaRefs>
    <ds:schemaRef ds:uri="http://schemas.microsoft.com/office/2006/metadata/properties"/>
    <ds:schemaRef ds:uri="8441c729-d369-47b3-afef-77fb8f5d6d82"/>
  </ds:schemaRefs>
</ds:datastoreItem>
</file>

<file path=customXml/itemProps3.xml><?xml version="1.0" encoding="utf-8"?>
<ds:datastoreItem xmlns:ds="http://schemas.openxmlformats.org/officeDocument/2006/customXml" ds:itemID="{A0CFF8A6-A03A-4416-BCF2-2AF93CFCDF21}">
  <ds:schemaRefs>
    <ds:schemaRef ds:uri="http://schemas.microsoft.com/sharepoint/v3/contenttype/forms"/>
  </ds:schemaRefs>
</ds:datastoreItem>
</file>

<file path=customXml/itemProps4.xml><?xml version="1.0" encoding="utf-8"?>
<ds:datastoreItem xmlns:ds="http://schemas.openxmlformats.org/officeDocument/2006/customXml" ds:itemID="{2DAB9CE9-B011-4B17-AA75-89B20094C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34</Pages>
  <Words>9308</Words>
  <Characters>53057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IMC 0306</vt:lpstr>
    </vt:vector>
  </TitlesOfParts>
  <Company>USNRC</Company>
  <LinksUpToDate>false</LinksUpToDate>
  <CharactersWithSpaces>62241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0306</dc:title>
  <dc:subject/>
  <dc:creator>KJL1</dc:creator>
  <cp:keywords/>
  <dc:description/>
  <cp:lastModifiedBy>btc1</cp:lastModifiedBy>
  <cp:revision>2</cp:revision>
  <cp:lastPrinted>2011-11-16T15:05:00Z</cp:lastPrinted>
  <dcterms:created xsi:type="dcterms:W3CDTF">2011-11-17T17:27:00Z</dcterms:created>
  <dcterms:modified xsi:type="dcterms:W3CDTF">2011-11-17T17:27:00Z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0x010100FF360D80828EE349B4BA7722025096C1</vt:lpwstr>
  </property>
  <property fmtid="{D5CDD505-2E9C-101B-9397-08002B2CF9AE}" pid="3" name="Doc Comment">
    <vt:lpwstr>https://adamsxt.nrc.gov/WorkplaceXT/getContent?id=current&amp;vsId=%7BC31BD39A-FE7A-4E08-8563-B78F3636BA84%7D&amp;objectStoreName=Main.__.Library&amp;objectType=document, DC 11-10</vt:lpwstr>
  </property>
  <property fmtid="{D5CDD505-2E9C-101B-9397-08002B2CF9AE}" pid="4" name="Document Lead">
    <vt:lpwstr>Jocelyn Lian</vt:lpwstr>
  </property>
  <property fmtid="{D5CDD505-2E9C-101B-9397-08002B2CF9AE}" pid="5" name="Document Name">
    <vt:lpwstr>Information Technology Support for the Reactor Oversight Process</vt:lpwstr>
  </property>
  <property fmtid="{D5CDD505-2E9C-101B-9397-08002B2CF9AE}" pid="6" name="Comment Due Date">
    <vt:lpwstr>2011-06-27T00:00:00Z</vt:lpwstr>
  </property>
</Properties>
</file>